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6E6AE" w14:textId="77777777" w:rsidR="00284EC9" w:rsidRDefault="00284EC9"/>
    <w:p w14:paraId="222C94D4" w14:textId="77777777" w:rsidR="00293EF3" w:rsidRDefault="00293EF3"/>
    <w:p w14:paraId="235646E9" w14:textId="77777777" w:rsidR="00601ADB" w:rsidRDefault="00601ADB" w:rsidP="00601ADB">
      <w:pPr>
        <w:ind w:right="-81"/>
        <w:jc w:val="center"/>
        <w:rPr>
          <w:b/>
          <w:sz w:val="48"/>
          <w:szCs w:val="48"/>
        </w:rPr>
      </w:pPr>
    </w:p>
    <w:p w14:paraId="3FEB0D78" w14:textId="77777777" w:rsidR="00601ADB" w:rsidRDefault="00601ADB" w:rsidP="00601ADB">
      <w:pPr>
        <w:ind w:right="-81"/>
        <w:jc w:val="center"/>
        <w:rPr>
          <w:b/>
          <w:sz w:val="48"/>
          <w:szCs w:val="48"/>
        </w:rPr>
      </w:pPr>
    </w:p>
    <w:p w14:paraId="3770909B" w14:textId="77777777" w:rsidR="00601ADB" w:rsidRDefault="00601ADB" w:rsidP="00601ADB">
      <w:pPr>
        <w:ind w:right="-81"/>
        <w:jc w:val="center"/>
        <w:rPr>
          <w:b/>
          <w:sz w:val="48"/>
          <w:szCs w:val="48"/>
        </w:rPr>
      </w:pPr>
    </w:p>
    <w:p w14:paraId="7468663E" w14:textId="77777777" w:rsidR="00601ADB" w:rsidRDefault="00601ADB" w:rsidP="00601ADB">
      <w:pPr>
        <w:ind w:right="-81"/>
        <w:jc w:val="center"/>
        <w:rPr>
          <w:b/>
          <w:sz w:val="48"/>
          <w:szCs w:val="48"/>
        </w:rPr>
      </w:pPr>
    </w:p>
    <w:p w14:paraId="642753DB" w14:textId="77777777" w:rsidR="00601ADB" w:rsidRDefault="00601ADB" w:rsidP="00601ADB">
      <w:pPr>
        <w:ind w:right="-81"/>
        <w:jc w:val="center"/>
        <w:rPr>
          <w:b/>
          <w:sz w:val="48"/>
          <w:szCs w:val="48"/>
        </w:rPr>
      </w:pPr>
    </w:p>
    <w:p w14:paraId="53C8D1CC" w14:textId="77777777" w:rsidR="00601ADB" w:rsidRDefault="00601ADB" w:rsidP="00601ADB">
      <w:pPr>
        <w:ind w:right="-81"/>
        <w:jc w:val="center"/>
        <w:rPr>
          <w:b/>
          <w:sz w:val="48"/>
          <w:szCs w:val="48"/>
        </w:rPr>
      </w:pPr>
    </w:p>
    <w:p w14:paraId="0021B9E3" w14:textId="77777777" w:rsidR="00FA142D" w:rsidRDefault="00601ADB" w:rsidP="00601ADB">
      <w:pPr>
        <w:ind w:right="-81"/>
        <w:jc w:val="center"/>
        <w:rPr>
          <w:b/>
          <w:sz w:val="48"/>
          <w:szCs w:val="48"/>
        </w:rPr>
      </w:pPr>
      <w:r w:rsidRPr="003D0DF3">
        <w:rPr>
          <w:b/>
          <w:sz w:val="48"/>
          <w:szCs w:val="48"/>
        </w:rPr>
        <w:t xml:space="preserve">Итоги </w:t>
      </w:r>
      <w:r w:rsidR="00FA142D">
        <w:rPr>
          <w:b/>
          <w:sz w:val="48"/>
          <w:szCs w:val="48"/>
        </w:rPr>
        <w:t>исполнения</w:t>
      </w:r>
    </w:p>
    <w:p w14:paraId="4CE243C2" w14:textId="77777777" w:rsidR="00FA142D" w:rsidRDefault="00FA142D" w:rsidP="00601ADB">
      <w:pPr>
        <w:ind w:right="-81"/>
        <w:jc w:val="center"/>
        <w:rPr>
          <w:b/>
          <w:sz w:val="48"/>
          <w:szCs w:val="48"/>
        </w:rPr>
      </w:pPr>
      <w:r>
        <w:rPr>
          <w:b/>
          <w:sz w:val="48"/>
          <w:szCs w:val="48"/>
        </w:rPr>
        <w:t xml:space="preserve">Прогноза </w:t>
      </w:r>
      <w:r w:rsidR="00601ADB" w:rsidRPr="003D0DF3">
        <w:rPr>
          <w:b/>
          <w:sz w:val="48"/>
          <w:szCs w:val="48"/>
        </w:rPr>
        <w:t>социально-экономического развития</w:t>
      </w:r>
      <w:r>
        <w:rPr>
          <w:b/>
          <w:sz w:val="48"/>
          <w:szCs w:val="48"/>
        </w:rPr>
        <w:t xml:space="preserve"> муниципального образования «Муниципальный округ </w:t>
      </w:r>
      <w:r w:rsidR="00995A6E">
        <w:rPr>
          <w:b/>
          <w:sz w:val="48"/>
          <w:szCs w:val="48"/>
        </w:rPr>
        <w:t>Кез</w:t>
      </w:r>
      <w:r w:rsidR="00601ADB" w:rsidRPr="003D0DF3">
        <w:rPr>
          <w:b/>
          <w:sz w:val="48"/>
          <w:szCs w:val="48"/>
        </w:rPr>
        <w:t>ск</w:t>
      </w:r>
      <w:r>
        <w:rPr>
          <w:b/>
          <w:sz w:val="48"/>
          <w:szCs w:val="48"/>
        </w:rPr>
        <w:t>ий</w:t>
      </w:r>
      <w:r w:rsidR="00601ADB" w:rsidRPr="003D0DF3">
        <w:rPr>
          <w:b/>
          <w:sz w:val="48"/>
          <w:szCs w:val="48"/>
        </w:rPr>
        <w:t xml:space="preserve"> район</w:t>
      </w:r>
      <w:r>
        <w:rPr>
          <w:b/>
          <w:sz w:val="48"/>
          <w:szCs w:val="48"/>
        </w:rPr>
        <w:t xml:space="preserve"> Удмуртской Республики» на 2023 год и на плановый период 2024 и 2025 годов </w:t>
      </w:r>
    </w:p>
    <w:p w14:paraId="752885F8" w14:textId="7C3317A6" w:rsidR="00601ADB" w:rsidRPr="003D0DF3" w:rsidRDefault="00FA142D" w:rsidP="00601ADB">
      <w:pPr>
        <w:ind w:right="-81"/>
        <w:jc w:val="center"/>
        <w:rPr>
          <w:b/>
          <w:sz w:val="48"/>
          <w:szCs w:val="48"/>
        </w:rPr>
      </w:pPr>
      <w:r>
        <w:rPr>
          <w:b/>
          <w:sz w:val="48"/>
          <w:szCs w:val="48"/>
        </w:rPr>
        <w:t>за 9 месяцев 2023</w:t>
      </w:r>
      <w:r w:rsidR="00601ADB" w:rsidRPr="003D0DF3">
        <w:rPr>
          <w:b/>
          <w:sz w:val="48"/>
          <w:szCs w:val="48"/>
        </w:rPr>
        <w:t xml:space="preserve"> год</w:t>
      </w:r>
      <w:r w:rsidR="0029587C">
        <w:rPr>
          <w:b/>
          <w:sz w:val="48"/>
          <w:szCs w:val="48"/>
        </w:rPr>
        <w:t>а</w:t>
      </w:r>
    </w:p>
    <w:p w14:paraId="2EA86305" w14:textId="77777777" w:rsidR="00601ADB" w:rsidRPr="003D0DF3" w:rsidRDefault="00601ADB" w:rsidP="00601ADB">
      <w:pPr>
        <w:pStyle w:val="13"/>
        <w:rPr>
          <w:sz w:val="48"/>
          <w:szCs w:val="48"/>
        </w:rPr>
      </w:pPr>
    </w:p>
    <w:p w14:paraId="0CEB8E43" w14:textId="77777777" w:rsidR="00601ADB" w:rsidRPr="006C6381" w:rsidRDefault="00601ADB" w:rsidP="00601ADB">
      <w:pPr>
        <w:pStyle w:val="13"/>
      </w:pPr>
    </w:p>
    <w:p w14:paraId="43BD52D7" w14:textId="77777777" w:rsidR="00601ADB" w:rsidRPr="006C6381" w:rsidRDefault="00601ADB" w:rsidP="00601ADB">
      <w:pPr>
        <w:pStyle w:val="13"/>
      </w:pPr>
    </w:p>
    <w:p w14:paraId="511FEC47" w14:textId="77777777" w:rsidR="00601ADB" w:rsidRPr="006C6381" w:rsidRDefault="00601ADB" w:rsidP="00601ADB">
      <w:pPr>
        <w:pStyle w:val="13"/>
      </w:pPr>
    </w:p>
    <w:p w14:paraId="50B84864" w14:textId="77777777" w:rsidR="00601ADB" w:rsidRPr="006C6381" w:rsidRDefault="00601ADB" w:rsidP="00601ADB">
      <w:pPr>
        <w:pStyle w:val="13"/>
      </w:pPr>
    </w:p>
    <w:p w14:paraId="48BE140C" w14:textId="77777777" w:rsidR="00601ADB" w:rsidRPr="006C6381" w:rsidRDefault="00601ADB" w:rsidP="00601ADB">
      <w:pPr>
        <w:pStyle w:val="13"/>
      </w:pPr>
    </w:p>
    <w:p w14:paraId="3F13E388" w14:textId="77777777" w:rsidR="00601ADB" w:rsidRPr="006C6381" w:rsidRDefault="00601ADB" w:rsidP="00601ADB">
      <w:pPr>
        <w:pStyle w:val="13"/>
      </w:pPr>
    </w:p>
    <w:p w14:paraId="790CA3B5" w14:textId="77777777" w:rsidR="00601ADB" w:rsidRPr="006C6381" w:rsidRDefault="00601ADB" w:rsidP="00601ADB">
      <w:pPr>
        <w:pStyle w:val="13"/>
      </w:pPr>
    </w:p>
    <w:p w14:paraId="74F145A5" w14:textId="77777777" w:rsidR="00601ADB" w:rsidRPr="006C6381" w:rsidRDefault="00601ADB" w:rsidP="00601ADB">
      <w:pPr>
        <w:pStyle w:val="13"/>
      </w:pPr>
    </w:p>
    <w:p w14:paraId="6709C48C" w14:textId="77777777" w:rsidR="00601ADB" w:rsidRPr="006C6381" w:rsidRDefault="00601ADB" w:rsidP="00601ADB">
      <w:pPr>
        <w:pStyle w:val="13"/>
      </w:pPr>
    </w:p>
    <w:p w14:paraId="1C03535F" w14:textId="77777777" w:rsidR="00601ADB" w:rsidRPr="00AD420D" w:rsidRDefault="00601ADB" w:rsidP="00601ADB">
      <w:pPr>
        <w:pStyle w:val="13"/>
      </w:pPr>
    </w:p>
    <w:p w14:paraId="46A21C88" w14:textId="77777777" w:rsidR="00601ADB" w:rsidRPr="00AD420D" w:rsidRDefault="00601ADB" w:rsidP="00601ADB">
      <w:pPr>
        <w:pStyle w:val="13"/>
      </w:pPr>
    </w:p>
    <w:p w14:paraId="542D7003" w14:textId="77777777" w:rsidR="00601ADB" w:rsidRPr="00AD420D" w:rsidRDefault="00601ADB" w:rsidP="00601ADB">
      <w:pPr>
        <w:pStyle w:val="13"/>
      </w:pPr>
    </w:p>
    <w:p w14:paraId="6E2EFE6D" w14:textId="77777777" w:rsidR="00601ADB" w:rsidRPr="00AD420D" w:rsidRDefault="00601ADB" w:rsidP="00601ADB">
      <w:pPr>
        <w:pStyle w:val="13"/>
      </w:pPr>
    </w:p>
    <w:p w14:paraId="1BE3858C" w14:textId="77777777" w:rsidR="00601ADB" w:rsidRPr="00AD420D" w:rsidRDefault="00601ADB" w:rsidP="00601ADB"/>
    <w:p w14:paraId="02871FB5" w14:textId="77777777" w:rsidR="00601ADB" w:rsidRPr="00AD420D" w:rsidRDefault="00601ADB" w:rsidP="00601ADB"/>
    <w:p w14:paraId="14D8200C" w14:textId="77777777" w:rsidR="00601ADB" w:rsidRPr="00AD420D" w:rsidRDefault="00601ADB" w:rsidP="00601ADB"/>
    <w:p w14:paraId="4252362B" w14:textId="77777777" w:rsidR="00601ADB" w:rsidRPr="00AD420D" w:rsidRDefault="00601ADB" w:rsidP="00601ADB"/>
    <w:p w14:paraId="66F4D6E0" w14:textId="77777777" w:rsidR="00601ADB" w:rsidRPr="00AD420D" w:rsidRDefault="00601ADB" w:rsidP="00601ADB">
      <w:pPr>
        <w:ind w:firstLine="851"/>
        <w:jc w:val="center"/>
      </w:pPr>
    </w:p>
    <w:p w14:paraId="59E4459C" w14:textId="77777777" w:rsidR="00601ADB" w:rsidRPr="00AD420D" w:rsidRDefault="00601ADB" w:rsidP="00601ADB">
      <w:pPr>
        <w:ind w:firstLine="851"/>
        <w:jc w:val="center"/>
      </w:pPr>
    </w:p>
    <w:p w14:paraId="254F63A4" w14:textId="4728AE80" w:rsidR="00601ADB" w:rsidRPr="00AD420D" w:rsidRDefault="00601ADB" w:rsidP="00601ADB">
      <w:pPr>
        <w:ind w:firstLine="851"/>
        <w:jc w:val="center"/>
      </w:pPr>
      <w:r w:rsidRPr="00AD420D">
        <w:t xml:space="preserve">п. </w:t>
      </w:r>
      <w:r w:rsidR="00995A6E" w:rsidRPr="00AD420D">
        <w:t>Кез</w:t>
      </w:r>
      <w:r w:rsidRPr="00AD420D">
        <w:t>, 202</w:t>
      </w:r>
      <w:r w:rsidR="00217D43" w:rsidRPr="00AD420D">
        <w:t>3</w:t>
      </w:r>
    </w:p>
    <w:p w14:paraId="71AE489E" w14:textId="77777777" w:rsidR="00217D43" w:rsidRPr="00AD420D" w:rsidRDefault="00293EF3" w:rsidP="00601ADB">
      <w:pPr>
        <w:ind w:firstLine="851"/>
        <w:jc w:val="center"/>
        <w:rPr>
          <w:b/>
        </w:rPr>
      </w:pPr>
      <w:r w:rsidRPr="00AD420D">
        <w:rPr>
          <w:b/>
        </w:rPr>
        <w:lastRenderedPageBreak/>
        <w:t xml:space="preserve">Краткий обзор итогов социально-экономического развития </w:t>
      </w:r>
    </w:p>
    <w:p w14:paraId="4624BE86" w14:textId="220EBA12" w:rsidR="00293EF3" w:rsidRPr="00AD420D" w:rsidRDefault="00293EF3" w:rsidP="00217D43">
      <w:pPr>
        <w:ind w:firstLine="851"/>
        <w:jc w:val="center"/>
        <w:rPr>
          <w:b/>
        </w:rPr>
      </w:pPr>
      <w:r w:rsidRPr="00AD420D">
        <w:rPr>
          <w:b/>
        </w:rPr>
        <w:t>муниципального образования «</w:t>
      </w:r>
      <w:r w:rsidR="00217D43" w:rsidRPr="00AD420D">
        <w:rPr>
          <w:b/>
        </w:rPr>
        <w:t xml:space="preserve">Муниципальный округ </w:t>
      </w:r>
      <w:r w:rsidR="00995A6E" w:rsidRPr="00AD420D">
        <w:rPr>
          <w:b/>
        </w:rPr>
        <w:t>Кез</w:t>
      </w:r>
      <w:r w:rsidRPr="00AD420D">
        <w:rPr>
          <w:b/>
        </w:rPr>
        <w:t>ский район</w:t>
      </w:r>
      <w:r w:rsidR="00217D43" w:rsidRPr="00AD420D">
        <w:rPr>
          <w:b/>
        </w:rPr>
        <w:t xml:space="preserve"> Удмуртской Республики</w:t>
      </w:r>
      <w:r w:rsidRPr="00AD420D">
        <w:rPr>
          <w:b/>
        </w:rPr>
        <w:t xml:space="preserve">» за </w:t>
      </w:r>
      <w:r w:rsidR="00995A6E" w:rsidRPr="00AD420D">
        <w:rPr>
          <w:b/>
        </w:rPr>
        <w:t>9 месяцев 2023</w:t>
      </w:r>
      <w:r w:rsidRPr="00AD420D">
        <w:rPr>
          <w:b/>
        </w:rPr>
        <w:t xml:space="preserve"> год</w:t>
      </w:r>
      <w:r w:rsidR="003138BF" w:rsidRPr="00AD420D">
        <w:rPr>
          <w:b/>
        </w:rPr>
        <w:t>а</w:t>
      </w:r>
    </w:p>
    <w:p w14:paraId="0AADEE87" w14:textId="77777777" w:rsidR="00293EF3" w:rsidRPr="00AD420D" w:rsidRDefault="00293EF3"/>
    <w:p w14:paraId="4DA46E55" w14:textId="6EF49DEF" w:rsidR="00B03B19" w:rsidRPr="00AD420D" w:rsidRDefault="00293EF3" w:rsidP="00293EF3">
      <w:pPr>
        <w:ind w:firstLine="708"/>
      </w:pPr>
      <w:r w:rsidRPr="00AD420D">
        <w:rPr>
          <w:b/>
        </w:rPr>
        <w:t>Численность постоянного населения</w:t>
      </w:r>
      <w:r w:rsidRPr="00AD420D">
        <w:t xml:space="preserve"> на 01.01.20</w:t>
      </w:r>
      <w:r w:rsidR="00B03B19" w:rsidRPr="00AD420D">
        <w:t>2</w:t>
      </w:r>
      <w:r w:rsidR="00217D43" w:rsidRPr="00AD420D">
        <w:t>3</w:t>
      </w:r>
      <w:r w:rsidRPr="00AD420D">
        <w:t xml:space="preserve"> года составила </w:t>
      </w:r>
      <w:r w:rsidR="00995A6E" w:rsidRPr="00AD420D">
        <w:t>18032</w:t>
      </w:r>
      <w:r w:rsidRPr="00AD420D">
        <w:t xml:space="preserve"> человек, что составляет </w:t>
      </w:r>
      <w:r w:rsidR="00995A6E" w:rsidRPr="00AD420D">
        <w:t>95</w:t>
      </w:r>
      <w:r w:rsidRPr="00AD420D">
        <w:t xml:space="preserve">% к аналогичному периоду </w:t>
      </w:r>
      <w:r w:rsidR="00993622" w:rsidRPr="00AD420D">
        <w:t>01.01.202</w:t>
      </w:r>
      <w:r w:rsidR="00217D43" w:rsidRPr="00AD420D">
        <w:t>2</w:t>
      </w:r>
      <w:r w:rsidRPr="00AD420D">
        <w:t xml:space="preserve"> года (</w:t>
      </w:r>
      <w:r w:rsidR="00995A6E" w:rsidRPr="00AD420D">
        <w:t>18975</w:t>
      </w:r>
      <w:r w:rsidRPr="00AD420D">
        <w:t xml:space="preserve"> чел.). </w:t>
      </w:r>
      <w:r w:rsidR="00BA2255" w:rsidRPr="00AD420D">
        <w:t xml:space="preserve">Численность населения сформирована с учетом </w:t>
      </w:r>
      <w:r w:rsidR="00614652" w:rsidRPr="00AD420D">
        <w:t>проведенной</w:t>
      </w:r>
      <w:r w:rsidR="00BA2255" w:rsidRPr="00AD420D">
        <w:t xml:space="preserve"> </w:t>
      </w:r>
      <w:r w:rsidR="00614652" w:rsidRPr="00AD420D">
        <w:t xml:space="preserve">в 2020 году </w:t>
      </w:r>
      <w:r w:rsidR="00BA2255" w:rsidRPr="00AD420D">
        <w:t>Всероссийской переписи населения. Е</w:t>
      </w:r>
      <w:r w:rsidRPr="00AD420D">
        <w:t>стественн</w:t>
      </w:r>
      <w:r w:rsidR="00B03B19" w:rsidRPr="00AD420D">
        <w:t>ая</w:t>
      </w:r>
      <w:r w:rsidRPr="00AD420D">
        <w:t xml:space="preserve"> </w:t>
      </w:r>
      <w:r w:rsidR="00B03B19" w:rsidRPr="00AD420D">
        <w:t>убыль</w:t>
      </w:r>
      <w:r w:rsidRPr="00AD420D">
        <w:t xml:space="preserve"> населения за 20</w:t>
      </w:r>
      <w:r w:rsidR="00C06098" w:rsidRPr="00AD420D">
        <w:t>22</w:t>
      </w:r>
      <w:r w:rsidRPr="00AD420D">
        <w:t xml:space="preserve"> год составил</w:t>
      </w:r>
      <w:r w:rsidR="00B03B19" w:rsidRPr="00AD420D">
        <w:t>а</w:t>
      </w:r>
      <w:r w:rsidRPr="00AD420D">
        <w:t xml:space="preserve"> </w:t>
      </w:r>
      <w:r w:rsidR="00F40A99" w:rsidRPr="00AD420D">
        <w:t>102</w:t>
      </w:r>
      <w:r w:rsidR="0069054D" w:rsidRPr="00AD420D">
        <w:t xml:space="preserve"> </w:t>
      </w:r>
      <w:r w:rsidRPr="00AD420D">
        <w:t>человек</w:t>
      </w:r>
      <w:r w:rsidR="00993622" w:rsidRPr="00AD420D">
        <w:t>а</w:t>
      </w:r>
      <w:r w:rsidRPr="00AD420D">
        <w:t xml:space="preserve"> (за 20</w:t>
      </w:r>
      <w:r w:rsidR="00993622" w:rsidRPr="00AD420D">
        <w:t>2</w:t>
      </w:r>
      <w:r w:rsidR="00217D43" w:rsidRPr="00AD420D">
        <w:t>1</w:t>
      </w:r>
      <w:r w:rsidRPr="00AD420D">
        <w:t xml:space="preserve"> год - </w:t>
      </w:r>
      <w:r w:rsidR="00F40A99" w:rsidRPr="00AD420D">
        <w:t>98</w:t>
      </w:r>
      <w:r w:rsidRPr="00AD420D">
        <w:t xml:space="preserve"> человек). Миграционно</w:t>
      </w:r>
      <w:r w:rsidR="00993622" w:rsidRPr="00AD420D">
        <w:t>й</w:t>
      </w:r>
      <w:r w:rsidRPr="00AD420D">
        <w:t xml:space="preserve"> </w:t>
      </w:r>
      <w:r w:rsidR="00993622" w:rsidRPr="00AD420D">
        <w:t>отток</w:t>
      </w:r>
      <w:r w:rsidRPr="00AD420D">
        <w:t xml:space="preserve"> </w:t>
      </w:r>
      <w:r w:rsidR="00993622" w:rsidRPr="00AD420D">
        <w:t>за 202</w:t>
      </w:r>
      <w:r w:rsidR="00C06098" w:rsidRPr="00AD420D">
        <w:t>2</w:t>
      </w:r>
      <w:r w:rsidR="00993622" w:rsidRPr="00AD420D">
        <w:t xml:space="preserve"> год составил</w:t>
      </w:r>
      <w:r w:rsidRPr="00AD420D">
        <w:t xml:space="preserve"> </w:t>
      </w:r>
      <w:r w:rsidR="00F40A99" w:rsidRPr="00AD420D">
        <w:t>231</w:t>
      </w:r>
      <w:r w:rsidR="00993622" w:rsidRPr="00AD420D">
        <w:t xml:space="preserve"> </w:t>
      </w:r>
      <w:r w:rsidRPr="00AD420D">
        <w:t>человек (20</w:t>
      </w:r>
      <w:r w:rsidR="00C06098" w:rsidRPr="00AD420D">
        <w:t>21</w:t>
      </w:r>
      <w:r w:rsidRPr="00AD420D">
        <w:t xml:space="preserve"> год «минус» </w:t>
      </w:r>
      <w:r w:rsidR="00F132C2" w:rsidRPr="00AD420D">
        <w:t>140</w:t>
      </w:r>
      <w:r w:rsidRPr="00AD420D">
        <w:t xml:space="preserve"> человек). </w:t>
      </w:r>
    </w:p>
    <w:p w14:paraId="3829A30C" w14:textId="680BDD9D" w:rsidR="00B03B19" w:rsidRPr="00AD420D" w:rsidRDefault="00293EF3" w:rsidP="00722EC5">
      <w:pPr>
        <w:ind w:firstLine="708"/>
        <w:rPr>
          <w:rFonts w:eastAsia="TimesNewRomanPSMT"/>
        </w:rPr>
      </w:pPr>
      <w:r w:rsidRPr="00AD420D">
        <w:rPr>
          <w:b/>
        </w:rPr>
        <w:t>Объем отгруженных товаров собственного производства, выполненных работ и услуг</w:t>
      </w:r>
      <w:r w:rsidRPr="00AD420D">
        <w:t xml:space="preserve"> собственными силами производителей промышленной продукции по крупным и средним предприятиям, в действующих ценах составил </w:t>
      </w:r>
      <w:r w:rsidR="00F132C2" w:rsidRPr="00AD420D">
        <w:t>8206</w:t>
      </w:r>
      <w:r w:rsidRPr="00AD420D">
        <w:t xml:space="preserve"> млн. руб. или </w:t>
      </w:r>
      <w:r w:rsidR="00F132C2" w:rsidRPr="00AD420D">
        <w:t>128,1</w:t>
      </w:r>
      <w:r w:rsidRPr="00AD420D">
        <w:t xml:space="preserve">% к показателю прошлого года. </w:t>
      </w:r>
      <w:r w:rsidR="00722EC5" w:rsidRPr="00AD420D">
        <w:rPr>
          <w:rFonts w:eastAsia="TimesNewRomanPSMT"/>
        </w:rPr>
        <w:t>Основная доля в объеме отгруженной продукции занимает отрасль «</w:t>
      </w:r>
      <w:r w:rsidR="00F132C2" w:rsidRPr="00AD420D">
        <w:rPr>
          <w:rFonts w:eastAsia="TimesNewRomanPSMT"/>
        </w:rPr>
        <w:t>Обрабатывающие производства</w:t>
      </w:r>
      <w:r w:rsidR="00722EC5" w:rsidRPr="00AD420D">
        <w:rPr>
          <w:rFonts w:eastAsia="TimesNewRomanPSMT"/>
        </w:rPr>
        <w:t>» (</w:t>
      </w:r>
      <w:r w:rsidR="00F132C2" w:rsidRPr="00AD420D">
        <w:rPr>
          <w:rFonts w:eastAsia="TimesNewRomanPSMT"/>
        </w:rPr>
        <w:t>85,2</w:t>
      </w:r>
      <w:r w:rsidR="00722EC5" w:rsidRPr="00AD420D">
        <w:rPr>
          <w:rFonts w:eastAsia="TimesNewRomanPSMT"/>
        </w:rPr>
        <w:t>%).</w:t>
      </w:r>
    </w:p>
    <w:p w14:paraId="6BF6F43D" w14:textId="7EBE1827" w:rsidR="00B03B19" w:rsidRPr="00AD420D" w:rsidRDefault="00496C22" w:rsidP="00293EF3">
      <w:pPr>
        <w:ind w:firstLine="708"/>
      </w:pPr>
      <w:bookmarkStart w:id="0" w:name="_Hlk150523782"/>
      <w:r w:rsidRPr="00AD420D">
        <w:rPr>
          <w:b/>
        </w:rPr>
        <w:t>Среднемесячная заработная плата</w:t>
      </w:r>
      <w:r w:rsidR="00293EF3" w:rsidRPr="00AD420D">
        <w:t xml:space="preserve"> за отчетный период составил </w:t>
      </w:r>
      <w:r w:rsidR="00A868EB">
        <w:t>38154</w:t>
      </w:r>
      <w:r w:rsidR="00344FB8" w:rsidRPr="00AD420D">
        <w:t xml:space="preserve"> рублей</w:t>
      </w:r>
      <w:r w:rsidR="00293EF3" w:rsidRPr="00AD420D">
        <w:t xml:space="preserve">, или </w:t>
      </w:r>
      <w:r w:rsidR="00A868EB">
        <w:t>113,7</w:t>
      </w:r>
      <w:r w:rsidR="00293EF3" w:rsidRPr="00AD420D">
        <w:t>% к аналогичному периоду 20</w:t>
      </w:r>
      <w:r w:rsidR="005F065A" w:rsidRPr="00AD420D">
        <w:t>2</w:t>
      </w:r>
      <w:r w:rsidR="00A06B02" w:rsidRPr="00AD420D">
        <w:t>2</w:t>
      </w:r>
      <w:r w:rsidR="00293EF3" w:rsidRPr="00AD420D">
        <w:t xml:space="preserve"> года. </w:t>
      </w:r>
    </w:p>
    <w:bookmarkEnd w:id="0"/>
    <w:p w14:paraId="7C04CB95" w14:textId="41F05883" w:rsidR="00B03B19" w:rsidRPr="00AD420D" w:rsidRDefault="00F37CBA" w:rsidP="00293EF3">
      <w:pPr>
        <w:ind w:firstLine="708"/>
        <w:rPr>
          <w:b/>
        </w:rPr>
      </w:pPr>
      <w:r w:rsidRPr="00AD420D">
        <w:rPr>
          <w:b/>
        </w:rPr>
        <w:t xml:space="preserve">Доходная часть бюджета района </w:t>
      </w:r>
      <w:r w:rsidRPr="00AD420D">
        <w:rPr>
          <w:bCs/>
        </w:rPr>
        <w:t>за 9 месяцев 2023 года составила 817981,2 тыс. руб., что на 21 % выше аналогичного периода прошлого года (9 месяцев 2022 г</w:t>
      </w:r>
      <w:r w:rsidR="000F1A23" w:rsidRPr="00AD420D">
        <w:rPr>
          <w:bCs/>
        </w:rPr>
        <w:t>ода</w:t>
      </w:r>
      <w:r w:rsidRPr="00AD420D">
        <w:rPr>
          <w:bCs/>
        </w:rPr>
        <w:t xml:space="preserve"> - 676265,6 тыс.</w:t>
      </w:r>
      <w:r w:rsidR="000F1A23" w:rsidRPr="00AD420D">
        <w:rPr>
          <w:bCs/>
        </w:rPr>
        <w:t xml:space="preserve"> </w:t>
      </w:r>
      <w:r w:rsidRPr="00AD420D">
        <w:rPr>
          <w:bCs/>
        </w:rPr>
        <w:t>руб</w:t>
      </w:r>
      <w:r w:rsidR="000F1A23" w:rsidRPr="00AD420D">
        <w:rPr>
          <w:bCs/>
        </w:rPr>
        <w:t>лей</w:t>
      </w:r>
      <w:r w:rsidRPr="00AD420D">
        <w:rPr>
          <w:bCs/>
        </w:rPr>
        <w:t>), расходная часть – оставила 801462,6 тыс. руб</w:t>
      </w:r>
      <w:r w:rsidR="000F1A23" w:rsidRPr="00AD420D">
        <w:rPr>
          <w:bCs/>
        </w:rPr>
        <w:t>лей</w:t>
      </w:r>
      <w:r w:rsidRPr="00AD420D">
        <w:rPr>
          <w:bCs/>
        </w:rPr>
        <w:t>. По сравнению с аналогичным периодом 2022 года расходы составили 689 182,1 тыс.</w:t>
      </w:r>
      <w:r w:rsidR="001D6B96" w:rsidRPr="00AD420D">
        <w:rPr>
          <w:bCs/>
        </w:rPr>
        <w:t xml:space="preserve"> </w:t>
      </w:r>
      <w:r w:rsidRPr="00AD420D">
        <w:rPr>
          <w:bCs/>
        </w:rPr>
        <w:t>руб. или выросли на16%.</w:t>
      </w:r>
      <w:r w:rsidR="00293EF3" w:rsidRPr="00AD420D">
        <w:rPr>
          <w:b/>
        </w:rPr>
        <w:t xml:space="preserve"> </w:t>
      </w:r>
    </w:p>
    <w:p w14:paraId="2113718F" w14:textId="4DE539BB" w:rsidR="00DA3CCD" w:rsidRPr="00AD420D" w:rsidRDefault="00293EF3" w:rsidP="00106AD4">
      <w:pPr>
        <w:suppressAutoHyphens/>
        <w:ind w:firstLine="709"/>
        <w:rPr>
          <w:b/>
          <w:bCs/>
          <w:lang w:eastAsia="ar-SA"/>
        </w:rPr>
      </w:pPr>
      <w:r w:rsidRPr="00AD420D">
        <w:rPr>
          <w:b/>
        </w:rPr>
        <w:t>Количество зарегистрированных безработных</w:t>
      </w:r>
      <w:r w:rsidRPr="00AD420D">
        <w:t xml:space="preserve"> граждан составило </w:t>
      </w:r>
      <w:r w:rsidR="00106AD4" w:rsidRPr="00AD420D">
        <w:t>80</w:t>
      </w:r>
      <w:r w:rsidR="00A23068" w:rsidRPr="00AD420D">
        <w:t xml:space="preserve"> человек (01.</w:t>
      </w:r>
      <w:r w:rsidR="00106AD4" w:rsidRPr="00AD420D">
        <w:t>10</w:t>
      </w:r>
      <w:r w:rsidRPr="00AD420D">
        <w:t>.20</w:t>
      </w:r>
      <w:r w:rsidR="00592121" w:rsidRPr="00AD420D">
        <w:t>2</w:t>
      </w:r>
      <w:r w:rsidR="00812E81" w:rsidRPr="00AD420D">
        <w:t>2</w:t>
      </w:r>
      <w:r w:rsidRPr="00AD420D">
        <w:t xml:space="preserve"> - </w:t>
      </w:r>
      <w:r w:rsidR="00106AD4" w:rsidRPr="00AD420D">
        <w:t>93</w:t>
      </w:r>
      <w:r w:rsidRPr="00AD420D">
        <w:t xml:space="preserve"> человек</w:t>
      </w:r>
      <w:r w:rsidR="00106AD4" w:rsidRPr="00AD420D">
        <w:t>а</w:t>
      </w:r>
      <w:r w:rsidRPr="00AD420D">
        <w:t xml:space="preserve">). </w:t>
      </w:r>
      <w:r w:rsidR="00DA3CCD" w:rsidRPr="00AD420D">
        <w:rPr>
          <w:bCs/>
          <w:lang w:eastAsia="ar-SA"/>
        </w:rPr>
        <w:t>Уровень безработицы на 1 октября 2023 года составляет 0,9 %.</w:t>
      </w:r>
    </w:p>
    <w:p w14:paraId="152EA870" w14:textId="60A35191" w:rsidR="003F5073" w:rsidRPr="00AD420D" w:rsidRDefault="00293EF3" w:rsidP="00293EF3">
      <w:pPr>
        <w:ind w:firstLine="708"/>
      </w:pPr>
      <w:r w:rsidRPr="00AD420D">
        <w:t xml:space="preserve">Сеть </w:t>
      </w:r>
      <w:r w:rsidRPr="00AD420D">
        <w:rPr>
          <w:b/>
        </w:rPr>
        <w:t xml:space="preserve">образовательных </w:t>
      </w:r>
      <w:r w:rsidR="00592121" w:rsidRPr="00AD420D">
        <w:rPr>
          <w:b/>
        </w:rPr>
        <w:t>учреждений</w:t>
      </w:r>
      <w:r w:rsidRPr="00AD420D">
        <w:rPr>
          <w:b/>
        </w:rPr>
        <w:t xml:space="preserve"> района</w:t>
      </w:r>
      <w:r w:rsidRPr="00AD420D">
        <w:t xml:space="preserve"> </w:t>
      </w:r>
      <w:r w:rsidR="00592121" w:rsidRPr="00AD420D">
        <w:t xml:space="preserve">представлена </w:t>
      </w:r>
      <w:r w:rsidR="00946A69" w:rsidRPr="00AD420D">
        <w:t>24</w:t>
      </w:r>
      <w:r w:rsidR="0025758E" w:rsidRPr="00AD420D">
        <w:t xml:space="preserve"> </w:t>
      </w:r>
      <w:r w:rsidR="00592121" w:rsidRPr="00AD420D">
        <w:t>образовательным</w:t>
      </w:r>
      <w:r w:rsidR="00946A69" w:rsidRPr="00AD420D">
        <w:t>и</w:t>
      </w:r>
      <w:r w:rsidR="00592121" w:rsidRPr="00AD420D">
        <w:t xml:space="preserve"> учреждени</w:t>
      </w:r>
      <w:r w:rsidR="00946A69" w:rsidRPr="00AD420D">
        <w:t>ями</w:t>
      </w:r>
      <w:r w:rsidR="00592121" w:rsidRPr="00AD420D">
        <w:t xml:space="preserve"> и включает в себя </w:t>
      </w:r>
      <w:r w:rsidR="00B6001F" w:rsidRPr="00AD420D">
        <w:t>13</w:t>
      </w:r>
      <w:r w:rsidR="00592121" w:rsidRPr="00AD420D">
        <w:t xml:space="preserve"> о</w:t>
      </w:r>
      <w:r w:rsidR="00204524" w:rsidRPr="00AD420D">
        <w:t xml:space="preserve">бщеобразовательных учреждений, </w:t>
      </w:r>
      <w:r w:rsidR="00B6001F" w:rsidRPr="00AD420D">
        <w:t>8</w:t>
      </w:r>
      <w:r w:rsidR="00592121" w:rsidRPr="00AD420D">
        <w:t xml:space="preserve"> дошкольн</w:t>
      </w:r>
      <w:r w:rsidR="00B6001F" w:rsidRPr="00AD420D">
        <w:t>ых</w:t>
      </w:r>
      <w:r w:rsidR="00592121" w:rsidRPr="00AD420D">
        <w:t xml:space="preserve"> </w:t>
      </w:r>
      <w:r w:rsidR="00106AD4" w:rsidRPr="00AD420D">
        <w:t>образовательн</w:t>
      </w:r>
      <w:r w:rsidR="00B6001F" w:rsidRPr="00AD420D">
        <w:t>ых</w:t>
      </w:r>
      <w:r w:rsidR="00106AD4" w:rsidRPr="00AD420D">
        <w:t xml:space="preserve"> учреждени</w:t>
      </w:r>
      <w:r w:rsidR="00B6001F" w:rsidRPr="00AD420D">
        <w:t>й</w:t>
      </w:r>
      <w:r w:rsidR="00592121" w:rsidRPr="00AD420D">
        <w:t xml:space="preserve">; </w:t>
      </w:r>
      <w:r w:rsidR="00B6001F" w:rsidRPr="00AD420D">
        <w:t>3</w:t>
      </w:r>
      <w:r w:rsidR="00592121" w:rsidRPr="00AD420D">
        <w:t xml:space="preserve"> учреждения дополнительного образования.</w:t>
      </w:r>
      <w:r w:rsidRPr="00AD420D">
        <w:t xml:space="preserve"> </w:t>
      </w:r>
    </w:p>
    <w:p w14:paraId="2EA0DD6F" w14:textId="226575C8" w:rsidR="00DD5C07" w:rsidRPr="00AD420D" w:rsidRDefault="001D6B96" w:rsidP="00DD5C07">
      <w:pPr>
        <w:ind w:firstLine="360"/>
      </w:pPr>
      <w:r w:rsidRPr="00AD420D">
        <w:rPr>
          <w:b/>
        </w:rPr>
        <w:t xml:space="preserve">     </w:t>
      </w:r>
      <w:r w:rsidR="00293EF3" w:rsidRPr="00AD420D">
        <w:rPr>
          <w:b/>
        </w:rPr>
        <w:t xml:space="preserve">Систему </w:t>
      </w:r>
      <w:r w:rsidR="00DD5C07" w:rsidRPr="00AD420D">
        <w:rPr>
          <w:b/>
        </w:rPr>
        <w:t>здравоохранения</w:t>
      </w:r>
      <w:r w:rsidR="00DD5C07" w:rsidRPr="00AD420D">
        <w:t xml:space="preserve"> </w:t>
      </w:r>
      <w:r w:rsidR="00DD5C07" w:rsidRPr="00AD420D">
        <w:rPr>
          <w:shd w:val="clear" w:color="auto" w:fill="FFFFFF"/>
        </w:rPr>
        <w:t xml:space="preserve">представляет </w:t>
      </w:r>
      <w:r w:rsidR="00DD5C07" w:rsidRPr="00AD420D">
        <w:t xml:space="preserve">бюджетное учреждение здравоохранения УР «Кезская РБ МЗ УР», имеющее статус юридического лица, в состав которого входит: 1 поликлиника, 1 участковая больница, 1 амбулатория и 23 фельдшерско-акушерских пункта. </w:t>
      </w:r>
    </w:p>
    <w:p w14:paraId="2D8CC686" w14:textId="0D77EDFC" w:rsidR="00C06098" w:rsidRPr="00AD420D" w:rsidRDefault="001D6B96" w:rsidP="00F54418">
      <w:pPr>
        <w:ind w:firstLine="284"/>
        <w:rPr>
          <w:b/>
          <w:bCs/>
          <w:lang w:eastAsia="en-US"/>
        </w:rPr>
      </w:pPr>
      <w:r w:rsidRPr="00AD420D">
        <w:rPr>
          <w:b/>
        </w:rPr>
        <w:t xml:space="preserve">       </w:t>
      </w:r>
      <w:r w:rsidR="00E56423" w:rsidRPr="00AD420D">
        <w:rPr>
          <w:b/>
        </w:rPr>
        <w:t xml:space="preserve">В </w:t>
      </w:r>
      <w:r w:rsidR="00293EF3" w:rsidRPr="00AD420D">
        <w:rPr>
          <w:b/>
        </w:rPr>
        <w:t>сеть учреждений культуры</w:t>
      </w:r>
      <w:r w:rsidR="00293EF3" w:rsidRPr="00AD420D">
        <w:t xml:space="preserve"> </w:t>
      </w:r>
      <w:r w:rsidR="00F54418" w:rsidRPr="00AD420D">
        <w:t xml:space="preserve">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«Кезская </w:t>
      </w:r>
      <w:proofErr w:type="spellStart"/>
      <w:r w:rsidR="00F54418" w:rsidRPr="00AD420D">
        <w:t>межпоселенческая</w:t>
      </w:r>
      <w:proofErr w:type="spellEnd"/>
      <w:r w:rsidR="00F54418" w:rsidRPr="00AD420D">
        <w:t xml:space="preserve">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w:t>
      </w:r>
    </w:p>
    <w:p w14:paraId="68A81970" w14:textId="77777777" w:rsidR="00F54418" w:rsidRPr="00AD420D" w:rsidRDefault="00F54418" w:rsidP="000F1A23">
      <w:pPr>
        <w:pStyle w:val="aa"/>
        <w:jc w:val="center"/>
        <w:rPr>
          <w:rFonts w:ascii="Times New Roman" w:hAnsi="Times New Roman"/>
          <w:b/>
          <w:bCs/>
          <w:sz w:val="24"/>
          <w:szCs w:val="24"/>
        </w:rPr>
      </w:pPr>
    </w:p>
    <w:p w14:paraId="14E17C19" w14:textId="4CF185D5" w:rsidR="000F1A23" w:rsidRPr="00AD420D" w:rsidRDefault="000F1A23" w:rsidP="000F1A23">
      <w:pPr>
        <w:pStyle w:val="aa"/>
        <w:jc w:val="center"/>
        <w:rPr>
          <w:rFonts w:ascii="Times New Roman" w:hAnsi="Times New Roman"/>
          <w:b/>
          <w:bCs/>
          <w:sz w:val="24"/>
          <w:szCs w:val="24"/>
        </w:rPr>
      </w:pPr>
      <w:r w:rsidRPr="00AD420D">
        <w:rPr>
          <w:rFonts w:ascii="Times New Roman" w:hAnsi="Times New Roman"/>
          <w:b/>
          <w:bCs/>
          <w:sz w:val="24"/>
          <w:szCs w:val="24"/>
        </w:rPr>
        <w:t>Динамика основных показателей социально-экономического развития</w:t>
      </w:r>
    </w:p>
    <w:p w14:paraId="2962884D" w14:textId="02427056" w:rsidR="000F1A23" w:rsidRPr="00AD420D" w:rsidRDefault="000F1A23" w:rsidP="000F1A23">
      <w:pPr>
        <w:pStyle w:val="aa"/>
        <w:jc w:val="center"/>
        <w:rPr>
          <w:rFonts w:ascii="Times New Roman" w:hAnsi="Times New Roman"/>
          <w:b/>
          <w:bCs/>
          <w:sz w:val="24"/>
          <w:szCs w:val="24"/>
        </w:rPr>
      </w:pPr>
      <w:r w:rsidRPr="00AD420D">
        <w:rPr>
          <w:rFonts w:ascii="Times New Roman" w:hAnsi="Times New Roman"/>
          <w:b/>
          <w:bCs/>
          <w:sz w:val="24"/>
          <w:szCs w:val="24"/>
        </w:rPr>
        <w:t xml:space="preserve">Кезского района за 9 </w:t>
      </w:r>
      <w:r w:rsidR="00417FD3" w:rsidRPr="00AD420D">
        <w:rPr>
          <w:rFonts w:ascii="Times New Roman" w:hAnsi="Times New Roman"/>
          <w:b/>
          <w:bCs/>
          <w:sz w:val="24"/>
          <w:szCs w:val="24"/>
        </w:rPr>
        <w:t xml:space="preserve">месяцев 2023 года </w:t>
      </w:r>
    </w:p>
    <w:p w14:paraId="1D111A5C" w14:textId="77777777" w:rsidR="00417FD3" w:rsidRPr="00AD420D" w:rsidRDefault="00417FD3" w:rsidP="000F1A23">
      <w:pPr>
        <w:pStyle w:val="aa"/>
        <w:jc w:val="center"/>
        <w:rPr>
          <w:rFonts w:ascii="Times New Roman" w:hAnsi="Times New Roman"/>
          <w:b/>
          <w:bCs/>
          <w:sz w:val="24"/>
          <w:szCs w:val="24"/>
        </w:rPr>
      </w:pPr>
    </w:p>
    <w:tbl>
      <w:tblPr>
        <w:tblW w:w="10349" w:type="dxa"/>
        <w:tblInd w:w="-497" w:type="dxa"/>
        <w:tblLayout w:type="fixed"/>
        <w:tblCellMar>
          <w:left w:w="70" w:type="dxa"/>
          <w:right w:w="70" w:type="dxa"/>
        </w:tblCellMar>
        <w:tblLook w:val="0000" w:firstRow="0" w:lastRow="0" w:firstColumn="0" w:lastColumn="0" w:noHBand="0" w:noVBand="0"/>
      </w:tblPr>
      <w:tblGrid>
        <w:gridCol w:w="425"/>
        <w:gridCol w:w="4111"/>
        <w:gridCol w:w="992"/>
        <w:gridCol w:w="993"/>
        <w:gridCol w:w="993"/>
        <w:gridCol w:w="993"/>
        <w:gridCol w:w="992"/>
        <w:gridCol w:w="850"/>
      </w:tblGrid>
      <w:tr w:rsidR="00F54418" w:rsidRPr="00AD420D" w14:paraId="46639E1F" w14:textId="77777777" w:rsidTr="00F54418">
        <w:trPr>
          <w:cantSplit/>
          <w:trHeight w:val="479"/>
          <w:tblHeader/>
        </w:trPr>
        <w:tc>
          <w:tcPr>
            <w:tcW w:w="425" w:type="dxa"/>
            <w:vMerge w:val="restart"/>
            <w:tcBorders>
              <w:top w:val="single" w:sz="4" w:space="0" w:color="000000"/>
              <w:left w:val="single" w:sz="4" w:space="0" w:color="000000"/>
            </w:tcBorders>
          </w:tcPr>
          <w:p w14:paraId="4413B4CF"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p w14:paraId="430C43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п/п</w:t>
            </w:r>
          </w:p>
        </w:tc>
        <w:tc>
          <w:tcPr>
            <w:tcW w:w="4111" w:type="dxa"/>
            <w:vMerge w:val="restart"/>
            <w:tcBorders>
              <w:top w:val="single" w:sz="4" w:space="0" w:color="000000"/>
              <w:left w:val="single" w:sz="4" w:space="0" w:color="000000"/>
            </w:tcBorders>
            <w:vAlign w:val="center"/>
          </w:tcPr>
          <w:p w14:paraId="489726C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Показатели</w:t>
            </w:r>
          </w:p>
        </w:tc>
        <w:tc>
          <w:tcPr>
            <w:tcW w:w="992" w:type="dxa"/>
            <w:vMerge w:val="restart"/>
            <w:tcBorders>
              <w:top w:val="single" w:sz="4" w:space="0" w:color="000000"/>
              <w:left w:val="single" w:sz="4" w:space="0" w:color="000000"/>
            </w:tcBorders>
          </w:tcPr>
          <w:p w14:paraId="69B68869"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Ед. изм.</w:t>
            </w:r>
          </w:p>
        </w:tc>
        <w:tc>
          <w:tcPr>
            <w:tcW w:w="993" w:type="dxa"/>
            <w:tcBorders>
              <w:top w:val="single" w:sz="4" w:space="0" w:color="000000"/>
              <w:left w:val="single" w:sz="4" w:space="0" w:color="000000"/>
              <w:right w:val="single" w:sz="4" w:space="0" w:color="000000"/>
            </w:tcBorders>
          </w:tcPr>
          <w:p w14:paraId="08925C2B" w14:textId="380E97A2"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 мес. 2022 г.</w:t>
            </w:r>
          </w:p>
        </w:tc>
        <w:tc>
          <w:tcPr>
            <w:tcW w:w="993" w:type="dxa"/>
            <w:tcBorders>
              <w:top w:val="single" w:sz="4" w:space="0" w:color="000000"/>
              <w:left w:val="single" w:sz="4" w:space="0" w:color="000000"/>
              <w:right w:val="single" w:sz="4" w:space="0" w:color="000000"/>
            </w:tcBorders>
          </w:tcPr>
          <w:p w14:paraId="4F5B3CCB" w14:textId="0015801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Прогноз 2022 г.</w:t>
            </w:r>
          </w:p>
        </w:tc>
        <w:tc>
          <w:tcPr>
            <w:tcW w:w="993" w:type="dxa"/>
            <w:vMerge w:val="restart"/>
            <w:tcBorders>
              <w:top w:val="single" w:sz="4" w:space="0" w:color="000000"/>
              <w:left w:val="single" w:sz="4" w:space="0" w:color="000000"/>
            </w:tcBorders>
          </w:tcPr>
          <w:p w14:paraId="1A9C1D3B" w14:textId="4A29DC1D"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 мес. 2023 г.</w:t>
            </w:r>
          </w:p>
        </w:tc>
        <w:tc>
          <w:tcPr>
            <w:tcW w:w="1842" w:type="dxa"/>
            <w:gridSpan w:val="2"/>
            <w:tcBorders>
              <w:top w:val="single" w:sz="4" w:space="0" w:color="000000"/>
              <w:left w:val="single" w:sz="4" w:space="0" w:color="000000"/>
              <w:bottom w:val="single" w:sz="4" w:space="0" w:color="auto"/>
              <w:right w:val="single" w:sz="4" w:space="0" w:color="auto"/>
            </w:tcBorders>
          </w:tcPr>
          <w:p w14:paraId="3FA8B63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Темп роста, %</w:t>
            </w:r>
          </w:p>
        </w:tc>
      </w:tr>
      <w:tr w:rsidR="00F54418" w:rsidRPr="00AD420D" w14:paraId="5A46E224" w14:textId="77777777" w:rsidTr="00F54418">
        <w:trPr>
          <w:cantSplit/>
          <w:trHeight w:val="363"/>
          <w:tblHeader/>
        </w:trPr>
        <w:tc>
          <w:tcPr>
            <w:tcW w:w="425" w:type="dxa"/>
            <w:vMerge/>
            <w:tcBorders>
              <w:left w:val="single" w:sz="4" w:space="0" w:color="000000"/>
              <w:bottom w:val="single" w:sz="4" w:space="0" w:color="000000"/>
            </w:tcBorders>
          </w:tcPr>
          <w:p w14:paraId="76B5D6F0" w14:textId="77777777" w:rsidR="00F54418" w:rsidRPr="00AD420D" w:rsidRDefault="00F54418" w:rsidP="00F54418">
            <w:pPr>
              <w:pStyle w:val="aa"/>
              <w:jc w:val="center"/>
              <w:rPr>
                <w:rFonts w:ascii="Times New Roman" w:hAnsi="Times New Roman"/>
                <w:sz w:val="20"/>
                <w:szCs w:val="20"/>
              </w:rPr>
            </w:pPr>
          </w:p>
        </w:tc>
        <w:tc>
          <w:tcPr>
            <w:tcW w:w="4111" w:type="dxa"/>
            <w:vMerge/>
            <w:tcBorders>
              <w:left w:val="single" w:sz="4" w:space="0" w:color="000000"/>
              <w:bottom w:val="single" w:sz="4" w:space="0" w:color="000000"/>
            </w:tcBorders>
            <w:vAlign w:val="center"/>
          </w:tcPr>
          <w:p w14:paraId="3903A08F" w14:textId="77777777" w:rsidR="00F54418" w:rsidRPr="00AD420D" w:rsidRDefault="00F54418" w:rsidP="00F54418">
            <w:pPr>
              <w:pStyle w:val="aa"/>
              <w:jc w:val="center"/>
              <w:rPr>
                <w:rFonts w:ascii="Times New Roman" w:hAnsi="Times New Roman"/>
                <w:sz w:val="20"/>
                <w:szCs w:val="20"/>
              </w:rPr>
            </w:pPr>
          </w:p>
        </w:tc>
        <w:tc>
          <w:tcPr>
            <w:tcW w:w="992" w:type="dxa"/>
            <w:vMerge/>
            <w:tcBorders>
              <w:left w:val="single" w:sz="4" w:space="0" w:color="000000"/>
              <w:bottom w:val="single" w:sz="4" w:space="0" w:color="000000"/>
            </w:tcBorders>
          </w:tcPr>
          <w:p w14:paraId="5B337307" w14:textId="77777777" w:rsidR="00F54418" w:rsidRPr="00AD420D"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3681506F" w14:textId="77777777" w:rsidR="00F54418" w:rsidRPr="00AD420D"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5360C0AA" w14:textId="77777777" w:rsidR="00F54418" w:rsidRPr="00AD420D" w:rsidRDefault="00F54418" w:rsidP="00F54418">
            <w:pPr>
              <w:pStyle w:val="aa"/>
              <w:jc w:val="center"/>
              <w:rPr>
                <w:rFonts w:ascii="Times New Roman" w:hAnsi="Times New Roman"/>
                <w:sz w:val="20"/>
                <w:szCs w:val="20"/>
              </w:rPr>
            </w:pPr>
          </w:p>
        </w:tc>
        <w:tc>
          <w:tcPr>
            <w:tcW w:w="993" w:type="dxa"/>
            <w:vMerge/>
            <w:tcBorders>
              <w:left w:val="single" w:sz="4" w:space="0" w:color="000000"/>
              <w:bottom w:val="single" w:sz="4" w:space="0" w:color="auto"/>
            </w:tcBorders>
          </w:tcPr>
          <w:p w14:paraId="5FD0AEA7" w14:textId="7A380D3C" w:rsidR="00F54418" w:rsidRPr="00AD420D" w:rsidRDefault="00F54418" w:rsidP="00F54418">
            <w:pPr>
              <w:pStyle w:val="aa"/>
              <w:jc w:val="center"/>
              <w:rPr>
                <w:rFonts w:ascii="Times New Roman" w:hAnsi="Times New Roman"/>
                <w:sz w:val="20"/>
                <w:szCs w:val="20"/>
              </w:rPr>
            </w:pPr>
          </w:p>
        </w:tc>
        <w:tc>
          <w:tcPr>
            <w:tcW w:w="992" w:type="dxa"/>
            <w:tcBorders>
              <w:top w:val="single" w:sz="4" w:space="0" w:color="000000"/>
              <w:left w:val="single" w:sz="4" w:space="0" w:color="000000"/>
              <w:bottom w:val="single" w:sz="4" w:space="0" w:color="auto"/>
            </w:tcBorders>
          </w:tcPr>
          <w:p w14:paraId="748C81F5" w14:textId="77777777" w:rsidR="00F54418" w:rsidRPr="00AD420D" w:rsidRDefault="00F54418" w:rsidP="00F54418">
            <w:pPr>
              <w:pStyle w:val="aa"/>
              <w:jc w:val="center"/>
              <w:rPr>
                <w:rFonts w:ascii="Times New Roman" w:hAnsi="Times New Roman"/>
                <w:sz w:val="18"/>
                <w:szCs w:val="18"/>
              </w:rPr>
            </w:pPr>
            <w:r w:rsidRPr="00AD420D">
              <w:rPr>
                <w:rFonts w:ascii="Times New Roman" w:hAnsi="Times New Roman"/>
                <w:sz w:val="18"/>
                <w:szCs w:val="18"/>
              </w:rPr>
              <w:t>гр6/гр.4*100</w:t>
            </w:r>
          </w:p>
        </w:tc>
        <w:tc>
          <w:tcPr>
            <w:tcW w:w="850" w:type="dxa"/>
            <w:tcBorders>
              <w:top w:val="single" w:sz="4" w:space="0" w:color="000000"/>
              <w:left w:val="single" w:sz="4" w:space="0" w:color="000000"/>
              <w:bottom w:val="single" w:sz="4" w:space="0" w:color="auto"/>
              <w:right w:val="single" w:sz="4" w:space="0" w:color="auto"/>
            </w:tcBorders>
          </w:tcPr>
          <w:p w14:paraId="4D6296FA" w14:textId="77777777" w:rsidR="00F54418" w:rsidRPr="00AD420D" w:rsidRDefault="00F54418" w:rsidP="00F54418">
            <w:pPr>
              <w:pStyle w:val="aa"/>
              <w:jc w:val="center"/>
              <w:rPr>
                <w:rFonts w:ascii="Times New Roman" w:hAnsi="Times New Roman"/>
                <w:sz w:val="18"/>
                <w:szCs w:val="18"/>
              </w:rPr>
            </w:pPr>
            <w:r w:rsidRPr="00AD420D">
              <w:rPr>
                <w:rFonts w:ascii="Times New Roman" w:hAnsi="Times New Roman"/>
                <w:sz w:val="18"/>
                <w:szCs w:val="18"/>
              </w:rPr>
              <w:t>гр.6/гр.5*100</w:t>
            </w:r>
          </w:p>
        </w:tc>
      </w:tr>
      <w:tr w:rsidR="00F54418" w:rsidRPr="00AD420D" w14:paraId="7D1F4F53" w14:textId="77777777" w:rsidTr="00F36D33">
        <w:trPr>
          <w:cantSplit/>
          <w:trHeight w:val="179"/>
          <w:tblHeader/>
        </w:trPr>
        <w:tc>
          <w:tcPr>
            <w:tcW w:w="425" w:type="dxa"/>
            <w:tcBorders>
              <w:left w:val="single" w:sz="4" w:space="0" w:color="000000"/>
              <w:bottom w:val="single" w:sz="4" w:space="0" w:color="000000"/>
            </w:tcBorders>
            <w:vAlign w:val="center"/>
          </w:tcPr>
          <w:p w14:paraId="6C5E597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7A9A2022"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w:t>
            </w:r>
          </w:p>
        </w:tc>
        <w:tc>
          <w:tcPr>
            <w:tcW w:w="992" w:type="dxa"/>
            <w:tcBorders>
              <w:left w:val="single" w:sz="4" w:space="0" w:color="000000"/>
              <w:bottom w:val="single" w:sz="4" w:space="0" w:color="000000"/>
            </w:tcBorders>
            <w:vAlign w:val="center"/>
          </w:tcPr>
          <w:p w14:paraId="05CFC1B3"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w:t>
            </w:r>
          </w:p>
        </w:tc>
        <w:tc>
          <w:tcPr>
            <w:tcW w:w="993" w:type="dxa"/>
            <w:tcBorders>
              <w:left w:val="single" w:sz="4" w:space="0" w:color="000000"/>
              <w:bottom w:val="single" w:sz="4" w:space="0" w:color="auto"/>
              <w:right w:val="single" w:sz="4" w:space="0" w:color="000000"/>
            </w:tcBorders>
            <w:vAlign w:val="center"/>
          </w:tcPr>
          <w:p w14:paraId="485BBDD8" w14:textId="437201A9"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w:t>
            </w:r>
          </w:p>
        </w:tc>
        <w:tc>
          <w:tcPr>
            <w:tcW w:w="993" w:type="dxa"/>
            <w:tcBorders>
              <w:left w:val="single" w:sz="4" w:space="0" w:color="000000"/>
              <w:bottom w:val="single" w:sz="4" w:space="0" w:color="auto"/>
              <w:right w:val="single" w:sz="4" w:space="0" w:color="000000"/>
            </w:tcBorders>
            <w:vAlign w:val="center"/>
          </w:tcPr>
          <w:p w14:paraId="4E5A97C5" w14:textId="53DF8250"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5</w:t>
            </w:r>
          </w:p>
        </w:tc>
        <w:tc>
          <w:tcPr>
            <w:tcW w:w="993" w:type="dxa"/>
            <w:tcBorders>
              <w:left w:val="single" w:sz="4" w:space="0" w:color="000000"/>
              <w:bottom w:val="single" w:sz="4" w:space="0" w:color="auto"/>
            </w:tcBorders>
            <w:vAlign w:val="center"/>
          </w:tcPr>
          <w:p w14:paraId="0E46A18F" w14:textId="07B6864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w:t>
            </w:r>
          </w:p>
        </w:tc>
        <w:tc>
          <w:tcPr>
            <w:tcW w:w="992" w:type="dxa"/>
            <w:tcBorders>
              <w:top w:val="single" w:sz="4" w:space="0" w:color="000000"/>
              <w:left w:val="single" w:sz="4" w:space="0" w:color="000000"/>
              <w:bottom w:val="single" w:sz="4" w:space="0" w:color="auto"/>
            </w:tcBorders>
            <w:vAlign w:val="center"/>
          </w:tcPr>
          <w:p w14:paraId="46DE0FD9"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5012D26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8</w:t>
            </w:r>
          </w:p>
        </w:tc>
      </w:tr>
      <w:tr w:rsidR="00F54418" w:rsidRPr="00AD420D" w14:paraId="0081148E" w14:textId="77777777" w:rsidTr="00417FD3">
        <w:trPr>
          <w:trHeight w:val="260"/>
        </w:trPr>
        <w:tc>
          <w:tcPr>
            <w:tcW w:w="425" w:type="dxa"/>
            <w:tcBorders>
              <w:left w:val="single" w:sz="4" w:space="0" w:color="000000"/>
              <w:bottom w:val="single" w:sz="4" w:space="0" w:color="000000"/>
            </w:tcBorders>
            <w:vAlign w:val="center"/>
          </w:tcPr>
          <w:p w14:paraId="3533180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042E1F43" w14:textId="1052FA3D"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787208D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3ECDE0B7" w14:textId="6A1A60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6402,23</w:t>
            </w:r>
          </w:p>
        </w:tc>
        <w:tc>
          <w:tcPr>
            <w:tcW w:w="993" w:type="dxa"/>
            <w:tcBorders>
              <w:left w:val="single" w:sz="4" w:space="0" w:color="000000"/>
              <w:bottom w:val="single" w:sz="4" w:space="0" w:color="000000"/>
              <w:right w:val="single" w:sz="4" w:space="0" w:color="000000"/>
            </w:tcBorders>
            <w:vAlign w:val="center"/>
          </w:tcPr>
          <w:p w14:paraId="52F73C4C" w14:textId="2FE9F8D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9218</w:t>
            </w:r>
          </w:p>
        </w:tc>
        <w:tc>
          <w:tcPr>
            <w:tcW w:w="993" w:type="dxa"/>
            <w:tcBorders>
              <w:left w:val="single" w:sz="4" w:space="0" w:color="000000"/>
              <w:bottom w:val="single" w:sz="4" w:space="0" w:color="000000"/>
            </w:tcBorders>
            <w:vAlign w:val="center"/>
          </w:tcPr>
          <w:p w14:paraId="49C9B5C2" w14:textId="61F38B76"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8203</w:t>
            </w:r>
          </w:p>
        </w:tc>
        <w:tc>
          <w:tcPr>
            <w:tcW w:w="992" w:type="dxa"/>
            <w:tcBorders>
              <w:top w:val="single" w:sz="4" w:space="0" w:color="auto"/>
              <w:left w:val="single" w:sz="4" w:space="0" w:color="000000"/>
              <w:bottom w:val="single" w:sz="4" w:space="0" w:color="000000"/>
            </w:tcBorders>
            <w:vAlign w:val="center"/>
          </w:tcPr>
          <w:p w14:paraId="21DB7EB4" w14:textId="0DD95E46"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128,1</w:t>
            </w:r>
          </w:p>
        </w:tc>
        <w:tc>
          <w:tcPr>
            <w:tcW w:w="850" w:type="dxa"/>
            <w:tcBorders>
              <w:top w:val="single" w:sz="4" w:space="0" w:color="auto"/>
              <w:left w:val="single" w:sz="4" w:space="0" w:color="000000"/>
              <w:bottom w:val="single" w:sz="4" w:space="0" w:color="000000"/>
              <w:right w:val="single" w:sz="4" w:space="0" w:color="auto"/>
            </w:tcBorders>
            <w:vAlign w:val="center"/>
          </w:tcPr>
          <w:p w14:paraId="7C9879AE" w14:textId="5DC76B3B"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89</w:t>
            </w:r>
          </w:p>
        </w:tc>
      </w:tr>
      <w:tr w:rsidR="00F54418" w:rsidRPr="00AD420D" w14:paraId="241C4309" w14:textId="77777777" w:rsidTr="00F36D33">
        <w:trPr>
          <w:trHeight w:val="480"/>
        </w:trPr>
        <w:tc>
          <w:tcPr>
            <w:tcW w:w="425" w:type="dxa"/>
            <w:tcBorders>
              <w:left w:val="single" w:sz="4" w:space="0" w:color="000000"/>
              <w:bottom w:val="single" w:sz="4" w:space="0" w:color="000000"/>
            </w:tcBorders>
            <w:vAlign w:val="center"/>
          </w:tcPr>
          <w:p w14:paraId="72FE474D"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w:t>
            </w:r>
          </w:p>
        </w:tc>
        <w:tc>
          <w:tcPr>
            <w:tcW w:w="4111" w:type="dxa"/>
            <w:tcBorders>
              <w:left w:val="single" w:sz="4" w:space="0" w:color="000000"/>
              <w:bottom w:val="single" w:sz="4" w:space="0" w:color="000000"/>
            </w:tcBorders>
            <w:vAlign w:val="center"/>
          </w:tcPr>
          <w:p w14:paraId="20024C43" w14:textId="042CC584"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13346BF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61D5B872" w14:textId="10F7F180"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928</w:t>
            </w:r>
          </w:p>
        </w:tc>
        <w:tc>
          <w:tcPr>
            <w:tcW w:w="993" w:type="dxa"/>
            <w:tcBorders>
              <w:left w:val="single" w:sz="4" w:space="0" w:color="000000"/>
              <w:bottom w:val="single" w:sz="4" w:space="0" w:color="000000"/>
              <w:right w:val="single" w:sz="4" w:space="0" w:color="000000"/>
            </w:tcBorders>
            <w:vAlign w:val="center"/>
          </w:tcPr>
          <w:p w14:paraId="7D69BB2B" w14:textId="0266FF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936,3</w:t>
            </w:r>
          </w:p>
        </w:tc>
        <w:tc>
          <w:tcPr>
            <w:tcW w:w="993" w:type="dxa"/>
            <w:tcBorders>
              <w:left w:val="single" w:sz="4" w:space="0" w:color="000000"/>
              <w:bottom w:val="single" w:sz="4" w:space="0" w:color="000000"/>
            </w:tcBorders>
            <w:vAlign w:val="center"/>
          </w:tcPr>
          <w:p w14:paraId="5D1E194D" w14:textId="1D9AE91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976,1</w:t>
            </w:r>
          </w:p>
        </w:tc>
        <w:tc>
          <w:tcPr>
            <w:tcW w:w="992" w:type="dxa"/>
            <w:tcBorders>
              <w:left w:val="single" w:sz="4" w:space="0" w:color="000000"/>
              <w:bottom w:val="single" w:sz="4" w:space="0" w:color="000000"/>
            </w:tcBorders>
            <w:vAlign w:val="center"/>
          </w:tcPr>
          <w:p w14:paraId="5CE0509F" w14:textId="55C5BA35"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105,2</w:t>
            </w:r>
          </w:p>
        </w:tc>
        <w:tc>
          <w:tcPr>
            <w:tcW w:w="850" w:type="dxa"/>
            <w:tcBorders>
              <w:left w:val="single" w:sz="4" w:space="0" w:color="000000"/>
              <w:bottom w:val="single" w:sz="4" w:space="0" w:color="000000"/>
              <w:right w:val="single" w:sz="4" w:space="0" w:color="auto"/>
            </w:tcBorders>
            <w:vAlign w:val="center"/>
          </w:tcPr>
          <w:p w14:paraId="2481D6DB" w14:textId="2A08E02D"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104,3</w:t>
            </w:r>
          </w:p>
        </w:tc>
      </w:tr>
      <w:tr w:rsidR="00F54418" w:rsidRPr="00AD420D" w14:paraId="3BF0283A" w14:textId="77777777" w:rsidTr="00F36D33">
        <w:trPr>
          <w:trHeight w:val="480"/>
        </w:trPr>
        <w:tc>
          <w:tcPr>
            <w:tcW w:w="425" w:type="dxa"/>
            <w:tcBorders>
              <w:left w:val="single" w:sz="4" w:space="0" w:color="000000"/>
              <w:bottom w:val="single" w:sz="4" w:space="0" w:color="000000"/>
            </w:tcBorders>
            <w:vAlign w:val="center"/>
          </w:tcPr>
          <w:p w14:paraId="6B4481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w:t>
            </w:r>
          </w:p>
        </w:tc>
        <w:tc>
          <w:tcPr>
            <w:tcW w:w="4111" w:type="dxa"/>
            <w:tcBorders>
              <w:left w:val="single" w:sz="4" w:space="0" w:color="000000"/>
              <w:bottom w:val="single" w:sz="4" w:space="0" w:color="000000"/>
            </w:tcBorders>
            <w:vAlign w:val="center"/>
          </w:tcPr>
          <w:p w14:paraId="3E39D3F1"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4B8492DA" w14:textId="5A56A95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489FD414" w14:textId="12F865E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439,1</w:t>
            </w:r>
          </w:p>
        </w:tc>
        <w:tc>
          <w:tcPr>
            <w:tcW w:w="993" w:type="dxa"/>
            <w:tcBorders>
              <w:left w:val="single" w:sz="4" w:space="0" w:color="000000"/>
              <w:bottom w:val="single" w:sz="4" w:space="0" w:color="000000"/>
              <w:right w:val="single" w:sz="4" w:space="0" w:color="000000"/>
            </w:tcBorders>
            <w:vAlign w:val="center"/>
          </w:tcPr>
          <w:p w14:paraId="5E1B6729" w14:textId="4467891D"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600</w:t>
            </w:r>
          </w:p>
        </w:tc>
        <w:tc>
          <w:tcPr>
            <w:tcW w:w="993" w:type="dxa"/>
            <w:tcBorders>
              <w:left w:val="single" w:sz="4" w:space="0" w:color="000000"/>
              <w:bottom w:val="single" w:sz="4" w:space="0" w:color="000000"/>
            </w:tcBorders>
            <w:vAlign w:val="center"/>
          </w:tcPr>
          <w:p w14:paraId="380287EB" w14:textId="6CCE347B"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2" w:type="dxa"/>
            <w:tcBorders>
              <w:left w:val="single" w:sz="4" w:space="0" w:color="000000"/>
              <w:bottom w:val="single" w:sz="4" w:space="0" w:color="000000"/>
            </w:tcBorders>
            <w:vAlign w:val="center"/>
          </w:tcPr>
          <w:p w14:paraId="05124B84" w14:textId="11994FDA"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left w:val="single" w:sz="4" w:space="0" w:color="000000"/>
              <w:bottom w:val="single" w:sz="4" w:space="0" w:color="000000"/>
              <w:right w:val="single" w:sz="4" w:space="0" w:color="auto"/>
            </w:tcBorders>
            <w:vAlign w:val="center"/>
          </w:tcPr>
          <w:p w14:paraId="29E7C7FE" w14:textId="41990D53"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0D431A12" w14:textId="77777777" w:rsidTr="00F36D33">
        <w:trPr>
          <w:trHeight w:val="603"/>
        </w:trPr>
        <w:tc>
          <w:tcPr>
            <w:tcW w:w="425" w:type="dxa"/>
            <w:tcBorders>
              <w:left w:val="single" w:sz="4" w:space="0" w:color="000000"/>
              <w:bottom w:val="single" w:sz="4" w:space="0" w:color="000000"/>
            </w:tcBorders>
            <w:vAlign w:val="center"/>
          </w:tcPr>
          <w:p w14:paraId="0744017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w:t>
            </w:r>
          </w:p>
        </w:tc>
        <w:tc>
          <w:tcPr>
            <w:tcW w:w="4111" w:type="dxa"/>
            <w:tcBorders>
              <w:left w:val="single" w:sz="4" w:space="0" w:color="000000"/>
              <w:bottom w:val="single" w:sz="4" w:space="0" w:color="000000"/>
            </w:tcBorders>
            <w:vAlign w:val="center"/>
          </w:tcPr>
          <w:p w14:paraId="56F88473"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16FE0A4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r w:rsidRPr="00AD420D">
              <w:rPr>
                <w:rFonts w:ascii="Times New Roman" w:hAnsi="Times New Roman"/>
                <w:sz w:val="20"/>
                <w:szCs w:val="20"/>
              </w:rPr>
              <w:br/>
            </w:r>
          </w:p>
        </w:tc>
        <w:tc>
          <w:tcPr>
            <w:tcW w:w="993" w:type="dxa"/>
            <w:tcBorders>
              <w:left w:val="single" w:sz="4" w:space="0" w:color="000000"/>
              <w:bottom w:val="single" w:sz="4" w:space="0" w:color="000000"/>
              <w:right w:val="single" w:sz="4" w:space="0" w:color="000000"/>
            </w:tcBorders>
            <w:vAlign w:val="center"/>
          </w:tcPr>
          <w:p w14:paraId="7A12F199" w14:textId="0DCE910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911,7</w:t>
            </w:r>
          </w:p>
        </w:tc>
        <w:tc>
          <w:tcPr>
            <w:tcW w:w="993" w:type="dxa"/>
            <w:tcBorders>
              <w:left w:val="single" w:sz="4" w:space="0" w:color="000000"/>
              <w:bottom w:val="single" w:sz="4" w:space="0" w:color="000000"/>
              <w:right w:val="single" w:sz="4" w:space="0" w:color="000000"/>
            </w:tcBorders>
            <w:vAlign w:val="center"/>
          </w:tcPr>
          <w:p w14:paraId="3AC23DED" w14:textId="7DDB7A04"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1559,8</w:t>
            </w:r>
          </w:p>
        </w:tc>
        <w:tc>
          <w:tcPr>
            <w:tcW w:w="993" w:type="dxa"/>
            <w:tcBorders>
              <w:left w:val="single" w:sz="4" w:space="0" w:color="000000"/>
              <w:bottom w:val="single" w:sz="4" w:space="0" w:color="000000"/>
            </w:tcBorders>
            <w:vAlign w:val="center"/>
          </w:tcPr>
          <w:p w14:paraId="2ADDA2E8" w14:textId="6AF0A49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1028,3</w:t>
            </w:r>
          </w:p>
        </w:tc>
        <w:tc>
          <w:tcPr>
            <w:tcW w:w="992" w:type="dxa"/>
            <w:tcBorders>
              <w:left w:val="single" w:sz="4" w:space="0" w:color="000000"/>
              <w:bottom w:val="single" w:sz="4" w:space="0" w:color="000000"/>
            </w:tcBorders>
            <w:vAlign w:val="center"/>
          </w:tcPr>
          <w:p w14:paraId="2A004D03" w14:textId="295376E7"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112,7</w:t>
            </w:r>
          </w:p>
        </w:tc>
        <w:tc>
          <w:tcPr>
            <w:tcW w:w="850" w:type="dxa"/>
            <w:tcBorders>
              <w:left w:val="single" w:sz="4" w:space="0" w:color="000000"/>
              <w:bottom w:val="single" w:sz="4" w:space="0" w:color="000000"/>
              <w:right w:val="single" w:sz="4" w:space="0" w:color="auto"/>
            </w:tcBorders>
            <w:vAlign w:val="center"/>
          </w:tcPr>
          <w:p w14:paraId="68973E6F" w14:textId="64E23974"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65,9</w:t>
            </w:r>
          </w:p>
        </w:tc>
      </w:tr>
      <w:tr w:rsidR="00F54418" w:rsidRPr="00AD420D" w14:paraId="349D6F1E" w14:textId="77777777" w:rsidTr="00F54418">
        <w:trPr>
          <w:trHeight w:val="650"/>
        </w:trPr>
        <w:tc>
          <w:tcPr>
            <w:tcW w:w="425" w:type="dxa"/>
            <w:tcBorders>
              <w:left w:val="single" w:sz="4" w:space="0" w:color="000000"/>
              <w:bottom w:val="single" w:sz="4" w:space="0" w:color="auto"/>
            </w:tcBorders>
            <w:vAlign w:val="center"/>
          </w:tcPr>
          <w:p w14:paraId="624BCDA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lastRenderedPageBreak/>
              <w:t>5</w:t>
            </w:r>
          </w:p>
        </w:tc>
        <w:tc>
          <w:tcPr>
            <w:tcW w:w="4111" w:type="dxa"/>
            <w:tcBorders>
              <w:left w:val="single" w:sz="4" w:space="0" w:color="000000"/>
              <w:bottom w:val="single" w:sz="4" w:space="0" w:color="auto"/>
            </w:tcBorders>
            <w:vAlign w:val="center"/>
          </w:tcPr>
          <w:p w14:paraId="111E34FA" w14:textId="0CBC47B9"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4EE3071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717FB3C3" w14:textId="6A63144F"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33556,7</w:t>
            </w:r>
          </w:p>
        </w:tc>
        <w:tc>
          <w:tcPr>
            <w:tcW w:w="993" w:type="dxa"/>
            <w:tcBorders>
              <w:left w:val="single" w:sz="4" w:space="0" w:color="000000"/>
              <w:bottom w:val="single" w:sz="4" w:space="0" w:color="auto"/>
              <w:right w:val="single" w:sz="4" w:space="0" w:color="000000"/>
            </w:tcBorders>
            <w:vAlign w:val="center"/>
          </w:tcPr>
          <w:p w14:paraId="34F3642E" w14:textId="20D8BE99"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36106,4</w:t>
            </w:r>
          </w:p>
        </w:tc>
        <w:tc>
          <w:tcPr>
            <w:tcW w:w="993" w:type="dxa"/>
            <w:tcBorders>
              <w:left w:val="single" w:sz="4" w:space="0" w:color="000000"/>
              <w:bottom w:val="single" w:sz="4" w:space="0" w:color="auto"/>
            </w:tcBorders>
            <w:vAlign w:val="center"/>
          </w:tcPr>
          <w:p w14:paraId="769457B2" w14:textId="2C4DB371"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38154</w:t>
            </w:r>
          </w:p>
        </w:tc>
        <w:tc>
          <w:tcPr>
            <w:tcW w:w="992" w:type="dxa"/>
            <w:tcBorders>
              <w:left w:val="single" w:sz="4" w:space="0" w:color="000000"/>
              <w:bottom w:val="single" w:sz="4" w:space="0" w:color="auto"/>
            </w:tcBorders>
            <w:vAlign w:val="center"/>
          </w:tcPr>
          <w:p w14:paraId="75A5AB30" w14:textId="044ED991"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113,7</w:t>
            </w:r>
          </w:p>
        </w:tc>
        <w:tc>
          <w:tcPr>
            <w:tcW w:w="850" w:type="dxa"/>
            <w:tcBorders>
              <w:left w:val="single" w:sz="4" w:space="0" w:color="000000"/>
              <w:bottom w:val="single" w:sz="4" w:space="0" w:color="auto"/>
              <w:right w:val="single" w:sz="4" w:space="0" w:color="auto"/>
            </w:tcBorders>
            <w:vAlign w:val="center"/>
          </w:tcPr>
          <w:p w14:paraId="6FA5543C" w14:textId="78DA5C62"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105,7</w:t>
            </w:r>
          </w:p>
        </w:tc>
      </w:tr>
      <w:tr w:rsidR="00F54418" w:rsidRPr="00AD420D" w14:paraId="1F3A35A8" w14:textId="77777777" w:rsidTr="00F36D33">
        <w:trPr>
          <w:trHeight w:val="480"/>
        </w:trPr>
        <w:tc>
          <w:tcPr>
            <w:tcW w:w="425" w:type="dxa"/>
            <w:tcBorders>
              <w:left w:val="single" w:sz="4" w:space="0" w:color="000000"/>
              <w:bottom w:val="single" w:sz="4" w:space="0" w:color="000000"/>
            </w:tcBorders>
            <w:vAlign w:val="center"/>
          </w:tcPr>
          <w:p w14:paraId="16BCAC57"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w:t>
            </w:r>
          </w:p>
        </w:tc>
        <w:tc>
          <w:tcPr>
            <w:tcW w:w="4111" w:type="dxa"/>
            <w:tcBorders>
              <w:left w:val="single" w:sz="4" w:space="0" w:color="000000"/>
              <w:bottom w:val="single" w:sz="4" w:space="0" w:color="000000"/>
            </w:tcBorders>
            <w:vAlign w:val="center"/>
          </w:tcPr>
          <w:p w14:paraId="5F2C424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3FF83C65" w14:textId="77777777" w:rsidR="00F54418" w:rsidRPr="00AD420D" w:rsidRDefault="00F54418" w:rsidP="00F54418">
            <w:pPr>
              <w:pStyle w:val="aa"/>
              <w:jc w:val="center"/>
              <w:rPr>
                <w:rFonts w:ascii="Times New Roman" w:hAnsi="Times New Roman"/>
                <w:sz w:val="20"/>
                <w:szCs w:val="20"/>
              </w:rPr>
            </w:pPr>
          </w:p>
          <w:p w14:paraId="3131BFE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2D996B17" w14:textId="7C7A6CE7"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3396</w:t>
            </w:r>
          </w:p>
        </w:tc>
        <w:tc>
          <w:tcPr>
            <w:tcW w:w="993" w:type="dxa"/>
            <w:tcBorders>
              <w:left w:val="single" w:sz="4" w:space="0" w:color="000000"/>
              <w:bottom w:val="single" w:sz="4" w:space="0" w:color="000000"/>
              <w:right w:val="single" w:sz="4" w:space="0" w:color="000000"/>
            </w:tcBorders>
            <w:vAlign w:val="center"/>
          </w:tcPr>
          <w:p w14:paraId="3FBD1967" w14:textId="4C70164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3600</w:t>
            </w:r>
          </w:p>
        </w:tc>
        <w:tc>
          <w:tcPr>
            <w:tcW w:w="993" w:type="dxa"/>
            <w:tcBorders>
              <w:left w:val="single" w:sz="4" w:space="0" w:color="000000"/>
              <w:bottom w:val="single" w:sz="4" w:space="0" w:color="000000"/>
            </w:tcBorders>
            <w:vAlign w:val="center"/>
          </w:tcPr>
          <w:p w14:paraId="5C9C49F3" w14:textId="3C611FFC"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3369</w:t>
            </w:r>
          </w:p>
        </w:tc>
        <w:tc>
          <w:tcPr>
            <w:tcW w:w="992" w:type="dxa"/>
            <w:tcBorders>
              <w:left w:val="single" w:sz="4" w:space="0" w:color="000000"/>
              <w:bottom w:val="single" w:sz="4" w:space="0" w:color="000000"/>
            </w:tcBorders>
            <w:vAlign w:val="center"/>
          </w:tcPr>
          <w:p w14:paraId="6C66FE5E" w14:textId="782847AE"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99,2</w:t>
            </w:r>
          </w:p>
        </w:tc>
        <w:tc>
          <w:tcPr>
            <w:tcW w:w="850" w:type="dxa"/>
            <w:tcBorders>
              <w:left w:val="single" w:sz="4" w:space="0" w:color="000000"/>
              <w:bottom w:val="single" w:sz="4" w:space="0" w:color="000000"/>
              <w:right w:val="single" w:sz="4" w:space="0" w:color="auto"/>
            </w:tcBorders>
            <w:vAlign w:val="center"/>
          </w:tcPr>
          <w:p w14:paraId="46394C8A" w14:textId="7E5FC57C"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93,6</w:t>
            </w:r>
          </w:p>
        </w:tc>
      </w:tr>
      <w:tr w:rsidR="00F54418" w:rsidRPr="00AD420D" w14:paraId="7F89DDEE" w14:textId="77777777" w:rsidTr="00F36D33">
        <w:trPr>
          <w:trHeight w:val="600"/>
        </w:trPr>
        <w:tc>
          <w:tcPr>
            <w:tcW w:w="425" w:type="dxa"/>
            <w:tcBorders>
              <w:left w:val="single" w:sz="4" w:space="0" w:color="000000"/>
              <w:bottom w:val="single" w:sz="4" w:space="0" w:color="000000"/>
            </w:tcBorders>
            <w:vAlign w:val="center"/>
          </w:tcPr>
          <w:p w14:paraId="17293A9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w:t>
            </w:r>
          </w:p>
        </w:tc>
        <w:tc>
          <w:tcPr>
            <w:tcW w:w="4111" w:type="dxa"/>
            <w:tcBorders>
              <w:left w:val="single" w:sz="4" w:space="0" w:color="000000"/>
              <w:bottom w:val="single" w:sz="4" w:space="0" w:color="000000"/>
            </w:tcBorders>
            <w:vAlign w:val="center"/>
          </w:tcPr>
          <w:p w14:paraId="23BA3E94"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Численность зарегистрированных</w:t>
            </w:r>
            <w:r w:rsidRPr="00AD420D">
              <w:rPr>
                <w:rFonts w:ascii="Times New Roman" w:hAnsi="Times New Roman"/>
                <w:sz w:val="20"/>
                <w:szCs w:val="20"/>
              </w:rPr>
              <w:br/>
              <w:t>безработных     на конец периода</w:t>
            </w:r>
          </w:p>
        </w:tc>
        <w:tc>
          <w:tcPr>
            <w:tcW w:w="992" w:type="dxa"/>
            <w:tcBorders>
              <w:left w:val="single" w:sz="4" w:space="0" w:color="000000"/>
              <w:bottom w:val="single" w:sz="4" w:space="0" w:color="000000"/>
            </w:tcBorders>
            <w:vAlign w:val="center"/>
          </w:tcPr>
          <w:p w14:paraId="3AFF675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3E0A3962" w14:textId="3C07B32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93</w:t>
            </w:r>
          </w:p>
        </w:tc>
        <w:tc>
          <w:tcPr>
            <w:tcW w:w="993" w:type="dxa"/>
            <w:tcBorders>
              <w:left w:val="single" w:sz="4" w:space="0" w:color="000000"/>
              <w:bottom w:val="single" w:sz="4" w:space="0" w:color="000000"/>
              <w:right w:val="single" w:sz="4" w:space="0" w:color="000000"/>
            </w:tcBorders>
            <w:vAlign w:val="center"/>
          </w:tcPr>
          <w:p w14:paraId="75A515B2" w14:textId="4D820B3C"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110</w:t>
            </w:r>
          </w:p>
        </w:tc>
        <w:tc>
          <w:tcPr>
            <w:tcW w:w="993" w:type="dxa"/>
            <w:tcBorders>
              <w:left w:val="single" w:sz="4" w:space="0" w:color="000000"/>
              <w:bottom w:val="single" w:sz="4" w:space="0" w:color="000000"/>
            </w:tcBorders>
            <w:vAlign w:val="center"/>
          </w:tcPr>
          <w:p w14:paraId="732B6710" w14:textId="414687C0"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80</w:t>
            </w:r>
          </w:p>
        </w:tc>
        <w:tc>
          <w:tcPr>
            <w:tcW w:w="992" w:type="dxa"/>
            <w:tcBorders>
              <w:left w:val="single" w:sz="4" w:space="0" w:color="000000"/>
              <w:bottom w:val="single" w:sz="4" w:space="0" w:color="000000"/>
            </w:tcBorders>
            <w:vAlign w:val="center"/>
          </w:tcPr>
          <w:p w14:paraId="6AC8216C" w14:textId="31F873C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86</w:t>
            </w:r>
          </w:p>
        </w:tc>
        <w:tc>
          <w:tcPr>
            <w:tcW w:w="850" w:type="dxa"/>
            <w:tcBorders>
              <w:left w:val="single" w:sz="4" w:space="0" w:color="000000"/>
              <w:bottom w:val="single" w:sz="4" w:space="0" w:color="000000"/>
              <w:right w:val="single" w:sz="4" w:space="0" w:color="auto"/>
            </w:tcBorders>
            <w:vAlign w:val="center"/>
          </w:tcPr>
          <w:p w14:paraId="1AB72818" w14:textId="1ECF69C5"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73</w:t>
            </w:r>
          </w:p>
        </w:tc>
      </w:tr>
      <w:tr w:rsidR="00F54418" w:rsidRPr="00AD420D" w14:paraId="6C4D4E69" w14:textId="77777777" w:rsidTr="00F36D33">
        <w:trPr>
          <w:trHeight w:val="541"/>
        </w:trPr>
        <w:tc>
          <w:tcPr>
            <w:tcW w:w="425" w:type="dxa"/>
            <w:tcBorders>
              <w:left w:val="single" w:sz="4" w:space="0" w:color="000000"/>
              <w:bottom w:val="single" w:sz="4" w:space="0" w:color="000000"/>
            </w:tcBorders>
            <w:vAlign w:val="center"/>
          </w:tcPr>
          <w:p w14:paraId="67140305"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8</w:t>
            </w:r>
          </w:p>
        </w:tc>
        <w:tc>
          <w:tcPr>
            <w:tcW w:w="4111" w:type="dxa"/>
            <w:tcBorders>
              <w:left w:val="single" w:sz="4" w:space="0" w:color="000000"/>
              <w:bottom w:val="single" w:sz="4" w:space="0" w:color="000000"/>
            </w:tcBorders>
            <w:vAlign w:val="center"/>
          </w:tcPr>
          <w:p w14:paraId="05C4D7E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Уровень зарегистрированной  </w:t>
            </w:r>
            <w:r w:rsidRPr="00AD420D">
              <w:rPr>
                <w:rFonts w:ascii="Times New Roman" w:hAnsi="Times New Roman"/>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6B9C2AEF"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left w:val="single" w:sz="4" w:space="0" w:color="000000"/>
              <w:bottom w:val="single" w:sz="4" w:space="0" w:color="000000"/>
              <w:right w:val="single" w:sz="4" w:space="0" w:color="000000"/>
            </w:tcBorders>
            <w:vAlign w:val="center"/>
          </w:tcPr>
          <w:p w14:paraId="5578F0BC" w14:textId="66B2583C"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1,0</w:t>
            </w:r>
            <w:r w:rsidR="007360D7" w:rsidRPr="00AD420D">
              <w:rPr>
                <w:rFonts w:ascii="Times New Roman" w:hAnsi="Times New Roman"/>
                <w:sz w:val="20"/>
                <w:szCs w:val="20"/>
              </w:rPr>
              <w:t>1</w:t>
            </w:r>
          </w:p>
        </w:tc>
        <w:tc>
          <w:tcPr>
            <w:tcW w:w="993" w:type="dxa"/>
            <w:tcBorders>
              <w:left w:val="single" w:sz="4" w:space="0" w:color="000000"/>
              <w:bottom w:val="single" w:sz="4" w:space="0" w:color="000000"/>
              <w:right w:val="single" w:sz="4" w:space="0" w:color="000000"/>
            </w:tcBorders>
            <w:vAlign w:val="center"/>
          </w:tcPr>
          <w:p w14:paraId="46830C4B" w14:textId="0B291343"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r w:rsidR="007360D7" w:rsidRPr="00AD420D">
              <w:rPr>
                <w:rFonts w:ascii="Times New Roman" w:hAnsi="Times New Roman"/>
                <w:sz w:val="20"/>
                <w:szCs w:val="20"/>
              </w:rPr>
              <w:t>24</w:t>
            </w:r>
          </w:p>
        </w:tc>
        <w:tc>
          <w:tcPr>
            <w:tcW w:w="993" w:type="dxa"/>
            <w:tcBorders>
              <w:left w:val="single" w:sz="4" w:space="0" w:color="000000"/>
              <w:bottom w:val="single" w:sz="4" w:space="0" w:color="000000"/>
            </w:tcBorders>
            <w:vAlign w:val="center"/>
          </w:tcPr>
          <w:p w14:paraId="6128077C" w14:textId="4168E4DA"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0,9</w:t>
            </w:r>
          </w:p>
        </w:tc>
        <w:tc>
          <w:tcPr>
            <w:tcW w:w="992" w:type="dxa"/>
            <w:tcBorders>
              <w:left w:val="single" w:sz="4" w:space="0" w:color="000000"/>
              <w:bottom w:val="single" w:sz="4" w:space="0" w:color="000000"/>
            </w:tcBorders>
            <w:vAlign w:val="center"/>
          </w:tcPr>
          <w:p w14:paraId="7FF63D66" w14:textId="3DD2E310"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86,5</w:t>
            </w:r>
          </w:p>
        </w:tc>
        <w:tc>
          <w:tcPr>
            <w:tcW w:w="850" w:type="dxa"/>
            <w:tcBorders>
              <w:left w:val="single" w:sz="4" w:space="0" w:color="000000"/>
              <w:bottom w:val="single" w:sz="4" w:space="0" w:color="000000"/>
              <w:right w:val="single" w:sz="4" w:space="0" w:color="auto"/>
            </w:tcBorders>
            <w:vAlign w:val="center"/>
          </w:tcPr>
          <w:p w14:paraId="249E69CB" w14:textId="2775E39C"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72,6</w:t>
            </w:r>
          </w:p>
        </w:tc>
      </w:tr>
      <w:tr w:rsidR="00F54418" w:rsidRPr="00AD420D" w14:paraId="5555A517" w14:textId="77777777" w:rsidTr="00F36D33">
        <w:trPr>
          <w:trHeight w:val="549"/>
        </w:trPr>
        <w:tc>
          <w:tcPr>
            <w:tcW w:w="425" w:type="dxa"/>
            <w:tcBorders>
              <w:left w:val="single" w:sz="4" w:space="0" w:color="000000"/>
              <w:bottom w:val="single" w:sz="4" w:space="0" w:color="auto"/>
            </w:tcBorders>
            <w:vAlign w:val="center"/>
          </w:tcPr>
          <w:p w14:paraId="6CC5FEC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w:t>
            </w:r>
          </w:p>
        </w:tc>
        <w:tc>
          <w:tcPr>
            <w:tcW w:w="4111" w:type="dxa"/>
            <w:tcBorders>
              <w:left w:val="single" w:sz="4" w:space="0" w:color="000000"/>
              <w:bottom w:val="single" w:sz="4" w:space="0" w:color="auto"/>
            </w:tcBorders>
            <w:vAlign w:val="center"/>
          </w:tcPr>
          <w:p w14:paraId="02CC73E9"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7887741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092EFE48" w14:textId="1359EBB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9657,5</w:t>
            </w:r>
          </w:p>
        </w:tc>
        <w:tc>
          <w:tcPr>
            <w:tcW w:w="993" w:type="dxa"/>
            <w:tcBorders>
              <w:left w:val="single" w:sz="4" w:space="0" w:color="000000"/>
              <w:bottom w:val="single" w:sz="4" w:space="0" w:color="auto"/>
              <w:right w:val="single" w:sz="4" w:space="0" w:color="000000"/>
            </w:tcBorders>
            <w:vAlign w:val="center"/>
          </w:tcPr>
          <w:p w14:paraId="14A21FB2" w14:textId="2A9FC8C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14807,3</w:t>
            </w:r>
          </w:p>
        </w:tc>
        <w:tc>
          <w:tcPr>
            <w:tcW w:w="993" w:type="dxa"/>
            <w:tcBorders>
              <w:left w:val="single" w:sz="4" w:space="0" w:color="000000"/>
              <w:bottom w:val="single" w:sz="4" w:space="0" w:color="auto"/>
            </w:tcBorders>
            <w:vAlign w:val="center"/>
          </w:tcPr>
          <w:p w14:paraId="7F7E0E11" w14:textId="02B1241F"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11140</w:t>
            </w:r>
          </w:p>
        </w:tc>
        <w:tc>
          <w:tcPr>
            <w:tcW w:w="992" w:type="dxa"/>
            <w:tcBorders>
              <w:left w:val="single" w:sz="4" w:space="0" w:color="000000"/>
              <w:bottom w:val="single" w:sz="4" w:space="0" w:color="auto"/>
            </w:tcBorders>
            <w:vAlign w:val="center"/>
          </w:tcPr>
          <w:p w14:paraId="764FDDFF" w14:textId="0791812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115,4</w:t>
            </w:r>
          </w:p>
        </w:tc>
        <w:tc>
          <w:tcPr>
            <w:tcW w:w="850" w:type="dxa"/>
            <w:tcBorders>
              <w:left w:val="single" w:sz="4" w:space="0" w:color="000000"/>
              <w:bottom w:val="single" w:sz="4" w:space="0" w:color="auto"/>
              <w:right w:val="single" w:sz="4" w:space="0" w:color="auto"/>
            </w:tcBorders>
            <w:vAlign w:val="center"/>
          </w:tcPr>
          <w:p w14:paraId="71048455" w14:textId="1088701E"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75,2</w:t>
            </w:r>
          </w:p>
        </w:tc>
      </w:tr>
      <w:tr w:rsidR="00F54418" w:rsidRPr="00AD420D" w14:paraId="01BE5DAA" w14:textId="77777777" w:rsidTr="00F36D33">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51AB591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10</w:t>
            </w:r>
          </w:p>
        </w:tc>
        <w:tc>
          <w:tcPr>
            <w:tcW w:w="4111" w:type="dxa"/>
            <w:tcBorders>
              <w:top w:val="single" w:sz="4" w:space="0" w:color="auto"/>
              <w:left w:val="single" w:sz="4" w:space="0" w:color="auto"/>
              <w:bottom w:val="single" w:sz="4" w:space="0" w:color="auto"/>
              <w:right w:val="single" w:sz="4" w:space="0" w:color="auto"/>
            </w:tcBorders>
            <w:vAlign w:val="center"/>
          </w:tcPr>
          <w:p w14:paraId="3584C8BA" w14:textId="220551BE"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Удельный вес </w:t>
            </w:r>
            <w:r w:rsidR="007360D7" w:rsidRPr="00AD420D">
              <w:rPr>
                <w:rFonts w:ascii="Times New Roman" w:hAnsi="Times New Roman"/>
                <w:sz w:val="20"/>
                <w:szCs w:val="20"/>
              </w:rPr>
              <w:t>собственных налоговых</w:t>
            </w:r>
            <w:r w:rsidRPr="00AD420D">
              <w:rPr>
                <w:rFonts w:ascii="Times New Roman" w:hAnsi="Times New Roman"/>
                <w:sz w:val="20"/>
                <w:szCs w:val="20"/>
              </w:rPr>
              <w:t xml:space="preserve">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42156275"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8CF2DB6" w14:textId="7BB485FF"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27,1</w:t>
            </w:r>
          </w:p>
        </w:tc>
        <w:tc>
          <w:tcPr>
            <w:tcW w:w="993" w:type="dxa"/>
            <w:tcBorders>
              <w:top w:val="single" w:sz="4" w:space="0" w:color="auto"/>
              <w:left w:val="single" w:sz="4" w:space="0" w:color="auto"/>
              <w:bottom w:val="single" w:sz="4" w:space="0" w:color="auto"/>
              <w:right w:val="single" w:sz="4" w:space="0" w:color="auto"/>
            </w:tcBorders>
            <w:vAlign w:val="center"/>
          </w:tcPr>
          <w:p w14:paraId="585430A7" w14:textId="29EDD2C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21,4</w:t>
            </w:r>
          </w:p>
        </w:tc>
        <w:tc>
          <w:tcPr>
            <w:tcW w:w="993" w:type="dxa"/>
            <w:tcBorders>
              <w:top w:val="single" w:sz="4" w:space="0" w:color="auto"/>
              <w:left w:val="single" w:sz="4" w:space="0" w:color="auto"/>
              <w:bottom w:val="single" w:sz="4" w:space="0" w:color="auto"/>
              <w:right w:val="single" w:sz="4" w:space="0" w:color="auto"/>
            </w:tcBorders>
            <w:vAlign w:val="center"/>
          </w:tcPr>
          <w:p w14:paraId="496F0901" w14:textId="75854EE4"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24,6</w:t>
            </w:r>
          </w:p>
        </w:tc>
        <w:tc>
          <w:tcPr>
            <w:tcW w:w="992" w:type="dxa"/>
            <w:tcBorders>
              <w:top w:val="single" w:sz="4" w:space="0" w:color="auto"/>
              <w:left w:val="single" w:sz="4" w:space="0" w:color="auto"/>
              <w:bottom w:val="single" w:sz="4" w:space="0" w:color="auto"/>
              <w:right w:val="single" w:sz="4" w:space="0" w:color="auto"/>
            </w:tcBorders>
            <w:vAlign w:val="center"/>
          </w:tcPr>
          <w:p w14:paraId="4465DB96" w14:textId="522746B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90,8</w:t>
            </w:r>
          </w:p>
        </w:tc>
        <w:tc>
          <w:tcPr>
            <w:tcW w:w="850" w:type="dxa"/>
            <w:tcBorders>
              <w:top w:val="single" w:sz="4" w:space="0" w:color="auto"/>
              <w:left w:val="single" w:sz="4" w:space="0" w:color="auto"/>
              <w:bottom w:val="single" w:sz="4" w:space="0" w:color="auto"/>
              <w:right w:val="single" w:sz="4" w:space="0" w:color="auto"/>
            </w:tcBorders>
            <w:vAlign w:val="center"/>
          </w:tcPr>
          <w:p w14:paraId="12A5E7E8" w14:textId="32A43BF7"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112,3</w:t>
            </w:r>
          </w:p>
        </w:tc>
      </w:tr>
      <w:tr w:rsidR="00F54418" w:rsidRPr="00AD420D" w14:paraId="70741F66" w14:textId="77777777" w:rsidTr="00F36D33">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7F1C06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714330A1"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Доходы от имущества, находящегося в муниципальной собственности </w:t>
            </w:r>
            <w:r w:rsidRPr="00AD420D">
              <w:rPr>
                <w:rFonts w:ascii="Times New Roman" w:hAnsi="Times New Roman"/>
                <w:i/>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39AD829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тыс. руб.</w:t>
            </w:r>
          </w:p>
        </w:tc>
        <w:tc>
          <w:tcPr>
            <w:tcW w:w="993" w:type="dxa"/>
            <w:tcBorders>
              <w:top w:val="single" w:sz="4" w:space="0" w:color="auto"/>
              <w:left w:val="single" w:sz="4" w:space="0" w:color="auto"/>
              <w:bottom w:val="single" w:sz="4" w:space="0" w:color="auto"/>
              <w:right w:val="single" w:sz="4" w:space="0" w:color="auto"/>
            </w:tcBorders>
            <w:vAlign w:val="center"/>
          </w:tcPr>
          <w:p w14:paraId="320B009B" w14:textId="57858285"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6681,6</w:t>
            </w:r>
          </w:p>
        </w:tc>
        <w:tc>
          <w:tcPr>
            <w:tcW w:w="993" w:type="dxa"/>
            <w:tcBorders>
              <w:top w:val="single" w:sz="4" w:space="0" w:color="auto"/>
              <w:left w:val="single" w:sz="4" w:space="0" w:color="auto"/>
              <w:bottom w:val="single" w:sz="4" w:space="0" w:color="auto"/>
              <w:right w:val="single" w:sz="4" w:space="0" w:color="auto"/>
            </w:tcBorders>
            <w:vAlign w:val="center"/>
          </w:tcPr>
          <w:p w14:paraId="67A108EC" w14:textId="30B5CAA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11183</w:t>
            </w:r>
          </w:p>
        </w:tc>
        <w:tc>
          <w:tcPr>
            <w:tcW w:w="993" w:type="dxa"/>
            <w:tcBorders>
              <w:top w:val="single" w:sz="4" w:space="0" w:color="auto"/>
              <w:left w:val="single" w:sz="4" w:space="0" w:color="auto"/>
              <w:bottom w:val="single" w:sz="4" w:space="0" w:color="auto"/>
              <w:right w:val="single" w:sz="4" w:space="0" w:color="auto"/>
            </w:tcBorders>
            <w:vAlign w:val="center"/>
          </w:tcPr>
          <w:p w14:paraId="5078405C" w14:textId="3BB106EB"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6931,9</w:t>
            </w:r>
          </w:p>
        </w:tc>
        <w:tc>
          <w:tcPr>
            <w:tcW w:w="992" w:type="dxa"/>
            <w:tcBorders>
              <w:top w:val="single" w:sz="4" w:space="0" w:color="auto"/>
              <w:left w:val="single" w:sz="4" w:space="0" w:color="auto"/>
              <w:bottom w:val="single" w:sz="4" w:space="0" w:color="auto"/>
              <w:right w:val="single" w:sz="4" w:space="0" w:color="auto"/>
            </w:tcBorders>
            <w:vAlign w:val="center"/>
          </w:tcPr>
          <w:p w14:paraId="380CCD09" w14:textId="0C21321E"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103,7</w:t>
            </w:r>
          </w:p>
        </w:tc>
        <w:tc>
          <w:tcPr>
            <w:tcW w:w="850" w:type="dxa"/>
            <w:tcBorders>
              <w:top w:val="single" w:sz="4" w:space="0" w:color="auto"/>
              <w:left w:val="single" w:sz="4" w:space="0" w:color="auto"/>
              <w:bottom w:val="single" w:sz="4" w:space="0" w:color="auto"/>
              <w:right w:val="single" w:sz="4" w:space="0" w:color="auto"/>
            </w:tcBorders>
            <w:vAlign w:val="center"/>
          </w:tcPr>
          <w:p w14:paraId="5E2299D3" w14:textId="573318D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62</w:t>
            </w:r>
          </w:p>
        </w:tc>
      </w:tr>
      <w:tr w:rsidR="00F54418" w:rsidRPr="00AD420D" w14:paraId="79D8580A" w14:textId="77777777" w:rsidTr="00F36D33">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31E56D8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49A806BF"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4E17AF6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кв.м.</w:t>
            </w:r>
          </w:p>
        </w:tc>
        <w:tc>
          <w:tcPr>
            <w:tcW w:w="993" w:type="dxa"/>
            <w:tcBorders>
              <w:top w:val="single" w:sz="4" w:space="0" w:color="auto"/>
              <w:left w:val="single" w:sz="4" w:space="0" w:color="auto"/>
              <w:bottom w:val="single" w:sz="4" w:space="0" w:color="auto"/>
              <w:right w:val="single" w:sz="4" w:space="0" w:color="auto"/>
            </w:tcBorders>
            <w:vAlign w:val="center"/>
          </w:tcPr>
          <w:p w14:paraId="3808B2AC" w14:textId="37ECFDF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7785</w:t>
            </w:r>
          </w:p>
        </w:tc>
        <w:tc>
          <w:tcPr>
            <w:tcW w:w="993" w:type="dxa"/>
            <w:tcBorders>
              <w:top w:val="single" w:sz="4" w:space="0" w:color="auto"/>
              <w:left w:val="single" w:sz="4" w:space="0" w:color="auto"/>
              <w:bottom w:val="single" w:sz="4" w:space="0" w:color="auto"/>
              <w:right w:val="single" w:sz="4" w:space="0" w:color="auto"/>
            </w:tcBorders>
            <w:vAlign w:val="center"/>
          </w:tcPr>
          <w:p w14:paraId="61C83B48" w14:textId="52F9546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6000</w:t>
            </w:r>
          </w:p>
        </w:tc>
        <w:tc>
          <w:tcPr>
            <w:tcW w:w="993" w:type="dxa"/>
            <w:tcBorders>
              <w:top w:val="single" w:sz="4" w:space="0" w:color="auto"/>
              <w:left w:val="single" w:sz="4" w:space="0" w:color="auto"/>
              <w:bottom w:val="single" w:sz="4" w:space="0" w:color="auto"/>
              <w:right w:val="single" w:sz="4" w:space="0" w:color="auto"/>
            </w:tcBorders>
            <w:vAlign w:val="center"/>
          </w:tcPr>
          <w:p w14:paraId="7DB07FA4" w14:textId="55D4F0E5"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7308</w:t>
            </w:r>
          </w:p>
        </w:tc>
        <w:tc>
          <w:tcPr>
            <w:tcW w:w="992" w:type="dxa"/>
            <w:tcBorders>
              <w:top w:val="single" w:sz="4" w:space="0" w:color="auto"/>
              <w:left w:val="single" w:sz="4" w:space="0" w:color="auto"/>
              <w:bottom w:val="single" w:sz="4" w:space="0" w:color="auto"/>
              <w:right w:val="single" w:sz="4" w:space="0" w:color="auto"/>
            </w:tcBorders>
            <w:vAlign w:val="center"/>
          </w:tcPr>
          <w:p w14:paraId="2CAD9E16" w14:textId="55F01B12"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93,9</w:t>
            </w:r>
          </w:p>
        </w:tc>
        <w:tc>
          <w:tcPr>
            <w:tcW w:w="850" w:type="dxa"/>
            <w:tcBorders>
              <w:top w:val="single" w:sz="4" w:space="0" w:color="auto"/>
              <w:left w:val="single" w:sz="4" w:space="0" w:color="auto"/>
              <w:bottom w:val="single" w:sz="4" w:space="0" w:color="auto"/>
              <w:right w:val="single" w:sz="4" w:space="0" w:color="auto"/>
            </w:tcBorders>
            <w:vAlign w:val="center"/>
          </w:tcPr>
          <w:p w14:paraId="1B968E28" w14:textId="3D6BFC0F"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121,8</w:t>
            </w:r>
          </w:p>
        </w:tc>
      </w:tr>
      <w:tr w:rsidR="00F54418" w:rsidRPr="00AD420D" w14:paraId="17E25B8C" w14:textId="77777777" w:rsidTr="00F36D33">
        <w:trPr>
          <w:trHeight w:val="411"/>
        </w:trPr>
        <w:tc>
          <w:tcPr>
            <w:tcW w:w="425" w:type="dxa"/>
            <w:tcBorders>
              <w:top w:val="single" w:sz="4" w:space="0" w:color="auto"/>
              <w:left w:val="single" w:sz="4" w:space="0" w:color="auto"/>
              <w:bottom w:val="single" w:sz="4" w:space="0" w:color="auto"/>
              <w:right w:val="single" w:sz="4" w:space="0" w:color="auto"/>
            </w:tcBorders>
            <w:vAlign w:val="center"/>
          </w:tcPr>
          <w:p w14:paraId="7BB66AB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2029150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63193F1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6B5BAC9E" w14:textId="225037FD"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108</w:t>
            </w:r>
          </w:p>
        </w:tc>
        <w:tc>
          <w:tcPr>
            <w:tcW w:w="993" w:type="dxa"/>
            <w:tcBorders>
              <w:top w:val="single" w:sz="4" w:space="0" w:color="auto"/>
              <w:left w:val="single" w:sz="4" w:space="0" w:color="auto"/>
              <w:bottom w:val="single" w:sz="4" w:space="0" w:color="auto"/>
              <w:right w:val="single" w:sz="4" w:space="0" w:color="auto"/>
            </w:tcBorders>
            <w:vAlign w:val="center"/>
          </w:tcPr>
          <w:p w14:paraId="14BAA70F" w14:textId="2464BDD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A96CF2A" w14:textId="34798795"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99</w:t>
            </w:r>
          </w:p>
        </w:tc>
        <w:tc>
          <w:tcPr>
            <w:tcW w:w="992" w:type="dxa"/>
            <w:tcBorders>
              <w:top w:val="single" w:sz="4" w:space="0" w:color="auto"/>
              <w:left w:val="single" w:sz="4" w:space="0" w:color="auto"/>
              <w:bottom w:val="single" w:sz="4" w:space="0" w:color="auto"/>
              <w:right w:val="single" w:sz="4" w:space="0" w:color="auto"/>
            </w:tcBorders>
            <w:vAlign w:val="center"/>
          </w:tcPr>
          <w:p w14:paraId="2FA2187C" w14:textId="70C38F43"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92</w:t>
            </w:r>
          </w:p>
        </w:tc>
        <w:tc>
          <w:tcPr>
            <w:tcW w:w="850" w:type="dxa"/>
            <w:tcBorders>
              <w:top w:val="single" w:sz="4" w:space="0" w:color="auto"/>
              <w:left w:val="single" w:sz="4" w:space="0" w:color="auto"/>
              <w:bottom w:val="single" w:sz="4" w:space="0" w:color="auto"/>
              <w:right w:val="single" w:sz="4" w:space="0" w:color="auto"/>
            </w:tcBorders>
            <w:vAlign w:val="center"/>
          </w:tcPr>
          <w:p w14:paraId="78921952" w14:textId="24681916"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4855AEA1" w14:textId="77777777" w:rsidTr="00F36D33">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61DECDF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3B908134"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31B9872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20A3982" w14:textId="375D0728"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187</w:t>
            </w:r>
          </w:p>
        </w:tc>
        <w:tc>
          <w:tcPr>
            <w:tcW w:w="993" w:type="dxa"/>
            <w:tcBorders>
              <w:top w:val="single" w:sz="4" w:space="0" w:color="auto"/>
              <w:left w:val="single" w:sz="4" w:space="0" w:color="auto"/>
              <w:bottom w:val="single" w:sz="4" w:space="0" w:color="auto"/>
              <w:right w:val="single" w:sz="4" w:space="0" w:color="auto"/>
            </w:tcBorders>
            <w:vAlign w:val="center"/>
          </w:tcPr>
          <w:p w14:paraId="58141438" w14:textId="47D40C2B"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581AB4C" w14:textId="2B66DE3A"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187</w:t>
            </w:r>
          </w:p>
        </w:tc>
        <w:tc>
          <w:tcPr>
            <w:tcW w:w="992" w:type="dxa"/>
            <w:tcBorders>
              <w:top w:val="single" w:sz="4" w:space="0" w:color="auto"/>
              <w:left w:val="single" w:sz="4" w:space="0" w:color="auto"/>
              <w:bottom w:val="single" w:sz="4" w:space="0" w:color="auto"/>
              <w:right w:val="single" w:sz="4" w:space="0" w:color="auto"/>
            </w:tcBorders>
            <w:vAlign w:val="center"/>
          </w:tcPr>
          <w:p w14:paraId="561607EF" w14:textId="054171B2"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vAlign w:val="center"/>
          </w:tcPr>
          <w:p w14:paraId="263B3464" w14:textId="48971571"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0763C276"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A192936"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524EC479"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32D43737"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1FDB5C19" w14:textId="72E674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r w:rsidR="00F81EE6" w:rsidRPr="00AD420D">
              <w:rPr>
                <w:rFonts w:ascii="Times New Roman" w:hAnsi="Times New Roman"/>
                <w:sz w:val="20"/>
                <w:szCs w:val="20"/>
              </w:rPr>
              <w:t>79</w:t>
            </w:r>
          </w:p>
        </w:tc>
        <w:tc>
          <w:tcPr>
            <w:tcW w:w="993" w:type="dxa"/>
            <w:tcBorders>
              <w:top w:val="single" w:sz="4" w:space="0" w:color="auto"/>
              <w:left w:val="single" w:sz="4" w:space="0" w:color="auto"/>
              <w:bottom w:val="single" w:sz="4" w:space="0" w:color="auto"/>
              <w:right w:val="single" w:sz="4" w:space="0" w:color="auto"/>
            </w:tcBorders>
            <w:vAlign w:val="center"/>
          </w:tcPr>
          <w:p w14:paraId="033E8BF1" w14:textId="2CE39B6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125709FB" w14:textId="059B49FA"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-88</w:t>
            </w:r>
          </w:p>
        </w:tc>
        <w:tc>
          <w:tcPr>
            <w:tcW w:w="992" w:type="dxa"/>
            <w:tcBorders>
              <w:top w:val="single" w:sz="4" w:space="0" w:color="auto"/>
              <w:left w:val="single" w:sz="4" w:space="0" w:color="auto"/>
              <w:bottom w:val="single" w:sz="4" w:space="0" w:color="auto"/>
              <w:right w:val="single" w:sz="4" w:space="0" w:color="auto"/>
            </w:tcBorders>
            <w:vAlign w:val="center"/>
          </w:tcPr>
          <w:p w14:paraId="0E7DB1C7" w14:textId="54639DAD"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w:t>
            </w:r>
            <w:r w:rsidR="00D42BE6" w:rsidRPr="00AD420D">
              <w:rPr>
                <w:rFonts w:ascii="Times New Roman" w:hAnsi="Times New Roman"/>
                <w:sz w:val="20"/>
                <w:szCs w:val="20"/>
              </w:rPr>
              <w:t>1</w:t>
            </w:r>
            <w:r w:rsidRPr="00AD420D">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0719E49B" w14:textId="52AC3CBC"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364CCC61"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927EC8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2BA9D1B5" w14:textId="133C087C" w:rsidR="00F54418" w:rsidRPr="00AD420D" w:rsidRDefault="00F54418" w:rsidP="00F54418">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Миграционный </w:t>
            </w:r>
            <w:r w:rsidR="007360D7" w:rsidRPr="00AD420D">
              <w:rPr>
                <w:rFonts w:ascii="Times New Roman" w:eastAsia="Times New Roman" w:hAnsi="Times New Roman"/>
                <w:sz w:val="20"/>
                <w:szCs w:val="20"/>
              </w:rPr>
              <w:t>прирост населения</w:t>
            </w: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CDEDE5A" w14:textId="77777777"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0033CBD1" w14:textId="4A820CB1" w:rsidR="00F54418" w:rsidRPr="00AD420D" w:rsidRDefault="00F54418" w:rsidP="00F54418">
            <w:pPr>
              <w:pStyle w:val="aa"/>
              <w:jc w:val="center"/>
              <w:rPr>
                <w:rFonts w:ascii="Times New Roman" w:eastAsia="Times New Roman" w:hAnsi="Times New Roman"/>
                <w:sz w:val="20"/>
                <w:szCs w:val="20"/>
              </w:rPr>
            </w:pPr>
            <w:r w:rsidRPr="00AD420D">
              <w:rPr>
                <w:rFonts w:ascii="Times New Roman" w:hAnsi="Times New Roman"/>
                <w:sz w:val="20"/>
                <w:szCs w:val="20"/>
              </w:rPr>
              <w:t>-160</w:t>
            </w:r>
          </w:p>
        </w:tc>
        <w:tc>
          <w:tcPr>
            <w:tcW w:w="993" w:type="dxa"/>
            <w:tcBorders>
              <w:top w:val="single" w:sz="4" w:space="0" w:color="auto"/>
              <w:left w:val="single" w:sz="4" w:space="0" w:color="auto"/>
              <w:bottom w:val="single" w:sz="4" w:space="0" w:color="auto"/>
              <w:right w:val="single" w:sz="4" w:space="0" w:color="auto"/>
            </w:tcBorders>
            <w:vAlign w:val="center"/>
          </w:tcPr>
          <w:p w14:paraId="2B0531A3" w14:textId="32CD605D"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D04F51D" w14:textId="0CA4C9B2" w:rsidR="00F54418" w:rsidRPr="00AD420D" w:rsidRDefault="00D42BE6"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76FC0E12" w14:textId="28DA6EF5"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EB4B9E8" w14:textId="009E443B"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729170EB"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3B496993" w14:textId="77777777" w:rsidR="00F54418" w:rsidRPr="00AD420D" w:rsidRDefault="00F54418" w:rsidP="00F54418">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A63F90F" w14:textId="77777777" w:rsidR="00F54418" w:rsidRPr="00AD420D" w:rsidRDefault="00F54418" w:rsidP="00F54418">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385660F5" w14:textId="77777777"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5D365708" w14:textId="7A2DB146" w:rsidR="00F54418" w:rsidRPr="00AD420D" w:rsidRDefault="00F54418" w:rsidP="00F54418">
            <w:pPr>
              <w:pStyle w:val="aa"/>
              <w:jc w:val="center"/>
              <w:rPr>
                <w:rFonts w:ascii="Times New Roman" w:eastAsia="Times New Roman" w:hAnsi="Times New Roman"/>
                <w:sz w:val="20"/>
                <w:szCs w:val="20"/>
              </w:rPr>
            </w:pPr>
            <w:r w:rsidRPr="00AD420D">
              <w:rPr>
                <w:rFonts w:ascii="Times New Roman" w:hAnsi="Times New Roman"/>
                <w:sz w:val="20"/>
                <w:szCs w:val="20"/>
              </w:rPr>
              <w:t>403</w:t>
            </w:r>
          </w:p>
        </w:tc>
        <w:tc>
          <w:tcPr>
            <w:tcW w:w="993" w:type="dxa"/>
            <w:tcBorders>
              <w:top w:val="single" w:sz="4" w:space="0" w:color="auto"/>
              <w:left w:val="single" w:sz="4" w:space="0" w:color="auto"/>
              <w:bottom w:val="single" w:sz="4" w:space="0" w:color="auto"/>
              <w:right w:val="single" w:sz="4" w:space="0" w:color="auto"/>
            </w:tcBorders>
            <w:vAlign w:val="center"/>
          </w:tcPr>
          <w:p w14:paraId="2A83F8D9" w14:textId="0BF68E21"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64D26CCB" w14:textId="5EDF76CF" w:rsidR="00F54418" w:rsidRPr="00AD420D" w:rsidRDefault="00D42BE6"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66144F2" w14:textId="3DDDB9D1"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C9EC8FC" w14:textId="34A2E612"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1DA7BB28"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0A5CD7F" w14:textId="77777777" w:rsidR="00F54418" w:rsidRPr="00AD420D" w:rsidRDefault="00F54418" w:rsidP="00F54418">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3C97129" w14:textId="77777777" w:rsidR="00F54418" w:rsidRPr="00AD420D" w:rsidRDefault="00F54418" w:rsidP="00F54418">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6206D436" w14:textId="77777777"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BCBBDBE" w14:textId="45F6B581" w:rsidR="00F54418" w:rsidRPr="00AD420D" w:rsidRDefault="00F54418" w:rsidP="00F54418">
            <w:pPr>
              <w:pStyle w:val="aa"/>
              <w:jc w:val="center"/>
              <w:rPr>
                <w:rFonts w:ascii="Times New Roman" w:eastAsia="Times New Roman" w:hAnsi="Times New Roman"/>
                <w:sz w:val="20"/>
                <w:szCs w:val="20"/>
              </w:rPr>
            </w:pPr>
            <w:r w:rsidRPr="00AD420D">
              <w:rPr>
                <w:rFonts w:ascii="Times New Roman" w:hAnsi="Times New Roman"/>
                <w:sz w:val="20"/>
                <w:szCs w:val="20"/>
              </w:rPr>
              <w:t>563</w:t>
            </w:r>
          </w:p>
        </w:tc>
        <w:tc>
          <w:tcPr>
            <w:tcW w:w="993" w:type="dxa"/>
            <w:tcBorders>
              <w:top w:val="single" w:sz="4" w:space="0" w:color="auto"/>
              <w:left w:val="single" w:sz="4" w:space="0" w:color="auto"/>
              <w:bottom w:val="single" w:sz="4" w:space="0" w:color="auto"/>
              <w:right w:val="single" w:sz="4" w:space="0" w:color="auto"/>
            </w:tcBorders>
            <w:vAlign w:val="center"/>
          </w:tcPr>
          <w:p w14:paraId="0AA82B90" w14:textId="0CB74043"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B07FCCD" w14:textId="7E2E5FDD" w:rsidR="00F54418" w:rsidRPr="00AD420D" w:rsidRDefault="00D42BE6"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3BE22C2" w14:textId="5420926D"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0483860" w14:textId="68610373"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bl>
    <w:p w14:paraId="0CA8CE36" w14:textId="77777777" w:rsidR="001B106B" w:rsidRPr="00AD420D" w:rsidRDefault="001B106B" w:rsidP="004D4A44">
      <w:pPr>
        <w:autoSpaceDE w:val="0"/>
        <w:autoSpaceDN w:val="0"/>
        <w:adjustRightInd w:val="0"/>
        <w:rPr>
          <w:b/>
          <w:bCs/>
          <w:lang w:eastAsia="en-US"/>
        </w:rPr>
      </w:pPr>
    </w:p>
    <w:p w14:paraId="3ABBDD01" w14:textId="77777777" w:rsidR="00496C22" w:rsidRPr="00AD420D" w:rsidRDefault="00496C22" w:rsidP="00E56423">
      <w:pPr>
        <w:autoSpaceDE w:val="0"/>
        <w:autoSpaceDN w:val="0"/>
        <w:adjustRightInd w:val="0"/>
        <w:jc w:val="center"/>
        <w:rPr>
          <w:b/>
          <w:bCs/>
          <w:lang w:eastAsia="en-US"/>
        </w:rPr>
      </w:pPr>
    </w:p>
    <w:p w14:paraId="0EA54B02" w14:textId="77777777" w:rsidR="00E56423" w:rsidRPr="00AD420D" w:rsidRDefault="00E56423" w:rsidP="00E56423">
      <w:pPr>
        <w:autoSpaceDE w:val="0"/>
        <w:autoSpaceDN w:val="0"/>
        <w:adjustRightInd w:val="0"/>
        <w:jc w:val="center"/>
        <w:rPr>
          <w:b/>
          <w:bCs/>
          <w:lang w:eastAsia="en-US"/>
        </w:rPr>
      </w:pPr>
      <w:r w:rsidRPr="00AD420D">
        <w:rPr>
          <w:b/>
          <w:bCs/>
          <w:lang w:eastAsia="en-US"/>
        </w:rPr>
        <w:t>Итоги социально-экономического развития</w:t>
      </w:r>
    </w:p>
    <w:p w14:paraId="763B38AE" w14:textId="08FACE2F" w:rsidR="00E56423" w:rsidRPr="00AD420D" w:rsidRDefault="00E56423" w:rsidP="00E56423">
      <w:pPr>
        <w:autoSpaceDE w:val="0"/>
        <w:autoSpaceDN w:val="0"/>
        <w:adjustRightInd w:val="0"/>
        <w:jc w:val="center"/>
        <w:rPr>
          <w:b/>
          <w:bCs/>
          <w:lang w:eastAsia="en-US"/>
        </w:rPr>
      </w:pPr>
      <w:r w:rsidRPr="00AD420D">
        <w:rPr>
          <w:b/>
          <w:bCs/>
          <w:lang w:eastAsia="en-US"/>
        </w:rPr>
        <w:t>муниципального образования «</w:t>
      </w:r>
      <w:r w:rsidR="001D6B96" w:rsidRPr="00AD420D">
        <w:rPr>
          <w:b/>
          <w:bCs/>
          <w:lang w:eastAsia="en-US"/>
        </w:rPr>
        <w:t>Кез</w:t>
      </w:r>
      <w:r w:rsidRPr="00AD420D">
        <w:rPr>
          <w:b/>
          <w:bCs/>
          <w:lang w:eastAsia="en-US"/>
        </w:rPr>
        <w:t xml:space="preserve">ский район» за </w:t>
      </w:r>
      <w:r w:rsidR="001D6B96" w:rsidRPr="00AD420D">
        <w:rPr>
          <w:b/>
          <w:bCs/>
          <w:lang w:eastAsia="en-US"/>
        </w:rPr>
        <w:t xml:space="preserve">9 месяцев </w:t>
      </w:r>
      <w:r w:rsidR="00DF4543" w:rsidRPr="00AD420D">
        <w:rPr>
          <w:b/>
          <w:bCs/>
          <w:lang w:eastAsia="en-US"/>
        </w:rPr>
        <w:t>202</w:t>
      </w:r>
      <w:r w:rsidR="00A23068" w:rsidRPr="00AD420D">
        <w:rPr>
          <w:b/>
          <w:bCs/>
          <w:lang w:eastAsia="en-US"/>
        </w:rPr>
        <w:t>3</w:t>
      </w:r>
      <w:r w:rsidR="00DF4543" w:rsidRPr="00AD420D">
        <w:rPr>
          <w:b/>
          <w:bCs/>
          <w:lang w:eastAsia="en-US"/>
        </w:rPr>
        <w:t xml:space="preserve"> год</w:t>
      </w:r>
      <w:r w:rsidR="00A23068" w:rsidRPr="00AD420D">
        <w:rPr>
          <w:b/>
          <w:bCs/>
          <w:lang w:eastAsia="en-US"/>
        </w:rPr>
        <w:t>а</w:t>
      </w:r>
    </w:p>
    <w:p w14:paraId="58FA6AD0" w14:textId="77777777" w:rsidR="00EB46F5" w:rsidRPr="00AD420D" w:rsidRDefault="00EB46F5" w:rsidP="00EB46F5">
      <w:pPr>
        <w:autoSpaceDE w:val="0"/>
        <w:autoSpaceDN w:val="0"/>
        <w:adjustRightInd w:val="0"/>
      </w:pPr>
    </w:p>
    <w:p w14:paraId="57A5B5D8" w14:textId="77777777" w:rsidR="00E56423" w:rsidRPr="00AD420D" w:rsidRDefault="00E56423" w:rsidP="00E56423">
      <w:pPr>
        <w:autoSpaceDE w:val="0"/>
        <w:autoSpaceDN w:val="0"/>
        <w:adjustRightInd w:val="0"/>
        <w:jc w:val="center"/>
        <w:rPr>
          <w:b/>
          <w:bCs/>
          <w:iCs/>
          <w:lang w:eastAsia="en-US"/>
        </w:rPr>
      </w:pPr>
      <w:r w:rsidRPr="00AD420D">
        <w:rPr>
          <w:b/>
          <w:bCs/>
          <w:iCs/>
          <w:lang w:eastAsia="en-US"/>
        </w:rPr>
        <w:t>Демографическая ситуация</w:t>
      </w:r>
    </w:p>
    <w:p w14:paraId="0B3E0CF1" w14:textId="7132B809" w:rsidR="00D315A5" w:rsidRPr="00AD420D" w:rsidRDefault="00810FAC" w:rsidP="00F316C1">
      <w:pPr>
        <w:autoSpaceDE w:val="0"/>
        <w:autoSpaceDN w:val="0"/>
        <w:adjustRightInd w:val="0"/>
        <w:ind w:firstLine="708"/>
        <w:rPr>
          <w:lang w:eastAsia="en-US"/>
        </w:rPr>
      </w:pPr>
      <w:r w:rsidRPr="00AD420D">
        <w:rPr>
          <w:lang w:eastAsia="en-US"/>
        </w:rPr>
        <w:t>Численность постоянного населения на 01.01.202</w:t>
      </w:r>
      <w:r w:rsidR="00EB7920" w:rsidRPr="00AD420D">
        <w:rPr>
          <w:lang w:eastAsia="en-US"/>
        </w:rPr>
        <w:t>3</w:t>
      </w:r>
      <w:r w:rsidRPr="00AD420D">
        <w:rPr>
          <w:lang w:eastAsia="en-US"/>
        </w:rPr>
        <w:t xml:space="preserve"> года составила </w:t>
      </w:r>
      <w:r w:rsidR="00FA0D27" w:rsidRPr="00AD420D">
        <w:rPr>
          <w:lang w:eastAsia="en-US"/>
        </w:rPr>
        <w:t>18032</w:t>
      </w:r>
      <w:r w:rsidRPr="00AD420D">
        <w:rPr>
          <w:lang w:eastAsia="en-US"/>
        </w:rPr>
        <w:t xml:space="preserve"> человек, что составляет </w:t>
      </w:r>
      <w:r w:rsidR="00FA0D27" w:rsidRPr="00AD420D">
        <w:rPr>
          <w:lang w:eastAsia="en-US"/>
        </w:rPr>
        <w:t>95</w:t>
      </w:r>
      <w:r w:rsidRPr="00AD420D">
        <w:rPr>
          <w:lang w:eastAsia="en-US"/>
        </w:rPr>
        <w:t>% к аналогичному периоду 01.01.202</w:t>
      </w:r>
      <w:r w:rsidR="00EB7920" w:rsidRPr="00AD420D">
        <w:rPr>
          <w:lang w:eastAsia="en-US"/>
        </w:rPr>
        <w:t>2</w:t>
      </w:r>
      <w:r w:rsidRPr="00AD420D">
        <w:rPr>
          <w:lang w:eastAsia="en-US"/>
        </w:rPr>
        <w:t xml:space="preserve"> года (</w:t>
      </w:r>
      <w:r w:rsidR="00FA0D27" w:rsidRPr="00AD420D">
        <w:rPr>
          <w:lang w:eastAsia="en-US"/>
        </w:rPr>
        <w:t>18975</w:t>
      </w:r>
      <w:r w:rsidR="003A7947" w:rsidRPr="00AD420D">
        <w:rPr>
          <w:lang w:eastAsia="en-US"/>
        </w:rPr>
        <w:t xml:space="preserve"> чел.), из них: трудоспособного возраста – </w:t>
      </w:r>
      <w:r w:rsidR="00E07CCC" w:rsidRPr="00AD420D">
        <w:rPr>
          <w:lang w:eastAsia="en-US"/>
        </w:rPr>
        <w:t>8821</w:t>
      </w:r>
      <w:r w:rsidR="003A7947" w:rsidRPr="00AD420D">
        <w:rPr>
          <w:lang w:eastAsia="en-US"/>
        </w:rPr>
        <w:t xml:space="preserve"> чел, старше трудоспособного возраста – </w:t>
      </w:r>
      <w:r w:rsidR="00E07CCC" w:rsidRPr="00AD420D">
        <w:rPr>
          <w:lang w:eastAsia="en-US"/>
        </w:rPr>
        <w:t>5114</w:t>
      </w:r>
      <w:r w:rsidR="003A7947" w:rsidRPr="00AD420D">
        <w:rPr>
          <w:lang w:eastAsia="en-US"/>
        </w:rPr>
        <w:t xml:space="preserve"> чел., моложе трудоспособного возраста – </w:t>
      </w:r>
      <w:r w:rsidR="00E07CCC" w:rsidRPr="00AD420D">
        <w:rPr>
          <w:lang w:eastAsia="en-US"/>
        </w:rPr>
        <w:t>4097</w:t>
      </w:r>
      <w:r w:rsidR="003A7947" w:rsidRPr="00AD420D">
        <w:rPr>
          <w:lang w:eastAsia="en-US"/>
        </w:rPr>
        <w:t xml:space="preserve"> чел., 70 лет и старше – </w:t>
      </w:r>
      <w:r w:rsidR="00E07CCC" w:rsidRPr="00AD420D">
        <w:rPr>
          <w:lang w:eastAsia="en-US"/>
        </w:rPr>
        <w:t>1724</w:t>
      </w:r>
      <w:r w:rsidR="003A7947" w:rsidRPr="00AD420D">
        <w:rPr>
          <w:lang w:eastAsia="en-US"/>
        </w:rPr>
        <w:t xml:space="preserve"> чел. </w:t>
      </w:r>
      <w:r w:rsidRPr="00AD420D">
        <w:rPr>
          <w:lang w:eastAsia="en-US"/>
        </w:rPr>
        <w:t xml:space="preserve"> </w:t>
      </w:r>
      <w:r w:rsidR="00614652" w:rsidRPr="00AD420D">
        <w:t>Численность населения сформирована с учетом проведенной в 2020 году Всероссийской переписи населения.</w:t>
      </w:r>
      <w:r w:rsidR="00BA2255" w:rsidRPr="00AD420D">
        <w:t xml:space="preserve"> </w:t>
      </w:r>
      <w:r w:rsidRPr="00AD420D">
        <w:rPr>
          <w:lang w:eastAsia="en-US"/>
        </w:rPr>
        <w:t xml:space="preserve">По данным </w:t>
      </w:r>
      <w:r w:rsidR="006256E8" w:rsidRPr="00AD420D">
        <w:rPr>
          <w:lang w:eastAsia="en-US"/>
        </w:rPr>
        <w:t>отдела ЗАГС</w:t>
      </w:r>
      <w:r w:rsidRPr="00AD420D">
        <w:rPr>
          <w:lang w:eastAsia="en-US"/>
        </w:rPr>
        <w:t xml:space="preserve"> число родившихся </w:t>
      </w:r>
      <w:r w:rsidR="00BD35ED" w:rsidRPr="00AD420D">
        <w:rPr>
          <w:lang w:eastAsia="en-US"/>
        </w:rPr>
        <w:t>на 01.</w:t>
      </w:r>
      <w:r w:rsidR="00E07CCC" w:rsidRPr="00AD420D">
        <w:rPr>
          <w:lang w:eastAsia="en-US"/>
        </w:rPr>
        <w:t>10</w:t>
      </w:r>
      <w:r w:rsidR="00BD35ED" w:rsidRPr="00AD420D">
        <w:rPr>
          <w:lang w:eastAsia="en-US"/>
        </w:rPr>
        <w:t xml:space="preserve">.2023 года </w:t>
      </w:r>
      <w:r w:rsidRPr="00AD420D">
        <w:rPr>
          <w:lang w:eastAsia="en-US"/>
        </w:rPr>
        <w:t xml:space="preserve">составило </w:t>
      </w:r>
      <w:r w:rsidR="006256E8" w:rsidRPr="00AD420D">
        <w:rPr>
          <w:lang w:eastAsia="en-US"/>
        </w:rPr>
        <w:t>99</w:t>
      </w:r>
      <w:r w:rsidR="00F316C1" w:rsidRPr="00AD420D">
        <w:rPr>
          <w:lang w:eastAsia="en-US"/>
        </w:rPr>
        <w:t xml:space="preserve"> </w:t>
      </w:r>
      <w:r w:rsidRPr="00AD420D">
        <w:rPr>
          <w:lang w:eastAsia="en-US"/>
        </w:rPr>
        <w:t>человек (на 01.</w:t>
      </w:r>
      <w:r w:rsidR="00E07CCC" w:rsidRPr="00AD420D">
        <w:rPr>
          <w:lang w:eastAsia="en-US"/>
        </w:rPr>
        <w:t>10</w:t>
      </w:r>
      <w:r w:rsidRPr="00AD420D">
        <w:rPr>
          <w:lang w:eastAsia="en-US"/>
        </w:rPr>
        <w:t>.20</w:t>
      </w:r>
      <w:r w:rsidR="00F316C1" w:rsidRPr="00AD420D">
        <w:rPr>
          <w:lang w:eastAsia="en-US"/>
        </w:rPr>
        <w:t>2</w:t>
      </w:r>
      <w:r w:rsidR="00EB7920" w:rsidRPr="00AD420D">
        <w:rPr>
          <w:lang w:eastAsia="en-US"/>
        </w:rPr>
        <w:t>2</w:t>
      </w:r>
      <w:r w:rsidR="00A644F7" w:rsidRPr="00AD420D">
        <w:rPr>
          <w:lang w:eastAsia="en-US"/>
        </w:rPr>
        <w:t xml:space="preserve"> года </w:t>
      </w:r>
      <w:r w:rsidRPr="00AD420D">
        <w:rPr>
          <w:lang w:eastAsia="en-US"/>
        </w:rPr>
        <w:t>–</w:t>
      </w:r>
      <w:r w:rsidR="00EB7920" w:rsidRPr="00AD420D">
        <w:rPr>
          <w:lang w:eastAsia="en-US"/>
        </w:rPr>
        <w:t xml:space="preserve"> </w:t>
      </w:r>
      <w:r w:rsidR="006256E8" w:rsidRPr="00AD420D">
        <w:rPr>
          <w:lang w:eastAsia="en-US"/>
        </w:rPr>
        <w:t>108</w:t>
      </w:r>
      <w:r w:rsidRPr="00AD420D">
        <w:rPr>
          <w:lang w:eastAsia="en-US"/>
        </w:rPr>
        <w:t xml:space="preserve"> чел.</w:t>
      </w:r>
      <w:r w:rsidR="00F316C1" w:rsidRPr="00AD420D">
        <w:rPr>
          <w:lang w:eastAsia="en-US"/>
        </w:rPr>
        <w:t xml:space="preserve">). </w:t>
      </w:r>
      <w:r w:rsidRPr="00AD420D">
        <w:rPr>
          <w:lang w:eastAsia="en-US"/>
        </w:rPr>
        <w:t xml:space="preserve">Число умерших составило </w:t>
      </w:r>
      <w:r w:rsidR="006256E8" w:rsidRPr="00AD420D">
        <w:rPr>
          <w:lang w:eastAsia="en-US"/>
        </w:rPr>
        <w:t>187</w:t>
      </w:r>
      <w:r w:rsidRPr="00AD420D">
        <w:rPr>
          <w:lang w:eastAsia="en-US"/>
        </w:rPr>
        <w:t xml:space="preserve"> человек (</w:t>
      </w:r>
      <w:r w:rsidR="00550CF9" w:rsidRPr="00AD420D">
        <w:rPr>
          <w:lang w:eastAsia="en-US"/>
        </w:rPr>
        <w:t>9 месяцев 2022</w:t>
      </w:r>
      <w:r w:rsidR="00F85799" w:rsidRPr="00AD420D">
        <w:rPr>
          <w:lang w:eastAsia="en-US"/>
        </w:rPr>
        <w:t xml:space="preserve"> год</w:t>
      </w:r>
      <w:r w:rsidR="00BD35ED" w:rsidRPr="00AD420D">
        <w:rPr>
          <w:lang w:eastAsia="en-US"/>
        </w:rPr>
        <w:t>а</w:t>
      </w:r>
      <w:r w:rsidR="00F85799" w:rsidRPr="00AD420D">
        <w:rPr>
          <w:lang w:eastAsia="en-US"/>
        </w:rPr>
        <w:t xml:space="preserve"> – </w:t>
      </w:r>
      <w:r w:rsidR="00550CF9" w:rsidRPr="00AD420D">
        <w:rPr>
          <w:lang w:eastAsia="en-US"/>
        </w:rPr>
        <w:t>1</w:t>
      </w:r>
      <w:r w:rsidR="006256E8" w:rsidRPr="00AD420D">
        <w:rPr>
          <w:lang w:eastAsia="en-US"/>
        </w:rPr>
        <w:t>87</w:t>
      </w:r>
      <w:r w:rsidRPr="00AD420D">
        <w:rPr>
          <w:lang w:eastAsia="en-US"/>
        </w:rPr>
        <w:t xml:space="preserve"> человек). Естественная убыль населения </w:t>
      </w:r>
      <w:r w:rsidR="00BD35ED" w:rsidRPr="00AD420D">
        <w:rPr>
          <w:lang w:eastAsia="en-US"/>
        </w:rPr>
        <w:t xml:space="preserve">за </w:t>
      </w:r>
      <w:r w:rsidR="00550CF9" w:rsidRPr="00AD420D">
        <w:rPr>
          <w:lang w:eastAsia="en-US"/>
        </w:rPr>
        <w:t xml:space="preserve">9 месяцев </w:t>
      </w:r>
      <w:r w:rsidRPr="00AD420D">
        <w:rPr>
          <w:lang w:eastAsia="en-US"/>
        </w:rPr>
        <w:t>202</w:t>
      </w:r>
      <w:r w:rsidR="00BD35ED" w:rsidRPr="00AD420D">
        <w:rPr>
          <w:lang w:eastAsia="en-US"/>
        </w:rPr>
        <w:t>3</w:t>
      </w:r>
      <w:r w:rsidRPr="00AD420D">
        <w:rPr>
          <w:lang w:eastAsia="en-US"/>
        </w:rPr>
        <w:t xml:space="preserve"> год</w:t>
      </w:r>
      <w:r w:rsidR="00BD35ED" w:rsidRPr="00AD420D">
        <w:rPr>
          <w:lang w:eastAsia="en-US"/>
        </w:rPr>
        <w:t>а</w:t>
      </w:r>
      <w:r w:rsidRPr="00AD420D">
        <w:rPr>
          <w:lang w:eastAsia="en-US"/>
        </w:rPr>
        <w:t xml:space="preserve"> составила </w:t>
      </w:r>
      <w:r w:rsidR="006256E8" w:rsidRPr="00AD420D">
        <w:rPr>
          <w:lang w:eastAsia="en-US"/>
        </w:rPr>
        <w:t>88</w:t>
      </w:r>
      <w:r w:rsidR="00BD35ED" w:rsidRPr="00AD420D">
        <w:rPr>
          <w:lang w:eastAsia="en-US"/>
        </w:rPr>
        <w:t xml:space="preserve"> человек (за </w:t>
      </w:r>
      <w:r w:rsidR="00550CF9" w:rsidRPr="00AD420D">
        <w:rPr>
          <w:lang w:eastAsia="en-US"/>
        </w:rPr>
        <w:t>9 месяцев</w:t>
      </w:r>
      <w:r w:rsidRPr="00AD420D">
        <w:rPr>
          <w:lang w:eastAsia="en-US"/>
        </w:rPr>
        <w:t xml:space="preserve"> 202</w:t>
      </w:r>
      <w:r w:rsidR="00BD35ED" w:rsidRPr="00AD420D">
        <w:rPr>
          <w:lang w:eastAsia="en-US"/>
        </w:rPr>
        <w:t>2</w:t>
      </w:r>
      <w:r w:rsidR="00EB7920" w:rsidRPr="00AD420D">
        <w:rPr>
          <w:lang w:eastAsia="en-US"/>
        </w:rPr>
        <w:t xml:space="preserve"> год</w:t>
      </w:r>
      <w:r w:rsidR="00BD35ED" w:rsidRPr="00AD420D">
        <w:rPr>
          <w:lang w:eastAsia="en-US"/>
        </w:rPr>
        <w:t>а</w:t>
      </w:r>
      <w:r w:rsidRPr="00AD420D">
        <w:rPr>
          <w:lang w:eastAsia="en-US"/>
        </w:rPr>
        <w:t xml:space="preserve"> </w:t>
      </w:r>
      <w:r w:rsidR="00F85799" w:rsidRPr="00AD420D">
        <w:rPr>
          <w:lang w:eastAsia="en-US"/>
        </w:rPr>
        <w:t>–</w:t>
      </w:r>
      <w:r w:rsidRPr="00AD420D">
        <w:rPr>
          <w:lang w:eastAsia="en-US"/>
        </w:rPr>
        <w:t xml:space="preserve"> </w:t>
      </w:r>
      <w:r w:rsidR="006256E8" w:rsidRPr="00AD420D">
        <w:rPr>
          <w:lang w:eastAsia="en-US"/>
        </w:rPr>
        <w:t>79</w:t>
      </w:r>
      <w:r w:rsidR="00F85799" w:rsidRPr="00AD420D">
        <w:rPr>
          <w:lang w:eastAsia="en-US"/>
        </w:rPr>
        <w:t xml:space="preserve"> человек</w:t>
      </w:r>
      <w:r w:rsidRPr="00AD420D">
        <w:rPr>
          <w:lang w:eastAsia="en-US"/>
        </w:rPr>
        <w:t xml:space="preserve">). </w:t>
      </w:r>
    </w:p>
    <w:p w14:paraId="41ADBF59" w14:textId="28A65E31" w:rsidR="006E559F" w:rsidRPr="00AD420D" w:rsidRDefault="006256E8" w:rsidP="006E559F">
      <w:pPr>
        <w:ind w:firstLine="708"/>
      </w:pPr>
      <w:r w:rsidRPr="00AD420D">
        <w:t>И</w:t>
      </w:r>
      <w:r w:rsidR="00A644F7" w:rsidRPr="00AD420D">
        <w:t>з числа зарегистрированных родившихся детей 47 (47%) составили мальчики, 52 (53%) – девочки. Вне брака рождены 35</w:t>
      </w:r>
      <w:r w:rsidR="008A5B15" w:rsidRPr="00AD420D">
        <w:t>% (</w:t>
      </w:r>
      <w:r w:rsidR="00A644F7" w:rsidRPr="00AD420D">
        <w:t>9 месяцев</w:t>
      </w:r>
      <w:r w:rsidR="006E559F" w:rsidRPr="00AD420D">
        <w:t xml:space="preserve"> 2022 года – 38%).    </w:t>
      </w:r>
    </w:p>
    <w:p w14:paraId="41927F51" w14:textId="4BC7CC7F" w:rsidR="006E559F" w:rsidRPr="00AD420D" w:rsidRDefault="006E559F" w:rsidP="006E559F">
      <w:r w:rsidRPr="00AD420D">
        <w:tab/>
        <w:t xml:space="preserve">Актов об усыновлении, так </w:t>
      </w:r>
      <w:r w:rsidR="005D017E" w:rsidRPr="00AD420D">
        <w:t>же,</w:t>
      </w:r>
      <w:r w:rsidRPr="00AD420D">
        <w:t xml:space="preserve"> как и за аналогичный период прошлого года, не зарегистрировано. </w:t>
      </w:r>
    </w:p>
    <w:p w14:paraId="2C2B12EE" w14:textId="79CA4F42" w:rsidR="006E559F" w:rsidRPr="00AD420D" w:rsidRDefault="006E559F" w:rsidP="006E559F">
      <w:r w:rsidRPr="00AD420D">
        <w:t xml:space="preserve">     </w:t>
      </w:r>
      <w:r w:rsidRPr="00AD420D">
        <w:tab/>
      </w:r>
      <w:r w:rsidRPr="00AD420D">
        <w:rPr>
          <w:b/>
        </w:rPr>
        <w:t>В отношении 39 детей установлено отцовство</w:t>
      </w:r>
      <w:r w:rsidRPr="00AD420D">
        <w:t xml:space="preserve"> (</w:t>
      </w:r>
      <w:r w:rsidR="005D017E" w:rsidRPr="00AD420D">
        <w:t>9 месяцев</w:t>
      </w:r>
      <w:r w:rsidRPr="00AD420D">
        <w:t xml:space="preserve"> 2022 года – в отношении 31), из них три акта оформлены по решению суда.</w:t>
      </w:r>
    </w:p>
    <w:p w14:paraId="0B81F966" w14:textId="6E0D915C" w:rsidR="006E559F" w:rsidRPr="00AD420D" w:rsidRDefault="006E559F" w:rsidP="006E559F">
      <w:r w:rsidRPr="00AD420D">
        <w:t xml:space="preserve">    </w:t>
      </w:r>
      <w:r w:rsidRPr="00AD420D">
        <w:tab/>
        <w:t>Зарегистрировано 5 актов о перемене ФИО</w:t>
      </w:r>
      <w:r w:rsidR="005D017E" w:rsidRPr="00AD420D">
        <w:t xml:space="preserve"> (9 месяцев</w:t>
      </w:r>
      <w:r w:rsidRPr="00AD420D">
        <w:t xml:space="preserve"> 2022 года</w:t>
      </w:r>
      <w:r w:rsidR="005D017E" w:rsidRPr="00AD420D">
        <w:t xml:space="preserve"> -</w:t>
      </w:r>
      <w:r w:rsidRPr="00AD420D">
        <w:t xml:space="preserve"> 2 акта</w:t>
      </w:r>
      <w:r w:rsidR="005D017E" w:rsidRPr="00AD420D">
        <w:t>)</w:t>
      </w:r>
      <w:r w:rsidRPr="00AD420D">
        <w:t xml:space="preserve">.    </w:t>
      </w:r>
    </w:p>
    <w:p w14:paraId="144975BB" w14:textId="77777777" w:rsidR="006E559F" w:rsidRPr="00AD420D" w:rsidRDefault="006E559F" w:rsidP="006E559F">
      <w:r w:rsidRPr="00AD420D">
        <w:tab/>
        <w:t xml:space="preserve">За 9 месяцев 2023 года, отделом ЗАГС Администрации муниципального образования «Муниципальный округ Кезский район Удмуртской Республики» </w:t>
      </w:r>
      <w:r w:rsidRPr="00AD420D">
        <w:rPr>
          <w:b/>
        </w:rPr>
        <w:t>оформлено 187 актов о смерти</w:t>
      </w:r>
      <w:r w:rsidRPr="00AD420D">
        <w:t xml:space="preserve">, аналогичное количество актов зарегистрировано и за соответствующий период 2022 </w:t>
      </w:r>
      <w:r w:rsidRPr="00AD420D">
        <w:lastRenderedPageBreak/>
        <w:t>года.  Из общего числа зарегистрированных в районе актов о смерти мужчины составили 108 (58%), женщины – 79 (42%).</w:t>
      </w:r>
    </w:p>
    <w:p w14:paraId="613638D6" w14:textId="77777777" w:rsidR="006E559F" w:rsidRPr="00AD420D" w:rsidRDefault="006E559F" w:rsidP="006E559F">
      <w:r w:rsidRPr="00AD420D">
        <w:t xml:space="preserve">    </w:t>
      </w:r>
      <w:r w:rsidRPr="00AD420D">
        <w:tab/>
        <w:t>Из составленных актов о смерти на мужчин, 44 (41%) умерли в трудоспособном возрасте, 64 (59%) - в возрасте старше 60 лет. Смерть большинства женщин 76 (96 %) зарегистрирована в возрасте старше 60 лет.</w:t>
      </w:r>
    </w:p>
    <w:p w14:paraId="782F4287" w14:textId="5A843F6E" w:rsidR="006E559F" w:rsidRPr="00AD420D" w:rsidRDefault="006E559F" w:rsidP="006E559F">
      <w:r w:rsidRPr="00AD420D">
        <w:t xml:space="preserve">    </w:t>
      </w:r>
      <w:r w:rsidRPr="00AD420D">
        <w:tab/>
      </w:r>
      <w:r w:rsidRPr="00AD420D">
        <w:rPr>
          <w:b/>
        </w:rPr>
        <w:t xml:space="preserve">Отношение числа </w:t>
      </w:r>
      <w:r w:rsidR="00D95CCF" w:rsidRPr="00AD420D">
        <w:rPr>
          <w:b/>
        </w:rPr>
        <w:t>родившихся, к</w:t>
      </w:r>
      <w:r w:rsidRPr="00AD420D">
        <w:rPr>
          <w:b/>
        </w:rPr>
        <w:t xml:space="preserve"> числу умерших </w:t>
      </w:r>
      <w:r w:rsidR="00D95CCF" w:rsidRPr="00AD420D">
        <w:rPr>
          <w:b/>
        </w:rPr>
        <w:t>составило 53%, т.е.</w:t>
      </w:r>
      <w:r w:rsidRPr="00AD420D">
        <w:rPr>
          <w:b/>
        </w:rPr>
        <w:t xml:space="preserve"> на 100 умерших приходится 53 родившихся</w:t>
      </w:r>
      <w:r w:rsidRPr="00AD420D">
        <w:t xml:space="preserve">, </w:t>
      </w:r>
      <w:r w:rsidR="00D95CCF" w:rsidRPr="00AD420D">
        <w:t>за соответствующий</w:t>
      </w:r>
      <w:r w:rsidRPr="00AD420D">
        <w:t xml:space="preserve"> период 2022 года данный </w:t>
      </w:r>
      <w:r w:rsidR="00D95CCF" w:rsidRPr="00AD420D">
        <w:t>показатель составлял</w:t>
      </w:r>
      <w:r w:rsidRPr="00AD420D">
        <w:t xml:space="preserve"> 58%.</w:t>
      </w:r>
    </w:p>
    <w:p w14:paraId="48183E9C" w14:textId="05623B4B" w:rsidR="006E559F" w:rsidRPr="00AD420D" w:rsidRDefault="006E559F" w:rsidP="006E559F">
      <w:r w:rsidRPr="00AD420D">
        <w:t xml:space="preserve">    </w:t>
      </w:r>
      <w:r w:rsidRPr="00AD420D">
        <w:tab/>
        <w:t xml:space="preserve"> </w:t>
      </w:r>
      <w:r w:rsidR="00D95CCF" w:rsidRPr="00AD420D">
        <w:t>За 9</w:t>
      </w:r>
      <w:r w:rsidRPr="00AD420D">
        <w:t xml:space="preserve"> месяцев 2023 года отделом ЗАГС зарегистрирован </w:t>
      </w:r>
      <w:r w:rsidRPr="00AD420D">
        <w:rPr>
          <w:b/>
        </w:rPr>
        <w:t xml:space="preserve">61 </w:t>
      </w:r>
      <w:r w:rsidR="00D95CCF" w:rsidRPr="00AD420D">
        <w:rPr>
          <w:b/>
        </w:rPr>
        <w:t>акт гражданского</w:t>
      </w:r>
      <w:r w:rsidRPr="00AD420D">
        <w:rPr>
          <w:b/>
        </w:rPr>
        <w:t xml:space="preserve"> состояния о заключении брака</w:t>
      </w:r>
      <w:r w:rsidRPr="00AD420D">
        <w:t xml:space="preserve">, что на 10 больше, чем в 2022 году. 72% от общего </w:t>
      </w:r>
      <w:r w:rsidR="00D95CCF" w:rsidRPr="00AD420D">
        <w:t>числа браков</w:t>
      </w:r>
      <w:r w:rsidRPr="00AD420D">
        <w:t xml:space="preserve"> зарегистрировано в торжественной обстановке.  </w:t>
      </w:r>
    </w:p>
    <w:p w14:paraId="6526D364" w14:textId="46DC1A5A" w:rsidR="006E559F" w:rsidRPr="00AD420D" w:rsidRDefault="006E559F" w:rsidP="006E559F">
      <w:r w:rsidRPr="00AD420D">
        <w:t xml:space="preserve">     </w:t>
      </w:r>
      <w:r w:rsidRPr="00AD420D">
        <w:tab/>
        <w:t xml:space="preserve">В отчётном </w:t>
      </w:r>
      <w:r w:rsidR="00D95CCF" w:rsidRPr="00AD420D">
        <w:t>периоде зарегистрировано</w:t>
      </w:r>
      <w:r w:rsidRPr="00AD420D">
        <w:rPr>
          <w:b/>
        </w:rPr>
        <w:t xml:space="preserve"> 46 актов о расторжении брака</w:t>
      </w:r>
      <w:r w:rsidRPr="00AD420D">
        <w:t xml:space="preserve"> (за аналогичный период 2022 года</w:t>
      </w:r>
      <w:r w:rsidR="00D95CCF" w:rsidRPr="00AD420D">
        <w:t xml:space="preserve"> </w:t>
      </w:r>
      <w:r w:rsidRPr="00AD420D">
        <w:t>–</w:t>
      </w:r>
      <w:r w:rsidR="00D95CCF" w:rsidRPr="00AD420D">
        <w:t xml:space="preserve"> </w:t>
      </w:r>
      <w:r w:rsidRPr="00AD420D">
        <w:t>42 акта о расторжении брака).</w:t>
      </w:r>
    </w:p>
    <w:p w14:paraId="1D8892AD" w14:textId="5902BB1B" w:rsidR="006E559F" w:rsidRPr="00AD420D" w:rsidRDefault="006E559F" w:rsidP="006E559F">
      <w:r w:rsidRPr="00AD420D">
        <w:t xml:space="preserve">     </w:t>
      </w:r>
      <w:r w:rsidRPr="00AD420D">
        <w:tab/>
        <w:t>Выдано повторных свидетельств – 146 (</w:t>
      </w:r>
      <w:r w:rsidR="005D017E" w:rsidRPr="00AD420D">
        <w:t>9 месяцев</w:t>
      </w:r>
      <w:r w:rsidRPr="00AD420D">
        <w:t xml:space="preserve"> 2022 года – 123); справок, подтверждающих государственную регистрацию актов гражданского состояния – 716 (</w:t>
      </w:r>
      <w:r w:rsidR="005D017E" w:rsidRPr="00AD420D">
        <w:t xml:space="preserve">9 месяцев </w:t>
      </w:r>
      <w:r w:rsidRPr="00AD420D">
        <w:t>2022 год</w:t>
      </w:r>
      <w:r w:rsidR="005D017E" w:rsidRPr="00AD420D">
        <w:t>а</w:t>
      </w:r>
      <w:r w:rsidRPr="00AD420D">
        <w:t xml:space="preserve"> – 699).</w:t>
      </w:r>
    </w:p>
    <w:p w14:paraId="1B6FA72E" w14:textId="2E423B05" w:rsidR="006E559F" w:rsidRPr="00AD420D" w:rsidRDefault="006E559F" w:rsidP="006E559F">
      <w:r w:rsidRPr="00AD420D">
        <w:t xml:space="preserve">     </w:t>
      </w:r>
      <w:r w:rsidRPr="00AD420D">
        <w:tab/>
        <w:t>За государственную регистрацию актов гражданского состояния и иные юридические действия в бюджет поступило государственной пошлины – 170</w:t>
      </w:r>
      <w:r w:rsidR="005D017E" w:rsidRPr="00AD420D">
        <w:t xml:space="preserve">,5 тыс. </w:t>
      </w:r>
      <w:r w:rsidRPr="00AD420D">
        <w:t>рублей.</w:t>
      </w:r>
    </w:p>
    <w:p w14:paraId="256D4942" w14:textId="77777777" w:rsidR="006E559F" w:rsidRPr="00AD420D" w:rsidRDefault="006E559F" w:rsidP="006E559F">
      <w:pPr>
        <w:rPr>
          <w:b/>
        </w:rPr>
      </w:pPr>
    </w:p>
    <w:p w14:paraId="6CA02FA2" w14:textId="77777777" w:rsidR="006E559F" w:rsidRPr="00AD420D" w:rsidRDefault="006E559F" w:rsidP="006E559F">
      <w:pPr>
        <w:jc w:val="center"/>
        <w:rPr>
          <w:i/>
        </w:rPr>
      </w:pPr>
      <w:r w:rsidRPr="00AD420D">
        <w:rPr>
          <w:i/>
        </w:rPr>
        <w:t>Динамика показателей демографической ситуации</w:t>
      </w:r>
    </w:p>
    <w:tbl>
      <w:tblPr>
        <w:tblW w:w="9498" w:type="dxa"/>
        <w:tblInd w:w="70" w:type="dxa"/>
        <w:tblLayout w:type="fixed"/>
        <w:tblCellMar>
          <w:left w:w="70" w:type="dxa"/>
          <w:right w:w="70" w:type="dxa"/>
        </w:tblCellMar>
        <w:tblLook w:val="0000" w:firstRow="0" w:lastRow="0" w:firstColumn="0" w:lastColumn="0" w:noHBand="0" w:noVBand="0"/>
      </w:tblPr>
      <w:tblGrid>
        <w:gridCol w:w="5954"/>
        <w:gridCol w:w="1203"/>
        <w:gridCol w:w="1203"/>
        <w:gridCol w:w="1138"/>
      </w:tblGrid>
      <w:tr w:rsidR="00D42BE6" w:rsidRPr="00AD420D" w14:paraId="3A2F04DA" w14:textId="77777777" w:rsidTr="006256E8">
        <w:trPr>
          <w:trHeight w:val="600"/>
        </w:trPr>
        <w:tc>
          <w:tcPr>
            <w:tcW w:w="5954" w:type="dxa"/>
            <w:tcBorders>
              <w:top w:val="single" w:sz="4" w:space="0" w:color="auto"/>
              <w:left w:val="single" w:sz="4" w:space="0" w:color="auto"/>
              <w:bottom w:val="single" w:sz="4" w:space="0" w:color="auto"/>
              <w:right w:val="single" w:sz="4" w:space="0" w:color="auto"/>
            </w:tcBorders>
          </w:tcPr>
          <w:p w14:paraId="58503EB4" w14:textId="77777777" w:rsidR="006E559F" w:rsidRPr="00AD420D" w:rsidRDefault="006E559F" w:rsidP="009B5615">
            <w:pPr>
              <w:ind w:firstLine="36"/>
              <w:rPr>
                <w:sz w:val="22"/>
                <w:szCs w:val="22"/>
              </w:rPr>
            </w:pPr>
            <w:r w:rsidRPr="00AD420D">
              <w:rPr>
                <w:sz w:val="22"/>
                <w:szCs w:val="22"/>
              </w:rPr>
              <w:t>Наименование показателя</w:t>
            </w:r>
          </w:p>
        </w:tc>
        <w:tc>
          <w:tcPr>
            <w:tcW w:w="1203" w:type="dxa"/>
            <w:tcBorders>
              <w:top w:val="single" w:sz="4" w:space="0" w:color="auto"/>
              <w:left w:val="single" w:sz="4" w:space="0" w:color="auto"/>
              <w:bottom w:val="single" w:sz="4" w:space="0" w:color="auto"/>
              <w:right w:val="single" w:sz="4" w:space="0" w:color="auto"/>
            </w:tcBorders>
          </w:tcPr>
          <w:p w14:paraId="19826C1D" w14:textId="06FF3327" w:rsidR="006E559F" w:rsidRPr="00AD420D" w:rsidRDefault="00A644F7" w:rsidP="009B5615">
            <w:pPr>
              <w:ind w:firstLine="49"/>
              <w:jc w:val="center"/>
              <w:rPr>
                <w:sz w:val="22"/>
                <w:szCs w:val="22"/>
              </w:rPr>
            </w:pPr>
            <w:r w:rsidRPr="00AD420D">
              <w:rPr>
                <w:sz w:val="22"/>
                <w:szCs w:val="22"/>
              </w:rPr>
              <w:t>9 месяцев</w:t>
            </w:r>
            <w:r w:rsidR="006E559F" w:rsidRPr="00AD420D">
              <w:rPr>
                <w:sz w:val="22"/>
                <w:szCs w:val="22"/>
              </w:rPr>
              <w:t xml:space="preserve"> 2022</w:t>
            </w:r>
            <w:r w:rsidRPr="00AD420D">
              <w:rPr>
                <w:sz w:val="22"/>
                <w:szCs w:val="22"/>
              </w:rPr>
              <w:t xml:space="preserve"> года</w:t>
            </w:r>
          </w:p>
        </w:tc>
        <w:tc>
          <w:tcPr>
            <w:tcW w:w="1203" w:type="dxa"/>
            <w:tcBorders>
              <w:top w:val="single" w:sz="4" w:space="0" w:color="auto"/>
              <w:left w:val="single" w:sz="4" w:space="0" w:color="auto"/>
              <w:bottom w:val="single" w:sz="4" w:space="0" w:color="auto"/>
              <w:right w:val="single" w:sz="4" w:space="0" w:color="auto"/>
            </w:tcBorders>
          </w:tcPr>
          <w:p w14:paraId="59E331B9" w14:textId="77777777" w:rsidR="00A644F7" w:rsidRPr="00AD420D" w:rsidRDefault="00A644F7" w:rsidP="009B5615">
            <w:pPr>
              <w:ind w:firstLine="49"/>
              <w:jc w:val="center"/>
              <w:rPr>
                <w:sz w:val="22"/>
                <w:szCs w:val="22"/>
              </w:rPr>
            </w:pPr>
            <w:r w:rsidRPr="00AD420D">
              <w:rPr>
                <w:sz w:val="22"/>
                <w:szCs w:val="22"/>
              </w:rPr>
              <w:t xml:space="preserve">9 месяцев </w:t>
            </w:r>
          </w:p>
          <w:p w14:paraId="3B7A5D84" w14:textId="3434B549" w:rsidR="006E559F" w:rsidRPr="00AD420D" w:rsidRDefault="006E559F" w:rsidP="009B5615">
            <w:pPr>
              <w:ind w:firstLine="49"/>
              <w:jc w:val="center"/>
              <w:rPr>
                <w:sz w:val="22"/>
                <w:szCs w:val="22"/>
              </w:rPr>
            </w:pPr>
            <w:r w:rsidRPr="00AD420D">
              <w:rPr>
                <w:sz w:val="22"/>
                <w:szCs w:val="22"/>
              </w:rPr>
              <w:t xml:space="preserve"> 2023</w:t>
            </w:r>
            <w:r w:rsidR="00A644F7" w:rsidRPr="00AD420D">
              <w:rPr>
                <w:sz w:val="22"/>
                <w:szCs w:val="22"/>
              </w:rPr>
              <w:t xml:space="preserve"> года</w:t>
            </w:r>
          </w:p>
        </w:tc>
        <w:tc>
          <w:tcPr>
            <w:tcW w:w="1138" w:type="dxa"/>
            <w:tcBorders>
              <w:top w:val="single" w:sz="4" w:space="0" w:color="auto"/>
              <w:left w:val="single" w:sz="4" w:space="0" w:color="auto"/>
              <w:bottom w:val="single" w:sz="4" w:space="0" w:color="auto"/>
              <w:right w:val="single" w:sz="4" w:space="0" w:color="auto"/>
            </w:tcBorders>
          </w:tcPr>
          <w:p w14:paraId="606267A5" w14:textId="77777777" w:rsidR="006E559F" w:rsidRPr="00AD420D" w:rsidRDefault="006E559F" w:rsidP="009B5615">
            <w:pPr>
              <w:jc w:val="center"/>
              <w:rPr>
                <w:sz w:val="22"/>
                <w:szCs w:val="22"/>
              </w:rPr>
            </w:pPr>
            <w:r w:rsidRPr="00AD420D">
              <w:rPr>
                <w:sz w:val="22"/>
                <w:szCs w:val="22"/>
              </w:rPr>
              <w:t>Темп роста, %</w:t>
            </w:r>
          </w:p>
        </w:tc>
      </w:tr>
      <w:tr w:rsidR="00D42BE6" w:rsidRPr="00AD420D" w14:paraId="1A43DF96" w14:textId="77777777" w:rsidTr="006256E8">
        <w:trPr>
          <w:trHeight w:val="231"/>
        </w:trPr>
        <w:tc>
          <w:tcPr>
            <w:tcW w:w="5954" w:type="dxa"/>
            <w:tcBorders>
              <w:top w:val="single" w:sz="4" w:space="0" w:color="auto"/>
              <w:left w:val="single" w:sz="4" w:space="0" w:color="auto"/>
              <w:bottom w:val="single" w:sz="4" w:space="0" w:color="auto"/>
              <w:right w:val="single" w:sz="4" w:space="0" w:color="auto"/>
            </w:tcBorders>
          </w:tcPr>
          <w:p w14:paraId="38D9E5DA" w14:textId="77777777" w:rsidR="006E559F" w:rsidRPr="00AD420D" w:rsidRDefault="006E559F" w:rsidP="009B5615">
            <w:pPr>
              <w:ind w:firstLine="36"/>
              <w:rPr>
                <w:sz w:val="22"/>
                <w:szCs w:val="22"/>
              </w:rPr>
            </w:pPr>
            <w:r w:rsidRPr="00AD420D">
              <w:rPr>
                <w:sz w:val="22"/>
                <w:szCs w:val="22"/>
              </w:rPr>
              <w:t>Численность постоянного населения, человек</w:t>
            </w:r>
          </w:p>
        </w:tc>
        <w:tc>
          <w:tcPr>
            <w:tcW w:w="1203" w:type="dxa"/>
            <w:tcBorders>
              <w:top w:val="single" w:sz="4" w:space="0" w:color="auto"/>
              <w:left w:val="single" w:sz="4" w:space="0" w:color="auto"/>
              <w:bottom w:val="single" w:sz="4" w:space="0" w:color="auto"/>
              <w:right w:val="single" w:sz="4" w:space="0" w:color="auto"/>
            </w:tcBorders>
          </w:tcPr>
          <w:p w14:paraId="1A53C10D" w14:textId="56D774B6" w:rsidR="006E559F" w:rsidRPr="00AD420D" w:rsidRDefault="00A644F7" w:rsidP="009B5615">
            <w:pPr>
              <w:ind w:firstLine="49"/>
              <w:jc w:val="center"/>
              <w:rPr>
                <w:sz w:val="22"/>
                <w:szCs w:val="22"/>
              </w:rPr>
            </w:pPr>
            <w:r w:rsidRPr="00AD420D">
              <w:rPr>
                <w:sz w:val="22"/>
                <w:szCs w:val="22"/>
              </w:rPr>
              <w:t>18975</w:t>
            </w:r>
          </w:p>
        </w:tc>
        <w:tc>
          <w:tcPr>
            <w:tcW w:w="1203" w:type="dxa"/>
            <w:tcBorders>
              <w:top w:val="single" w:sz="4" w:space="0" w:color="auto"/>
              <w:left w:val="single" w:sz="4" w:space="0" w:color="auto"/>
              <w:bottom w:val="single" w:sz="4" w:space="0" w:color="auto"/>
              <w:right w:val="single" w:sz="4" w:space="0" w:color="auto"/>
            </w:tcBorders>
          </w:tcPr>
          <w:p w14:paraId="1A21D5EF" w14:textId="083C884D" w:rsidR="006E559F" w:rsidRPr="00AD420D" w:rsidRDefault="00A644F7" w:rsidP="009B5615">
            <w:pPr>
              <w:ind w:firstLine="49"/>
              <w:jc w:val="center"/>
              <w:rPr>
                <w:sz w:val="22"/>
                <w:szCs w:val="22"/>
              </w:rPr>
            </w:pPr>
            <w:r w:rsidRPr="00AD420D">
              <w:rPr>
                <w:sz w:val="22"/>
                <w:szCs w:val="22"/>
              </w:rPr>
              <w:t>18032</w:t>
            </w:r>
          </w:p>
        </w:tc>
        <w:tc>
          <w:tcPr>
            <w:tcW w:w="1138" w:type="dxa"/>
            <w:tcBorders>
              <w:top w:val="single" w:sz="4" w:space="0" w:color="auto"/>
              <w:left w:val="single" w:sz="4" w:space="0" w:color="auto"/>
              <w:bottom w:val="single" w:sz="4" w:space="0" w:color="auto"/>
              <w:right w:val="single" w:sz="4" w:space="0" w:color="auto"/>
            </w:tcBorders>
          </w:tcPr>
          <w:p w14:paraId="1F18ECDF" w14:textId="0CEE4ED9" w:rsidR="006E559F" w:rsidRPr="00AD420D" w:rsidRDefault="00D42BE6" w:rsidP="009B5615">
            <w:pPr>
              <w:jc w:val="center"/>
              <w:rPr>
                <w:sz w:val="22"/>
                <w:szCs w:val="22"/>
              </w:rPr>
            </w:pPr>
            <w:r w:rsidRPr="00AD420D">
              <w:rPr>
                <w:sz w:val="22"/>
                <w:szCs w:val="22"/>
              </w:rPr>
              <w:t>95</w:t>
            </w:r>
          </w:p>
        </w:tc>
      </w:tr>
      <w:tr w:rsidR="00D42BE6" w:rsidRPr="00AD420D" w14:paraId="7BC0CC5D" w14:textId="77777777" w:rsidTr="006256E8">
        <w:trPr>
          <w:trHeight w:val="197"/>
        </w:trPr>
        <w:tc>
          <w:tcPr>
            <w:tcW w:w="5954" w:type="dxa"/>
            <w:tcBorders>
              <w:top w:val="single" w:sz="4" w:space="0" w:color="auto"/>
              <w:left w:val="single" w:sz="4" w:space="0" w:color="auto"/>
              <w:bottom w:val="single" w:sz="4" w:space="0" w:color="auto"/>
              <w:right w:val="single" w:sz="4" w:space="0" w:color="auto"/>
            </w:tcBorders>
          </w:tcPr>
          <w:p w14:paraId="38E5364A" w14:textId="77777777" w:rsidR="006E559F" w:rsidRPr="00AD420D" w:rsidRDefault="006E559F" w:rsidP="009B5615">
            <w:pPr>
              <w:ind w:firstLine="36"/>
              <w:rPr>
                <w:sz w:val="22"/>
                <w:szCs w:val="22"/>
              </w:rPr>
            </w:pPr>
            <w:r w:rsidRPr="00AD420D">
              <w:rPr>
                <w:sz w:val="22"/>
                <w:szCs w:val="22"/>
              </w:rPr>
              <w:t>Количество родившихся, человек</w:t>
            </w:r>
          </w:p>
        </w:tc>
        <w:tc>
          <w:tcPr>
            <w:tcW w:w="1203" w:type="dxa"/>
            <w:tcBorders>
              <w:top w:val="single" w:sz="4" w:space="0" w:color="auto"/>
              <w:left w:val="single" w:sz="4" w:space="0" w:color="auto"/>
              <w:bottom w:val="single" w:sz="4" w:space="0" w:color="auto"/>
              <w:right w:val="single" w:sz="4" w:space="0" w:color="auto"/>
            </w:tcBorders>
          </w:tcPr>
          <w:p w14:paraId="4C608295" w14:textId="6398DEB9" w:rsidR="006E559F" w:rsidRPr="00AD420D" w:rsidRDefault="006256E8" w:rsidP="009B5615">
            <w:pPr>
              <w:ind w:firstLine="49"/>
              <w:jc w:val="center"/>
              <w:rPr>
                <w:sz w:val="22"/>
                <w:szCs w:val="22"/>
              </w:rPr>
            </w:pPr>
            <w:r w:rsidRPr="00AD420D">
              <w:rPr>
                <w:sz w:val="22"/>
                <w:szCs w:val="22"/>
              </w:rPr>
              <w:t>108</w:t>
            </w:r>
          </w:p>
        </w:tc>
        <w:tc>
          <w:tcPr>
            <w:tcW w:w="1203" w:type="dxa"/>
            <w:tcBorders>
              <w:top w:val="single" w:sz="4" w:space="0" w:color="auto"/>
              <w:left w:val="single" w:sz="4" w:space="0" w:color="auto"/>
              <w:bottom w:val="single" w:sz="4" w:space="0" w:color="auto"/>
              <w:right w:val="single" w:sz="4" w:space="0" w:color="auto"/>
            </w:tcBorders>
          </w:tcPr>
          <w:p w14:paraId="2D7E75D5" w14:textId="328130E4" w:rsidR="006E559F" w:rsidRPr="00AD420D" w:rsidRDefault="006256E8" w:rsidP="009B5615">
            <w:pPr>
              <w:ind w:firstLine="49"/>
              <w:jc w:val="center"/>
              <w:rPr>
                <w:sz w:val="22"/>
                <w:szCs w:val="22"/>
              </w:rPr>
            </w:pPr>
            <w:r w:rsidRPr="00AD420D">
              <w:rPr>
                <w:sz w:val="22"/>
                <w:szCs w:val="22"/>
              </w:rPr>
              <w:t>99</w:t>
            </w:r>
          </w:p>
        </w:tc>
        <w:tc>
          <w:tcPr>
            <w:tcW w:w="1138" w:type="dxa"/>
            <w:tcBorders>
              <w:top w:val="single" w:sz="4" w:space="0" w:color="auto"/>
              <w:left w:val="single" w:sz="4" w:space="0" w:color="auto"/>
              <w:bottom w:val="single" w:sz="4" w:space="0" w:color="auto"/>
              <w:right w:val="single" w:sz="4" w:space="0" w:color="auto"/>
            </w:tcBorders>
          </w:tcPr>
          <w:p w14:paraId="677B2ED7" w14:textId="7CC8D8DD" w:rsidR="006E559F" w:rsidRPr="00AD420D" w:rsidRDefault="00D42BE6" w:rsidP="009B5615">
            <w:pPr>
              <w:jc w:val="center"/>
              <w:rPr>
                <w:sz w:val="22"/>
                <w:szCs w:val="22"/>
              </w:rPr>
            </w:pPr>
            <w:r w:rsidRPr="00AD420D">
              <w:rPr>
                <w:sz w:val="22"/>
                <w:szCs w:val="22"/>
              </w:rPr>
              <w:t>92</w:t>
            </w:r>
          </w:p>
        </w:tc>
      </w:tr>
      <w:tr w:rsidR="00D42BE6" w:rsidRPr="00AD420D" w14:paraId="0D0483BB" w14:textId="77777777" w:rsidTr="006256E8">
        <w:trPr>
          <w:trHeight w:val="267"/>
        </w:trPr>
        <w:tc>
          <w:tcPr>
            <w:tcW w:w="5954" w:type="dxa"/>
            <w:tcBorders>
              <w:top w:val="single" w:sz="4" w:space="0" w:color="auto"/>
              <w:left w:val="single" w:sz="4" w:space="0" w:color="auto"/>
              <w:bottom w:val="single" w:sz="4" w:space="0" w:color="auto"/>
              <w:right w:val="single" w:sz="4" w:space="0" w:color="auto"/>
            </w:tcBorders>
          </w:tcPr>
          <w:p w14:paraId="2E6CF8F5" w14:textId="77777777" w:rsidR="006E559F" w:rsidRPr="00AD420D" w:rsidRDefault="006E559F" w:rsidP="009B5615">
            <w:pPr>
              <w:ind w:firstLine="36"/>
              <w:rPr>
                <w:sz w:val="22"/>
                <w:szCs w:val="22"/>
              </w:rPr>
            </w:pPr>
            <w:r w:rsidRPr="00AD420D">
              <w:rPr>
                <w:sz w:val="22"/>
                <w:szCs w:val="22"/>
              </w:rPr>
              <w:t>Коэффициент рождаемости на 1000 населения</w:t>
            </w:r>
          </w:p>
        </w:tc>
        <w:tc>
          <w:tcPr>
            <w:tcW w:w="1203" w:type="dxa"/>
            <w:tcBorders>
              <w:top w:val="single" w:sz="4" w:space="0" w:color="auto"/>
              <w:left w:val="single" w:sz="4" w:space="0" w:color="auto"/>
              <w:bottom w:val="single" w:sz="4" w:space="0" w:color="auto"/>
              <w:right w:val="single" w:sz="4" w:space="0" w:color="auto"/>
            </w:tcBorders>
          </w:tcPr>
          <w:p w14:paraId="25979B82" w14:textId="04180E0E" w:rsidR="006E559F" w:rsidRPr="00AD420D" w:rsidRDefault="006E559F" w:rsidP="009B5615">
            <w:pPr>
              <w:ind w:firstLine="49"/>
              <w:jc w:val="center"/>
              <w:rPr>
                <w:sz w:val="22"/>
                <w:szCs w:val="22"/>
              </w:rPr>
            </w:pPr>
            <w:r w:rsidRPr="00AD420D">
              <w:rPr>
                <w:sz w:val="22"/>
                <w:szCs w:val="22"/>
              </w:rPr>
              <w:t>5,</w:t>
            </w:r>
            <w:r w:rsidR="006256E8" w:rsidRPr="00AD420D">
              <w:rPr>
                <w:sz w:val="22"/>
                <w:szCs w:val="22"/>
              </w:rPr>
              <w:t>7</w:t>
            </w:r>
          </w:p>
        </w:tc>
        <w:tc>
          <w:tcPr>
            <w:tcW w:w="1203" w:type="dxa"/>
            <w:tcBorders>
              <w:top w:val="single" w:sz="4" w:space="0" w:color="auto"/>
              <w:left w:val="single" w:sz="4" w:space="0" w:color="auto"/>
              <w:bottom w:val="single" w:sz="4" w:space="0" w:color="auto"/>
              <w:right w:val="single" w:sz="4" w:space="0" w:color="auto"/>
            </w:tcBorders>
          </w:tcPr>
          <w:p w14:paraId="44358F29" w14:textId="48790CB8" w:rsidR="006E559F" w:rsidRPr="00AD420D" w:rsidRDefault="006256E8" w:rsidP="009B5615">
            <w:pPr>
              <w:ind w:firstLine="49"/>
              <w:jc w:val="center"/>
              <w:rPr>
                <w:sz w:val="22"/>
                <w:szCs w:val="22"/>
              </w:rPr>
            </w:pPr>
            <w:r w:rsidRPr="00AD420D">
              <w:rPr>
                <w:sz w:val="22"/>
                <w:szCs w:val="22"/>
              </w:rPr>
              <w:t>5,5</w:t>
            </w:r>
          </w:p>
        </w:tc>
        <w:tc>
          <w:tcPr>
            <w:tcW w:w="1138" w:type="dxa"/>
            <w:tcBorders>
              <w:top w:val="single" w:sz="4" w:space="0" w:color="auto"/>
              <w:left w:val="single" w:sz="4" w:space="0" w:color="auto"/>
              <w:bottom w:val="single" w:sz="4" w:space="0" w:color="auto"/>
              <w:right w:val="single" w:sz="4" w:space="0" w:color="auto"/>
            </w:tcBorders>
          </w:tcPr>
          <w:p w14:paraId="55C1F5EE" w14:textId="3797F5F5" w:rsidR="006E559F" w:rsidRPr="00AD420D" w:rsidRDefault="00D42BE6" w:rsidP="009B5615">
            <w:pPr>
              <w:jc w:val="center"/>
              <w:rPr>
                <w:sz w:val="22"/>
                <w:szCs w:val="22"/>
              </w:rPr>
            </w:pPr>
            <w:r w:rsidRPr="00AD420D">
              <w:rPr>
                <w:sz w:val="22"/>
                <w:szCs w:val="22"/>
              </w:rPr>
              <w:t>96,5</w:t>
            </w:r>
          </w:p>
        </w:tc>
      </w:tr>
      <w:tr w:rsidR="00D42BE6" w:rsidRPr="00AD420D" w14:paraId="751A3877" w14:textId="77777777" w:rsidTr="006256E8">
        <w:trPr>
          <w:trHeight w:val="296"/>
        </w:trPr>
        <w:tc>
          <w:tcPr>
            <w:tcW w:w="5954" w:type="dxa"/>
            <w:tcBorders>
              <w:top w:val="single" w:sz="4" w:space="0" w:color="auto"/>
              <w:left w:val="single" w:sz="4" w:space="0" w:color="auto"/>
              <w:bottom w:val="single" w:sz="4" w:space="0" w:color="auto"/>
              <w:right w:val="single" w:sz="4" w:space="0" w:color="auto"/>
            </w:tcBorders>
          </w:tcPr>
          <w:p w14:paraId="013E4F5D" w14:textId="77777777" w:rsidR="006E559F" w:rsidRPr="00AD420D" w:rsidRDefault="006E559F" w:rsidP="009B5615">
            <w:pPr>
              <w:ind w:firstLine="36"/>
              <w:rPr>
                <w:sz w:val="22"/>
                <w:szCs w:val="22"/>
              </w:rPr>
            </w:pPr>
            <w:r w:rsidRPr="00AD420D">
              <w:rPr>
                <w:sz w:val="22"/>
                <w:szCs w:val="22"/>
              </w:rPr>
              <w:t>Количество умерших, человек</w:t>
            </w:r>
          </w:p>
        </w:tc>
        <w:tc>
          <w:tcPr>
            <w:tcW w:w="1203" w:type="dxa"/>
            <w:tcBorders>
              <w:top w:val="single" w:sz="4" w:space="0" w:color="auto"/>
              <w:left w:val="single" w:sz="4" w:space="0" w:color="auto"/>
              <w:bottom w:val="single" w:sz="4" w:space="0" w:color="auto"/>
              <w:right w:val="single" w:sz="4" w:space="0" w:color="auto"/>
            </w:tcBorders>
          </w:tcPr>
          <w:p w14:paraId="4E775FA0" w14:textId="5AEEB280" w:rsidR="006E559F" w:rsidRPr="00AD420D" w:rsidRDefault="006256E8" w:rsidP="009B5615">
            <w:pPr>
              <w:ind w:firstLine="49"/>
              <w:jc w:val="center"/>
              <w:rPr>
                <w:sz w:val="22"/>
                <w:szCs w:val="22"/>
              </w:rPr>
            </w:pPr>
            <w:r w:rsidRPr="00AD420D">
              <w:rPr>
                <w:sz w:val="22"/>
                <w:szCs w:val="22"/>
              </w:rPr>
              <w:t>187</w:t>
            </w:r>
          </w:p>
        </w:tc>
        <w:tc>
          <w:tcPr>
            <w:tcW w:w="1203" w:type="dxa"/>
            <w:tcBorders>
              <w:top w:val="single" w:sz="4" w:space="0" w:color="auto"/>
              <w:left w:val="single" w:sz="4" w:space="0" w:color="auto"/>
              <w:bottom w:val="single" w:sz="4" w:space="0" w:color="auto"/>
              <w:right w:val="single" w:sz="4" w:space="0" w:color="auto"/>
            </w:tcBorders>
          </w:tcPr>
          <w:p w14:paraId="549C69D9" w14:textId="05D02C5F" w:rsidR="006E559F" w:rsidRPr="00AD420D" w:rsidRDefault="006256E8" w:rsidP="009B5615">
            <w:pPr>
              <w:ind w:firstLine="49"/>
              <w:jc w:val="center"/>
              <w:rPr>
                <w:sz w:val="22"/>
                <w:szCs w:val="22"/>
              </w:rPr>
            </w:pPr>
            <w:r w:rsidRPr="00AD420D">
              <w:rPr>
                <w:sz w:val="22"/>
                <w:szCs w:val="22"/>
              </w:rPr>
              <w:t>187</w:t>
            </w:r>
          </w:p>
        </w:tc>
        <w:tc>
          <w:tcPr>
            <w:tcW w:w="1138" w:type="dxa"/>
            <w:tcBorders>
              <w:top w:val="single" w:sz="4" w:space="0" w:color="auto"/>
              <w:left w:val="single" w:sz="4" w:space="0" w:color="auto"/>
              <w:bottom w:val="single" w:sz="4" w:space="0" w:color="auto"/>
              <w:right w:val="single" w:sz="4" w:space="0" w:color="auto"/>
            </w:tcBorders>
          </w:tcPr>
          <w:p w14:paraId="0F957E48" w14:textId="6F2026F1" w:rsidR="006E559F" w:rsidRPr="00AD420D" w:rsidRDefault="00D42BE6" w:rsidP="009B5615">
            <w:pPr>
              <w:jc w:val="center"/>
              <w:rPr>
                <w:sz w:val="22"/>
                <w:szCs w:val="22"/>
              </w:rPr>
            </w:pPr>
            <w:r w:rsidRPr="00AD420D">
              <w:rPr>
                <w:sz w:val="22"/>
                <w:szCs w:val="22"/>
              </w:rPr>
              <w:t>100</w:t>
            </w:r>
          </w:p>
        </w:tc>
      </w:tr>
      <w:tr w:rsidR="00D42BE6" w:rsidRPr="00AD420D" w14:paraId="0A3AE921" w14:textId="77777777" w:rsidTr="006256E8">
        <w:trPr>
          <w:trHeight w:val="247"/>
        </w:trPr>
        <w:tc>
          <w:tcPr>
            <w:tcW w:w="5954" w:type="dxa"/>
            <w:tcBorders>
              <w:top w:val="single" w:sz="4" w:space="0" w:color="auto"/>
              <w:left w:val="single" w:sz="4" w:space="0" w:color="auto"/>
              <w:bottom w:val="single" w:sz="4" w:space="0" w:color="auto"/>
              <w:right w:val="single" w:sz="4" w:space="0" w:color="auto"/>
            </w:tcBorders>
          </w:tcPr>
          <w:p w14:paraId="09F522CC" w14:textId="77777777" w:rsidR="006E559F" w:rsidRPr="00AD420D" w:rsidRDefault="006E559F" w:rsidP="009B5615">
            <w:pPr>
              <w:ind w:firstLine="36"/>
              <w:rPr>
                <w:sz w:val="22"/>
                <w:szCs w:val="22"/>
              </w:rPr>
            </w:pPr>
            <w:r w:rsidRPr="00AD420D">
              <w:rPr>
                <w:sz w:val="22"/>
                <w:szCs w:val="22"/>
              </w:rPr>
              <w:t>Коэффициент смертности, число умерших на 1000 населения</w:t>
            </w:r>
          </w:p>
        </w:tc>
        <w:tc>
          <w:tcPr>
            <w:tcW w:w="1203" w:type="dxa"/>
            <w:tcBorders>
              <w:top w:val="single" w:sz="4" w:space="0" w:color="auto"/>
              <w:left w:val="single" w:sz="4" w:space="0" w:color="auto"/>
              <w:bottom w:val="single" w:sz="4" w:space="0" w:color="auto"/>
              <w:right w:val="single" w:sz="4" w:space="0" w:color="auto"/>
            </w:tcBorders>
          </w:tcPr>
          <w:p w14:paraId="1C449F70" w14:textId="5BC3382A" w:rsidR="006E559F" w:rsidRPr="00AD420D" w:rsidRDefault="006256E8" w:rsidP="009B5615">
            <w:pPr>
              <w:ind w:firstLine="49"/>
              <w:jc w:val="center"/>
              <w:rPr>
                <w:sz w:val="22"/>
                <w:szCs w:val="22"/>
              </w:rPr>
            </w:pPr>
            <w:r w:rsidRPr="00AD420D">
              <w:rPr>
                <w:sz w:val="22"/>
                <w:szCs w:val="22"/>
              </w:rPr>
              <w:t>9,9</w:t>
            </w:r>
          </w:p>
        </w:tc>
        <w:tc>
          <w:tcPr>
            <w:tcW w:w="1203" w:type="dxa"/>
            <w:tcBorders>
              <w:top w:val="single" w:sz="4" w:space="0" w:color="auto"/>
              <w:left w:val="single" w:sz="4" w:space="0" w:color="auto"/>
              <w:bottom w:val="single" w:sz="4" w:space="0" w:color="auto"/>
              <w:right w:val="single" w:sz="4" w:space="0" w:color="auto"/>
            </w:tcBorders>
          </w:tcPr>
          <w:p w14:paraId="0FA54F6D" w14:textId="2592AE1F" w:rsidR="006E559F" w:rsidRPr="00AD420D" w:rsidRDefault="006256E8" w:rsidP="009B5615">
            <w:pPr>
              <w:ind w:firstLine="49"/>
              <w:jc w:val="center"/>
              <w:rPr>
                <w:sz w:val="22"/>
                <w:szCs w:val="22"/>
              </w:rPr>
            </w:pPr>
            <w:r w:rsidRPr="00AD420D">
              <w:rPr>
                <w:sz w:val="22"/>
                <w:szCs w:val="22"/>
              </w:rPr>
              <w:t>10,4</w:t>
            </w:r>
          </w:p>
        </w:tc>
        <w:tc>
          <w:tcPr>
            <w:tcW w:w="1138" w:type="dxa"/>
            <w:tcBorders>
              <w:top w:val="single" w:sz="4" w:space="0" w:color="auto"/>
              <w:left w:val="single" w:sz="4" w:space="0" w:color="auto"/>
              <w:bottom w:val="single" w:sz="4" w:space="0" w:color="auto"/>
              <w:right w:val="single" w:sz="4" w:space="0" w:color="auto"/>
            </w:tcBorders>
          </w:tcPr>
          <w:p w14:paraId="53E4C3DD" w14:textId="044494A6" w:rsidR="006E559F" w:rsidRPr="00AD420D" w:rsidRDefault="00D42BE6" w:rsidP="009B5615">
            <w:pPr>
              <w:jc w:val="center"/>
              <w:rPr>
                <w:sz w:val="22"/>
                <w:szCs w:val="22"/>
              </w:rPr>
            </w:pPr>
            <w:r w:rsidRPr="00AD420D">
              <w:rPr>
                <w:sz w:val="22"/>
                <w:szCs w:val="22"/>
              </w:rPr>
              <w:t>105</w:t>
            </w:r>
          </w:p>
        </w:tc>
      </w:tr>
      <w:tr w:rsidR="00D42BE6" w:rsidRPr="00AD420D" w14:paraId="1048C60A" w14:textId="77777777" w:rsidTr="006256E8">
        <w:trPr>
          <w:trHeight w:val="280"/>
        </w:trPr>
        <w:tc>
          <w:tcPr>
            <w:tcW w:w="5954" w:type="dxa"/>
            <w:tcBorders>
              <w:top w:val="single" w:sz="4" w:space="0" w:color="auto"/>
              <w:left w:val="single" w:sz="4" w:space="0" w:color="auto"/>
              <w:bottom w:val="single" w:sz="4" w:space="0" w:color="auto"/>
              <w:right w:val="single" w:sz="4" w:space="0" w:color="auto"/>
            </w:tcBorders>
          </w:tcPr>
          <w:p w14:paraId="110E436D" w14:textId="77777777" w:rsidR="006E559F" w:rsidRPr="00AD420D" w:rsidRDefault="006E559F" w:rsidP="009B5615">
            <w:pPr>
              <w:ind w:firstLine="36"/>
              <w:rPr>
                <w:sz w:val="22"/>
                <w:szCs w:val="22"/>
              </w:rPr>
            </w:pPr>
            <w:r w:rsidRPr="00AD420D">
              <w:rPr>
                <w:sz w:val="22"/>
                <w:szCs w:val="22"/>
              </w:rPr>
              <w:t>Естественный прирост (убыль) населения, человек</w:t>
            </w:r>
          </w:p>
        </w:tc>
        <w:tc>
          <w:tcPr>
            <w:tcW w:w="1203" w:type="dxa"/>
            <w:tcBorders>
              <w:top w:val="single" w:sz="4" w:space="0" w:color="auto"/>
              <w:left w:val="single" w:sz="4" w:space="0" w:color="auto"/>
              <w:bottom w:val="single" w:sz="4" w:space="0" w:color="auto"/>
              <w:right w:val="single" w:sz="4" w:space="0" w:color="auto"/>
            </w:tcBorders>
          </w:tcPr>
          <w:p w14:paraId="6B3D550E" w14:textId="1DC30A3B" w:rsidR="006E559F" w:rsidRPr="00AD420D" w:rsidRDefault="00A644F7" w:rsidP="009B5615">
            <w:pPr>
              <w:ind w:firstLine="49"/>
              <w:jc w:val="center"/>
              <w:rPr>
                <w:sz w:val="22"/>
                <w:szCs w:val="22"/>
              </w:rPr>
            </w:pPr>
            <w:r w:rsidRPr="00AD420D">
              <w:rPr>
                <w:sz w:val="22"/>
                <w:szCs w:val="22"/>
              </w:rPr>
              <w:t>-</w:t>
            </w:r>
            <w:r w:rsidR="00632BE5" w:rsidRPr="00AD420D">
              <w:rPr>
                <w:sz w:val="22"/>
                <w:szCs w:val="22"/>
              </w:rPr>
              <w:t>79</w:t>
            </w:r>
          </w:p>
        </w:tc>
        <w:tc>
          <w:tcPr>
            <w:tcW w:w="1203" w:type="dxa"/>
            <w:tcBorders>
              <w:top w:val="single" w:sz="4" w:space="0" w:color="auto"/>
              <w:left w:val="single" w:sz="4" w:space="0" w:color="auto"/>
              <w:bottom w:val="single" w:sz="4" w:space="0" w:color="auto"/>
              <w:right w:val="single" w:sz="4" w:space="0" w:color="auto"/>
            </w:tcBorders>
          </w:tcPr>
          <w:p w14:paraId="2AF4FD96" w14:textId="7F7D28E0" w:rsidR="006E559F" w:rsidRPr="00AD420D" w:rsidRDefault="00632BE5" w:rsidP="009B5615">
            <w:pPr>
              <w:ind w:firstLine="49"/>
              <w:jc w:val="center"/>
              <w:rPr>
                <w:sz w:val="22"/>
                <w:szCs w:val="22"/>
              </w:rPr>
            </w:pPr>
            <w:r w:rsidRPr="00AD420D">
              <w:rPr>
                <w:sz w:val="22"/>
                <w:szCs w:val="22"/>
              </w:rPr>
              <w:t>-88</w:t>
            </w:r>
          </w:p>
        </w:tc>
        <w:tc>
          <w:tcPr>
            <w:tcW w:w="1138" w:type="dxa"/>
            <w:tcBorders>
              <w:top w:val="single" w:sz="4" w:space="0" w:color="auto"/>
              <w:left w:val="single" w:sz="4" w:space="0" w:color="auto"/>
              <w:bottom w:val="single" w:sz="4" w:space="0" w:color="auto"/>
              <w:right w:val="single" w:sz="4" w:space="0" w:color="auto"/>
            </w:tcBorders>
          </w:tcPr>
          <w:p w14:paraId="13B134F1" w14:textId="5D436DBE" w:rsidR="006E559F" w:rsidRPr="00AD420D" w:rsidRDefault="00D42BE6" w:rsidP="009B5615">
            <w:pPr>
              <w:jc w:val="center"/>
              <w:rPr>
                <w:sz w:val="22"/>
                <w:szCs w:val="22"/>
              </w:rPr>
            </w:pPr>
            <w:r w:rsidRPr="00AD420D">
              <w:rPr>
                <w:sz w:val="22"/>
                <w:szCs w:val="22"/>
              </w:rPr>
              <w:t>111</w:t>
            </w:r>
          </w:p>
        </w:tc>
      </w:tr>
      <w:tr w:rsidR="00D42BE6" w:rsidRPr="00AD420D" w14:paraId="5A0C043F" w14:textId="77777777" w:rsidTr="006256E8">
        <w:trPr>
          <w:trHeight w:val="204"/>
        </w:trPr>
        <w:tc>
          <w:tcPr>
            <w:tcW w:w="5954" w:type="dxa"/>
            <w:tcBorders>
              <w:top w:val="single" w:sz="4" w:space="0" w:color="auto"/>
              <w:left w:val="single" w:sz="4" w:space="0" w:color="auto"/>
              <w:bottom w:val="single" w:sz="4" w:space="0" w:color="auto"/>
              <w:right w:val="single" w:sz="4" w:space="0" w:color="auto"/>
            </w:tcBorders>
          </w:tcPr>
          <w:p w14:paraId="52E221DB" w14:textId="77777777" w:rsidR="006E559F" w:rsidRPr="00AD420D" w:rsidRDefault="006E559F" w:rsidP="009B5615">
            <w:pPr>
              <w:ind w:firstLine="36"/>
              <w:rPr>
                <w:sz w:val="22"/>
                <w:szCs w:val="22"/>
              </w:rPr>
            </w:pPr>
            <w:r w:rsidRPr="00AD420D">
              <w:rPr>
                <w:sz w:val="22"/>
                <w:szCs w:val="22"/>
              </w:rPr>
              <w:t>Число прибывших, человек</w:t>
            </w:r>
          </w:p>
        </w:tc>
        <w:tc>
          <w:tcPr>
            <w:tcW w:w="1203" w:type="dxa"/>
            <w:tcBorders>
              <w:top w:val="single" w:sz="4" w:space="0" w:color="auto"/>
              <w:left w:val="single" w:sz="4" w:space="0" w:color="auto"/>
              <w:bottom w:val="single" w:sz="4" w:space="0" w:color="auto"/>
              <w:right w:val="single" w:sz="4" w:space="0" w:color="auto"/>
            </w:tcBorders>
          </w:tcPr>
          <w:p w14:paraId="4839BF8D" w14:textId="77777777" w:rsidR="006E559F" w:rsidRPr="00AD420D" w:rsidRDefault="006E559F" w:rsidP="009B5615">
            <w:pPr>
              <w:ind w:firstLine="49"/>
              <w:jc w:val="center"/>
              <w:rPr>
                <w:sz w:val="22"/>
                <w:szCs w:val="22"/>
              </w:rPr>
            </w:pPr>
            <w:r w:rsidRPr="00AD420D">
              <w:rPr>
                <w:sz w:val="22"/>
                <w:szCs w:val="22"/>
              </w:rPr>
              <w:t>401</w:t>
            </w:r>
          </w:p>
        </w:tc>
        <w:tc>
          <w:tcPr>
            <w:tcW w:w="1203" w:type="dxa"/>
            <w:tcBorders>
              <w:top w:val="single" w:sz="4" w:space="0" w:color="auto"/>
              <w:left w:val="single" w:sz="4" w:space="0" w:color="auto"/>
              <w:bottom w:val="single" w:sz="4" w:space="0" w:color="auto"/>
              <w:right w:val="single" w:sz="4" w:space="0" w:color="auto"/>
            </w:tcBorders>
          </w:tcPr>
          <w:p w14:paraId="6A765AC3" w14:textId="2D0D1039"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5984E32C" w14:textId="7ED5F35A" w:rsidR="006E559F" w:rsidRPr="00AD420D" w:rsidRDefault="00D42BE6" w:rsidP="009B5615">
            <w:pPr>
              <w:jc w:val="center"/>
              <w:rPr>
                <w:sz w:val="22"/>
                <w:szCs w:val="22"/>
              </w:rPr>
            </w:pPr>
            <w:r w:rsidRPr="00AD420D">
              <w:rPr>
                <w:sz w:val="22"/>
                <w:szCs w:val="22"/>
              </w:rPr>
              <w:t>-</w:t>
            </w:r>
          </w:p>
        </w:tc>
      </w:tr>
      <w:tr w:rsidR="00D42BE6" w:rsidRPr="00AD420D" w14:paraId="4DFB1C1A" w14:textId="77777777" w:rsidTr="006256E8">
        <w:trPr>
          <w:trHeight w:val="222"/>
        </w:trPr>
        <w:tc>
          <w:tcPr>
            <w:tcW w:w="5954" w:type="dxa"/>
            <w:tcBorders>
              <w:top w:val="single" w:sz="4" w:space="0" w:color="auto"/>
              <w:left w:val="single" w:sz="4" w:space="0" w:color="auto"/>
              <w:bottom w:val="single" w:sz="4" w:space="0" w:color="auto"/>
              <w:right w:val="single" w:sz="4" w:space="0" w:color="auto"/>
            </w:tcBorders>
          </w:tcPr>
          <w:p w14:paraId="1A0BC8FE" w14:textId="77777777" w:rsidR="006E559F" w:rsidRPr="00AD420D" w:rsidRDefault="006E559F" w:rsidP="009B5615">
            <w:pPr>
              <w:ind w:firstLine="36"/>
              <w:rPr>
                <w:sz w:val="22"/>
                <w:szCs w:val="22"/>
              </w:rPr>
            </w:pPr>
            <w:r w:rsidRPr="00AD420D">
              <w:rPr>
                <w:sz w:val="22"/>
                <w:szCs w:val="22"/>
              </w:rPr>
              <w:t>Число выбывших, человек</w:t>
            </w:r>
          </w:p>
        </w:tc>
        <w:tc>
          <w:tcPr>
            <w:tcW w:w="1203" w:type="dxa"/>
            <w:tcBorders>
              <w:top w:val="single" w:sz="4" w:space="0" w:color="auto"/>
              <w:left w:val="single" w:sz="4" w:space="0" w:color="auto"/>
              <w:bottom w:val="single" w:sz="4" w:space="0" w:color="auto"/>
              <w:right w:val="single" w:sz="4" w:space="0" w:color="auto"/>
            </w:tcBorders>
          </w:tcPr>
          <w:p w14:paraId="512A8586" w14:textId="77777777" w:rsidR="006E559F" w:rsidRPr="00AD420D" w:rsidRDefault="006E559F" w:rsidP="009B5615">
            <w:pPr>
              <w:ind w:firstLine="49"/>
              <w:jc w:val="center"/>
              <w:rPr>
                <w:sz w:val="22"/>
                <w:szCs w:val="22"/>
              </w:rPr>
            </w:pPr>
            <w:r w:rsidRPr="00AD420D">
              <w:rPr>
                <w:sz w:val="22"/>
                <w:szCs w:val="22"/>
              </w:rPr>
              <w:t>450</w:t>
            </w:r>
          </w:p>
        </w:tc>
        <w:tc>
          <w:tcPr>
            <w:tcW w:w="1203" w:type="dxa"/>
            <w:tcBorders>
              <w:top w:val="single" w:sz="4" w:space="0" w:color="auto"/>
              <w:left w:val="single" w:sz="4" w:space="0" w:color="auto"/>
              <w:bottom w:val="single" w:sz="4" w:space="0" w:color="auto"/>
              <w:right w:val="single" w:sz="4" w:space="0" w:color="auto"/>
            </w:tcBorders>
          </w:tcPr>
          <w:p w14:paraId="675149EF" w14:textId="69342E07"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348E3103" w14:textId="70E5C206" w:rsidR="006E559F" w:rsidRPr="00AD420D" w:rsidRDefault="00D42BE6" w:rsidP="009B5615">
            <w:pPr>
              <w:jc w:val="center"/>
              <w:rPr>
                <w:sz w:val="22"/>
                <w:szCs w:val="22"/>
              </w:rPr>
            </w:pPr>
            <w:r w:rsidRPr="00AD420D">
              <w:rPr>
                <w:sz w:val="22"/>
                <w:szCs w:val="22"/>
              </w:rPr>
              <w:t>-</w:t>
            </w:r>
          </w:p>
        </w:tc>
      </w:tr>
      <w:tr w:rsidR="00D42BE6" w:rsidRPr="00AD420D" w14:paraId="373A3293" w14:textId="77777777" w:rsidTr="006256E8">
        <w:trPr>
          <w:trHeight w:val="305"/>
        </w:trPr>
        <w:tc>
          <w:tcPr>
            <w:tcW w:w="5954" w:type="dxa"/>
            <w:tcBorders>
              <w:top w:val="single" w:sz="4" w:space="0" w:color="auto"/>
              <w:left w:val="single" w:sz="4" w:space="0" w:color="auto"/>
              <w:bottom w:val="single" w:sz="4" w:space="0" w:color="auto"/>
              <w:right w:val="single" w:sz="4" w:space="0" w:color="auto"/>
            </w:tcBorders>
          </w:tcPr>
          <w:p w14:paraId="3571ED62" w14:textId="77777777" w:rsidR="006E559F" w:rsidRPr="00AD420D" w:rsidRDefault="006E559F" w:rsidP="009B5615">
            <w:pPr>
              <w:ind w:firstLine="36"/>
              <w:rPr>
                <w:sz w:val="22"/>
                <w:szCs w:val="22"/>
              </w:rPr>
            </w:pPr>
            <w:r w:rsidRPr="00AD420D">
              <w:rPr>
                <w:sz w:val="22"/>
                <w:szCs w:val="22"/>
              </w:rPr>
              <w:t>Миграционный прирост населения, отток, человек</w:t>
            </w:r>
          </w:p>
        </w:tc>
        <w:tc>
          <w:tcPr>
            <w:tcW w:w="1203" w:type="dxa"/>
            <w:tcBorders>
              <w:top w:val="single" w:sz="4" w:space="0" w:color="auto"/>
              <w:left w:val="single" w:sz="4" w:space="0" w:color="auto"/>
              <w:bottom w:val="single" w:sz="4" w:space="0" w:color="auto"/>
              <w:right w:val="single" w:sz="4" w:space="0" w:color="auto"/>
            </w:tcBorders>
          </w:tcPr>
          <w:p w14:paraId="6EAC9D91" w14:textId="77777777" w:rsidR="006E559F" w:rsidRPr="00AD420D" w:rsidRDefault="006E559F" w:rsidP="009B5615">
            <w:pPr>
              <w:ind w:firstLine="49"/>
              <w:jc w:val="center"/>
              <w:rPr>
                <w:sz w:val="22"/>
                <w:szCs w:val="22"/>
              </w:rPr>
            </w:pPr>
            <w:r w:rsidRPr="00AD420D">
              <w:rPr>
                <w:sz w:val="22"/>
                <w:szCs w:val="22"/>
              </w:rPr>
              <w:t>-49</w:t>
            </w:r>
          </w:p>
        </w:tc>
        <w:tc>
          <w:tcPr>
            <w:tcW w:w="1203" w:type="dxa"/>
            <w:tcBorders>
              <w:top w:val="single" w:sz="4" w:space="0" w:color="auto"/>
              <w:left w:val="single" w:sz="4" w:space="0" w:color="auto"/>
              <w:bottom w:val="single" w:sz="4" w:space="0" w:color="auto"/>
              <w:right w:val="single" w:sz="4" w:space="0" w:color="auto"/>
            </w:tcBorders>
          </w:tcPr>
          <w:p w14:paraId="6F25C320" w14:textId="11D6A74A"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16BBA1C8" w14:textId="3951439C" w:rsidR="006E559F" w:rsidRPr="00AD420D" w:rsidRDefault="00D42BE6" w:rsidP="009B5615">
            <w:pPr>
              <w:jc w:val="center"/>
              <w:rPr>
                <w:sz w:val="22"/>
                <w:szCs w:val="22"/>
              </w:rPr>
            </w:pPr>
            <w:r w:rsidRPr="00AD420D">
              <w:rPr>
                <w:sz w:val="22"/>
                <w:szCs w:val="22"/>
              </w:rPr>
              <w:t>-</w:t>
            </w:r>
          </w:p>
        </w:tc>
      </w:tr>
    </w:tbl>
    <w:p w14:paraId="6C68C1AE" w14:textId="77777777" w:rsidR="00F32B25" w:rsidRPr="00AD420D" w:rsidRDefault="00F32B25" w:rsidP="00781637">
      <w:pPr>
        <w:jc w:val="center"/>
        <w:rPr>
          <w:b/>
        </w:rPr>
      </w:pPr>
    </w:p>
    <w:p w14:paraId="3722782C" w14:textId="77777777" w:rsidR="00F32B25" w:rsidRPr="00AD420D" w:rsidRDefault="00F32B25" w:rsidP="00781637">
      <w:pPr>
        <w:jc w:val="center"/>
        <w:rPr>
          <w:b/>
        </w:rPr>
      </w:pPr>
    </w:p>
    <w:p w14:paraId="28CBA429" w14:textId="4068FECF" w:rsidR="00293EF3" w:rsidRPr="00AD420D" w:rsidRDefault="00781637" w:rsidP="00781637">
      <w:pPr>
        <w:jc w:val="center"/>
        <w:rPr>
          <w:b/>
          <w:sz w:val="28"/>
          <w:szCs w:val="28"/>
        </w:rPr>
      </w:pPr>
      <w:r w:rsidRPr="00AD420D">
        <w:rPr>
          <w:b/>
          <w:sz w:val="28"/>
          <w:szCs w:val="28"/>
        </w:rPr>
        <w:t>Промышленность</w:t>
      </w:r>
      <w:r w:rsidR="00F32B25" w:rsidRPr="00AD420D">
        <w:rPr>
          <w:b/>
          <w:sz w:val="28"/>
          <w:szCs w:val="28"/>
        </w:rPr>
        <w:t xml:space="preserve"> </w:t>
      </w:r>
    </w:p>
    <w:p w14:paraId="276593C9" w14:textId="11AAA328" w:rsidR="003417D6" w:rsidRPr="00AD420D" w:rsidRDefault="003417D6" w:rsidP="003417D6">
      <w:pPr>
        <w:ind w:firstLine="708"/>
      </w:pPr>
      <w:r w:rsidRPr="00AD420D">
        <w:t xml:space="preserve">Промышленность района представлена следующими видами экономической деятельности: добыча полезных ископаемых, обрабатывающие производства, обеспечение электрической энергией, </w:t>
      </w:r>
      <w:r w:rsidR="00241ABC" w:rsidRPr="00AD420D">
        <w:t>газом и</w:t>
      </w:r>
      <w:r w:rsidRPr="00AD420D">
        <w:t xml:space="preserve"> паром; кондиционирование воздуха, водоснабжение, водоотведение, организация сбора и утилизация отходов, деятельность по ликвидации загрязнений.</w:t>
      </w:r>
    </w:p>
    <w:p w14:paraId="615BB9E5" w14:textId="1FBA4E1E" w:rsidR="00971339" w:rsidRPr="00AD420D" w:rsidRDefault="00135D97" w:rsidP="00971339">
      <w:pPr>
        <w:ind w:firstLine="708"/>
        <w:rPr>
          <w:rFonts w:eastAsia="TimesNewRomanPSMT"/>
        </w:rPr>
      </w:pPr>
      <w:r w:rsidRPr="00AD420D">
        <w:t xml:space="preserve">По итогам 9 месяцев 2023 года объем отгруженных товаров по крупным и средним предприятиям составил </w:t>
      </w:r>
      <w:r w:rsidR="00D42BE6" w:rsidRPr="00AD420D">
        <w:t>8203</w:t>
      </w:r>
      <w:r w:rsidRPr="00AD420D">
        <w:t xml:space="preserve"> </w:t>
      </w:r>
      <w:proofErr w:type="spellStart"/>
      <w:r w:rsidRPr="00AD420D">
        <w:t>млн.руб</w:t>
      </w:r>
      <w:proofErr w:type="spellEnd"/>
      <w:r w:rsidRPr="00AD420D">
        <w:t xml:space="preserve">., что составляет </w:t>
      </w:r>
      <w:r w:rsidR="00D42BE6" w:rsidRPr="00AD420D">
        <w:t>128,1</w:t>
      </w:r>
      <w:r w:rsidRPr="00AD420D">
        <w:t>% в действующих ценах к аналогичному периоду 2022 года.</w:t>
      </w:r>
      <w:r w:rsidR="00971339" w:rsidRPr="00AD420D">
        <w:rPr>
          <w:rFonts w:eastAsia="TimesNewRomanPSMT"/>
        </w:rPr>
        <w:t xml:space="preserve"> </w:t>
      </w:r>
    </w:p>
    <w:p w14:paraId="58D5B045" w14:textId="74F6AB27" w:rsidR="00971339" w:rsidRPr="00AD420D" w:rsidRDefault="00135D97" w:rsidP="000F1A23">
      <w:pPr>
        <w:ind w:firstLine="709"/>
      </w:pPr>
      <w:r w:rsidRPr="00AD420D">
        <w:rPr>
          <w:b/>
        </w:rPr>
        <w:t>По разделу «С»</w:t>
      </w:r>
      <w:r w:rsidRPr="00AD420D">
        <w:t xml:space="preserve"> - «Обрабатывающие производства» объём реализации составил </w:t>
      </w:r>
      <w:r w:rsidR="00D42BE6" w:rsidRPr="00AD420D">
        <w:t>6</w:t>
      </w:r>
      <w:r w:rsidRPr="00AD420D">
        <w:t xml:space="preserve"> млрд. </w:t>
      </w:r>
      <w:r w:rsidR="00D42BE6" w:rsidRPr="00AD420D">
        <w:t>986,1</w:t>
      </w:r>
      <w:r w:rsidRPr="00AD420D">
        <w:t xml:space="preserve"> млн. рублей, по данному показателю в отчетном периоде зафиксирован так же рост на </w:t>
      </w:r>
      <w:r w:rsidR="00D42BE6" w:rsidRPr="00AD420D">
        <w:t>49,7</w:t>
      </w:r>
      <w:r w:rsidRPr="00AD420D">
        <w:t>% к уровню аналогичного периода прошлого года. В данном разделе учитываются производственные показатели крупных и средних предприятий района, производящих продукцию и выполняющих услуги промышленного характера.</w:t>
      </w:r>
    </w:p>
    <w:p w14:paraId="170488CE" w14:textId="7554B675" w:rsidR="00135D97" w:rsidRPr="00AD420D" w:rsidRDefault="00135D97" w:rsidP="000F1A23">
      <w:pPr>
        <w:ind w:firstLine="709"/>
      </w:pPr>
      <w:r w:rsidRPr="00AD420D">
        <w:t xml:space="preserve">В связи с проводимой реконструкцией и модернизацией производства, в целях увеличения объемов производства и повышения качества сыров, на производственной площадке «Кезский сырзавод» по отношению к 9 </w:t>
      </w:r>
      <w:r w:rsidR="000F1A23" w:rsidRPr="00AD420D">
        <w:t>месяцам 2022</w:t>
      </w:r>
      <w:r w:rsidRPr="00AD420D">
        <w:t xml:space="preserve"> года производство выпускаемой продукции увеличилось на </w:t>
      </w:r>
      <w:r w:rsidR="00971339" w:rsidRPr="00AD420D">
        <w:t>17</w:t>
      </w:r>
      <w:r w:rsidRPr="00AD420D">
        <w:t xml:space="preserve">% (или на </w:t>
      </w:r>
      <w:r w:rsidR="00971339" w:rsidRPr="00AD420D">
        <w:t>2114</w:t>
      </w:r>
      <w:r w:rsidRPr="00AD420D">
        <w:t xml:space="preserve"> тонн). </w:t>
      </w:r>
    </w:p>
    <w:p w14:paraId="24011118" w14:textId="3610DE45" w:rsidR="00135D97" w:rsidRPr="00AD420D" w:rsidRDefault="00135D97" w:rsidP="00135D97">
      <w:pPr>
        <w:pStyle w:val="aa"/>
        <w:jc w:val="both"/>
        <w:rPr>
          <w:rFonts w:ascii="Times New Roman" w:hAnsi="Times New Roman"/>
          <w:sz w:val="24"/>
          <w:szCs w:val="24"/>
        </w:rPr>
      </w:pPr>
      <w:r w:rsidRPr="00AD420D">
        <w:rPr>
          <w:rFonts w:ascii="Times New Roman" w:hAnsi="Times New Roman"/>
          <w:sz w:val="24"/>
          <w:szCs w:val="24"/>
        </w:rPr>
        <w:tab/>
        <w:t xml:space="preserve"> </w:t>
      </w:r>
    </w:p>
    <w:p w14:paraId="57F9796B" w14:textId="6E9BA7B7" w:rsidR="00135D97" w:rsidRPr="00AD420D" w:rsidRDefault="00135D97" w:rsidP="00135D97">
      <w:pPr>
        <w:pStyle w:val="aa"/>
        <w:jc w:val="both"/>
        <w:rPr>
          <w:rFonts w:ascii="Times New Roman" w:hAnsi="Times New Roman"/>
          <w:sz w:val="24"/>
          <w:szCs w:val="24"/>
        </w:rPr>
      </w:pPr>
      <w:r w:rsidRPr="00AD420D">
        <w:rPr>
          <w:rFonts w:ascii="Times New Roman" w:hAnsi="Times New Roman"/>
          <w:sz w:val="24"/>
          <w:szCs w:val="24"/>
        </w:rPr>
        <w:lastRenderedPageBreak/>
        <w:tab/>
      </w:r>
      <w:r w:rsidRPr="00AD420D">
        <w:rPr>
          <w:rFonts w:ascii="Times New Roman" w:hAnsi="Times New Roman"/>
          <w:b/>
          <w:sz w:val="24"/>
          <w:szCs w:val="24"/>
        </w:rPr>
        <w:t>В разделе Е:</w:t>
      </w:r>
      <w:r w:rsidRPr="00AD420D">
        <w:rPr>
          <w:sz w:val="26"/>
          <w:szCs w:val="26"/>
          <w:shd w:val="clear" w:color="auto" w:fill="FFFFFF"/>
        </w:rPr>
        <w:t xml:space="preserve"> </w:t>
      </w:r>
      <w:r w:rsidRPr="00AD420D">
        <w:rPr>
          <w:rFonts w:ascii="Times New Roman" w:hAnsi="Times New Roman"/>
          <w:b/>
          <w:sz w:val="24"/>
          <w:szCs w:val="24"/>
        </w:rPr>
        <w:t xml:space="preserve">Водоснабжение; Водоотведение, организация сбора и утилизации отходов, деятельность по ликвидации загрязнений </w:t>
      </w:r>
      <w:r w:rsidR="000F1A23" w:rsidRPr="00AD420D">
        <w:rPr>
          <w:rFonts w:ascii="Times New Roman" w:hAnsi="Times New Roman"/>
          <w:sz w:val="24"/>
          <w:szCs w:val="24"/>
        </w:rPr>
        <w:t>рост к</w:t>
      </w:r>
      <w:r w:rsidRPr="00AD420D">
        <w:rPr>
          <w:rFonts w:ascii="Times New Roman" w:hAnsi="Times New Roman"/>
          <w:sz w:val="24"/>
          <w:szCs w:val="24"/>
        </w:rPr>
        <w:t xml:space="preserve"> уровню аналогичного периода прошлого года составил в </w:t>
      </w:r>
      <w:r w:rsidR="00D42BE6" w:rsidRPr="00AD420D">
        <w:rPr>
          <w:rFonts w:ascii="Times New Roman" w:hAnsi="Times New Roman"/>
          <w:sz w:val="24"/>
          <w:szCs w:val="24"/>
        </w:rPr>
        <w:t>3,3</w:t>
      </w:r>
      <w:r w:rsidRPr="00AD420D">
        <w:rPr>
          <w:rFonts w:ascii="Times New Roman" w:hAnsi="Times New Roman"/>
          <w:sz w:val="24"/>
          <w:szCs w:val="24"/>
        </w:rPr>
        <w:t xml:space="preserve"> раза. </w:t>
      </w:r>
    </w:p>
    <w:p w14:paraId="59D9DCFA" w14:textId="77777777" w:rsidR="00F50238" w:rsidRPr="00AD420D" w:rsidRDefault="00F50238" w:rsidP="00F50238">
      <w:pPr>
        <w:rPr>
          <w:rFonts w:eastAsia="TimesNewRomanPSMT"/>
        </w:rPr>
      </w:pPr>
    </w:p>
    <w:p w14:paraId="70B4DFF0" w14:textId="77777777" w:rsidR="00293EF3" w:rsidRPr="00AD420D" w:rsidRDefault="008A5A97" w:rsidP="008A5A97">
      <w:pPr>
        <w:ind w:firstLine="708"/>
        <w:rPr>
          <w:b/>
          <w:i/>
        </w:rPr>
      </w:pPr>
      <w:r w:rsidRPr="00AD420D">
        <w:rPr>
          <w:b/>
          <w:i/>
        </w:rPr>
        <w:t>Нефтедобывающая отрасль.</w:t>
      </w:r>
    </w:p>
    <w:p w14:paraId="27D3E479" w14:textId="35F3D02A" w:rsidR="008A5A97" w:rsidRPr="00AD420D" w:rsidRDefault="00971339" w:rsidP="00D42BE6">
      <w:pPr>
        <w:ind w:firstLine="708"/>
      </w:pPr>
      <w:r w:rsidRPr="00AD420D">
        <w:t>Кез</w:t>
      </w:r>
      <w:r w:rsidR="008A5A97" w:rsidRPr="00AD420D">
        <w:t xml:space="preserve">ский район относится к территориям с высокой плотностью запасов. </w:t>
      </w:r>
      <w:r w:rsidR="005A00A9" w:rsidRPr="00AD420D">
        <w:t>Д</w:t>
      </w:r>
      <w:r w:rsidR="008A5A97" w:rsidRPr="00AD420D">
        <w:t>обычу нефти осуществля</w:t>
      </w:r>
      <w:r w:rsidR="005A00A9" w:rsidRPr="00AD420D">
        <w:t>е</w:t>
      </w:r>
      <w:r w:rsidR="008A5A97" w:rsidRPr="00AD420D">
        <w:t xml:space="preserve">т </w:t>
      </w:r>
      <w:r w:rsidR="005A00A9" w:rsidRPr="00AD420D">
        <w:t>1</w:t>
      </w:r>
      <w:r w:rsidR="008A5A97" w:rsidRPr="00AD420D">
        <w:t xml:space="preserve"> нефтян</w:t>
      </w:r>
      <w:r w:rsidR="005A00A9" w:rsidRPr="00AD420D">
        <w:t>ая</w:t>
      </w:r>
      <w:r w:rsidR="008A5A97" w:rsidRPr="00AD420D">
        <w:t xml:space="preserve"> компани</w:t>
      </w:r>
      <w:r w:rsidR="005A00A9" w:rsidRPr="00AD420D">
        <w:t>я</w:t>
      </w:r>
      <w:r w:rsidR="008A5A97" w:rsidRPr="00AD420D">
        <w:t xml:space="preserve"> ООО «Белкамнефть</w:t>
      </w:r>
      <w:r w:rsidR="005A00A9" w:rsidRPr="00AD420D">
        <w:t>»</w:t>
      </w:r>
      <w:r w:rsidR="008A5A97" w:rsidRPr="00AD420D">
        <w:t>.</w:t>
      </w:r>
    </w:p>
    <w:p w14:paraId="5E5B028C" w14:textId="1A9A0F09" w:rsidR="008C76AA" w:rsidRPr="00AD420D" w:rsidRDefault="008C76AA" w:rsidP="008C76AA">
      <w:pPr>
        <w:ind w:firstLine="708"/>
      </w:pPr>
      <w:r w:rsidRPr="00AD420D">
        <w:t xml:space="preserve">За </w:t>
      </w:r>
      <w:r w:rsidR="005A00A9" w:rsidRPr="00AD420D">
        <w:t>9 месяцев</w:t>
      </w:r>
      <w:r w:rsidR="00D315A5" w:rsidRPr="00AD420D">
        <w:t xml:space="preserve"> </w:t>
      </w:r>
      <w:r w:rsidRPr="00AD420D">
        <w:t>202</w:t>
      </w:r>
      <w:r w:rsidR="00D315A5" w:rsidRPr="00AD420D">
        <w:t>3</w:t>
      </w:r>
      <w:r w:rsidRPr="00AD420D">
        <w:t xml:space="preserve"> год</w:t>
      </w:r>
      <w:r w:rsidR="00D315A5" w:rsidRPr="00AD420D">
        <w:t>а</w:t>
      </w:r>
      <w:r w:rsidRPr="00AD420D">
        <w:t xml:space="preserve"> объем добычи нефти на территории </w:t>
      </w:r>
      <w:r w:rsidR="005A00A9" w:rsidRPr="00AD420D">
        <w:t>Кез</w:t>
      </w:r>
      <w:r w:rsidRPr="00AD420D">
        <w:t xml:space="preserve">ского района составил </w:t>
      </w:r>
      <w:r w:rsidR="005A00A9" w:rsidRPr="00AD420D">
        <w:t>4,098</w:t>
      </w:r>
      <w:r w:rsidRPr="00AD420D">
        <w:t xml:space="preserve"> тыс. тонн или </w:t>
      </w:r>
      <w:r w:rsidR="005A00A9" w:rsidRPr="00AD420D">
        <w:t>93,2</w:t>
      </w:r>
      <w:r w:rsidRPr="00AD420D">
        <w:t>% к аналогичному периоду прошлого года.</w:t>
      </w:r>
    </w:p>
    <w:p w14:paraId="647DABFE" w14:textId="77777777" w:rsidR="008C76AA" w:rsidRPr="00AD420D" w:rsidRDefault="008C76AA" w:rsidP="008C76AA">
      <w:pPr>
        <w:ind w:firstLine="708"/>
      </w:pPr>
    </w:p>
    <w:tbl>
      <w:tblPr>
        <w:tblStyle w:val="ae"/>
        <w:tblW w:w="9994" w:type="dxa"/>
        <w:tblLook w:val="04A0" w:firstRow="1" w:lastRow="0" w:firstColumn="1" w:lastColumn="0" w:noHBand="0" w:noVBand="1"/>
      </w:tblPr>
      <w:tblGrid>
        <w:gridCol w:w="3652"/>
        <w:gridCol w:w="2126"/>
        <w:gridCol w:w="2126"/>
        <w:gridCol w:w="2090"/>
      </w:tblGrid>
      <w:tr w:rsidR="00AD420D" w:rsidRPr="00AD420D" w14:paraId="1F3EB54A" w14:textId="77777777" w:rsidTr="00136BFB">
        <w:tc>
          <w:tcPr>
            <w:tcW w:w="3652" w:type="dxa"/>
          </w:tcPr>
          <w:p w14:paraId="443C2822" w14:textId="77777777" w:rsidR="00136BFB" w:rsidRPr="00AD420D" w:rsidRDefault="00136BFB" w:rsidP="00E85118">
            <w:pPr>
              <w:jc w:val="center"/>
            </w:pPr>
            <w:r w:rsidRPr="00AD420D">
              <w:t>Наименование показателей</w:t>
            </w:r>
          </w:p>
        </w:tc>
        <w:tc>
          <w:tcPr>
            <w:tcW w:w="2126" w:type="dxa"/>
          </w:tcPr>
          <w:p w14:paraId="3A66BEDD" w14:textId="77777777" w:rsidR="005A00A9" w:rsidRPr="00AD420D" w:rsidRDefault="005A00A9" w:rsidP="00867468">
            <w:pPr>
              <w:jc w:val="center"/>
            </w:pPr>
            <w:r w:rsidRPr="00AD420D">
              <w:t xml:space="preserve">9 месяцев </w:t>
            </w:r>
          </w:p>
          <w:p w14:paraId="52DC79AA" w14:textId="583312D8" w:rsidR="00136BFB" w:rsidRPr="00AD420D" w:rsidRDefault="00136BFB" w:rsidP="00867468">
            <w:pPr>
              <w:jc w:val="center"/>
            </w:pPr>
            <w:r w:rsidRPr="00AD420D">
              <w:t xml:space="preserve"> 2022 года</w:t>
            </w:r>
          </w:p>
        </w:tc>
        <w:tc>
          <w:tcPr>
            <w:tcW w:w="2126" w:type="dxa"/>
          </w:tcPr>
          <w:p w14:paraId="34004C56" w14:textId="77777777" w:rsidR="005A00A9" w:rsidRPr="00AD420D" w:rsidRDefault="005A00A9" w:rsidP="00136BFB">
            <w:pPr>
              <w:jc w:val="center"/>
            </w:pPr>
            <w:r w:rsidRPr="00AD420D">
              <w:t xml:space="preserve">9 месяцев </w:t>
            </w:r>
          </w:p>
          <w:p w14:paraId="6F345C60" w14:textId="6082F1A6" w:rsidR="00136BFB" w:rsidRPr="00AD420D" w:rsidRDefault="005A00A9" w:rsidP="005A00A9">
            <w:pPr>
              <w:jc w:val="center"/>
            </w:pPr>
            <w:r w:rsidRPr="00AD420D">
              <w:t>2023 года</w:t>
            </w:r>
          </w:p>
        </w:tc>
        <w:tc>
          <w:tcPr>
            <w:tcW w:w="2090" w:type="dxa"/>
          </w:tcPr>
          <w:p w14:paraId="46C8C51D" w14:textId="77777777" w:rsidR="00136BFB" w:rsidRPr="00AD420D" w:rsidRDefault="00136BFB" w:rsidP="00E85118">
            <w:pPr>
              <w:jc w:val="center"/>
            </w:pPr>
            <w:r w:rsidRPr="00AD420D">
              <w:t>Темп роста, %</w:t>
            </w:r>
          </w:p>
        </w:tc>
      </w:tr>
      <w:tr w:rsidR="00136BFB" w:rsidRPr="00AD420D" w14:paraId="62183278" w14:textId="77777777" w:rsidTr="00136BFB">
        <w:tc>
          <w:tcPr>
            <w:tcW w:w="3652" w:type="dxa"/>
          </w:tcPr>
          <w:p w14:paraId="43BDA3DC" w14:textId="77777777" w:rsidR="00136BFB" w:rsidRPr="00AD420D" w:rsidRDefault="00136BFB" w:rsidP="00E85118">
            <w:r w:rsidRPr="00AD420D">
              <w:t>Добыча нефти, тыс. тонн</w:t>
            </w:r>
          </w:p>
        </w:tc>
        <w:tc>
          <w:tcPr>
            <w:tcW w:w="2126" w:type="dxa"/>
          </w:tcPr>
          <w:p w14:paraId="5D440FCD" w14:textId="6C76E002" w:rsidR="00136BFB" w:rsidRPr="00AD420D" w:rsidRDefault="005A00A9" w:rsidP="00867468">
            <w:pPr>
              <w:jc w:val="center"/>
            </w:pPr>
            <w:r w:rsidRPr="00AD420D">
              <w:t>4,395</w:t>
            </w:r>
          </w:p>
        </w:tc>
        <w:tc>
          <w:tcPr>
            <w:tcW w:w="2126" w:type="dxa"/>
          </w:tcPr>
          <w:p w14:paraId="171F265C" w14:textId="543FF178" w:rsidR="00136BFB" w:rsidRPr="00AD420D" w:rsidRDefault="005A00A9" w:rsidP="002C41ED">
            <w:pPr>
              <w:jc w:val="center"/>
            </w:pPr>
            <w:r w:rsidRPr="00AD420D">
              <w:t>4,098</w:t>
            </w:r>
          </w:p>
        </w:tc>
        <w:tc>
          <w:tcPr>
            <w:tcW w:w="2090" w:type="dxa"/>
          </w:tcPr>
          <w:p w14:paraId="210F46B4" w14:textId="5788F5DD" w:rsidR="00136BFB" w:rsidRPr="00AD420D" w:rsidRDefault="005A00A9" w:rsidP="00E85118">
            <w:pPr>
              <w:jc w:val="center"/>
            </w:pPr>
            <w:r w:rsidRPr="00AD420D">
              <w:t>93,2</w:t>
            </w:r>
          </w:p>
        </w:tc>
      </w:tr>
    </w:tbl>
    <w:p w14:paraId="5554FF95" w14:textId="77777777" w:rsidR="00E85118" w:rsidRPr="00AD420D" w:rsidRDefault="00E85118" w:rsidP="00E11A78"/>
    <w:p w14:paraId="38DDD6BD" w14:textId="4D57599F" w:rsidR="00293EF3" w:rsidRPr="00AD420D" w:rsidRDefault="00E85118" w:rsidP="00970916">
      <w:pPr>
        <w:ind w:firstLine="708"/>
      </w:pPr>
      <w:r w:rsidRPr="00AD420D">
        <w:t xml:space="preserve">В нефтедобывающей </w:t>
      </w:r>
      <w:r w:rsidR="005A00A9" w:rsidRPr="00AD420D">
        <w:t xml:space="preserve">отрасли по данным Удмуртстата </w:t>
      </w:r>
      <w:r w:rsidRPr="00AD420D">
        <w:t xml:space="preserve">занято </w:t>
      </w:r>
      <w:r w:rsidR="00400AF8" w:rsidRPr="00AD420D">
        <w:t>73</w:t>
      </w:r>
      <w:r w:rsidR="00B666E1" w:rsidRPr="00AD420D">
        <w:t xml:space="preserve"> </w:t>
      </w:r>
      <w:r w:rsidRPr="00AD420D">
        <w:t>человек</w:t>
      </w:r>
      <w:r w:rsidR="00400AF8" w:rsidRPr="00AD420D">
        <w:t>а или 104,7% к аналогичному периоду прошлого года</w:t>
      </w:r>
      <w:r w:rsidRPr="00AD420D">
        <w:t>.</w:t>
      </w:r>
    </w:p>
    <w:p w14:paraId="3183E1CF" w14:textId="77777777" w:rsidR="00ED32CC" w:rsidRPr="00AD420D" w:rsidRDefault="00ED32CC" w:rsidP="00ED32CC"/>
    <w:p w14:paraId="2B7A912D" w14:textId="77777777" w:rsidR="00EA2FBD" w:rsidRPr="00AD420D" w:rsidRDefault="00EA2FBD" w:rsidP="00ED32CC">
      <w:pPr>
        <w:rPr>
          <w:b/>
          <w:i/>
        </w:rPr>
      </w:pPr>
      <w:r w:rsidRPr="00AD420D">
        <w:tab/>
      </w:r>
      <w:r w:rsidRPr="00AD420D">
        <w:rPr>
          <w:b/>
          <w:i/>
        </w:rPr>
        <w:t>Производство и распределение электроэнергии</w:t>
      </w:r>
    </w:p>
    <w:p w14:paraId="1820300F" w14:textId="09799C93" w:rsidR="00A010AD" w:rsidRPr="00AD420D" w:rsidRDefault="00EA2FBD" w:rsidP="00400AF8">
      <w:pPr>
        <w:ind w:firstLine="708"/>
      </w:pPr>
      <w:r w:rsidRPr="00AD420D">
        <w:t>Услуги по обеспечению передачи электрической энергии посредством технического обслуживания, текущего ремонта и оперативно-диспетчерского управления обслуживаемого электросетевого имущества в зоне централизованного электроснабжения, по реализации электроэнергии потребителям осуществляют ООО «Электрические сети Удмуртии», ПАО «</w:t>
      </w:r>
      <w:proofErr w:type="spellStart"/>
      <w:r w:rsidRPr="00AD420D">
        <w:t>Россети</w:t>
      </w:r>
      <w:proofErr w:type="spellEnd"/>
      <w:r w:rsidRPr="00AD420D">
        <w:t xml:space="preserve"> Центр и Поволжье»</w:t>
      </w:r>
      <w:r w:rsidR="00531975" w:rsidRPr="00AD420D">
        <w:t>.</w:t>
      </w:r>
    </w:p>
    <w:p w14:paraId="40F90CAE" w14:textId="77777777" w:rsidR="006C6F66" w:rsidRPr="00AD420D" w:rsidRDefault="006C6F66" w:rsidP="00FF1F04">
      <w:pPr>
        <w:pStyle w:val="1"/>
        <w:jc w:val="center"/>
        <w:rPr>
          <w:rFonts w:ascii="Times New Roman" w:hAnsi="Times New Roman" w:cs="Times New Roman"/>
          <w:sz w:val="28"/>
          <w:szCs w:val="28"/>
        </w:rPr>
      </w:pPr>
      <w:r w:rsidRPr="00AD420D">
        <w:rPr>
          <w:rFonts w:ascii="Times New Roman" w:hAnsi="Times New Roman" w:cs="Times New Roman"/>
          <w:sz w:val="28"/>
          <w:szCs w:val="28"/>
        </w:rPr>
        <w:t>Сельское хозяйство</w:t>
      </w:r>
    </w:p>
    <w:p w14:paraId="540AB932" w14:textId="613245B2" w:rsidR="00E83D68" w:rsidRPr="00AD420D" w:rsidRDefault="00E83D68" w:rsidP="00E83D68">
      <w:pPr>
        <w:pStyle w:val="aa"/>
        <w:ind w:firstLine="708"/>
        <w:jc w:val="both"/>
        <w:rPr>
          <w:rFonts w:ascii="Times New Roman" w:eastAsia="Times New Roman" w:hAnsi="Times New Roman"/>
          <w:sz w:val="24"/>
          <w:szCs w:val="24"/>
        </w:rPr>
      </w:pPr>
      <w:bookmarkStart w:id="1" w:name="_Hlk150520654"/>
      <w:r w:rsidRPr="00AD420D">
        <w:rPr>
          <w:rFonts w:ascii="Times New Roman" w:eastAsia="Times New Roman" w:hAnsi="Times New Roman"/>
          <w:spacing w:val="1"/>
          <w:sz w:val="24"/>
          <w:szCs w:val="24"/>
        </w:rPr>
        <w:t>В районе ведется</w:t>
      </w:r>
      <w:r w:rsidRPr="00AD420D">
        <w:rPr>
          <w:rFonts w:ascii="Times New Roman" w:eastAsia="Times New Roman" w:hAnsi="Times New Roman"/>
          <w:sz w:val="24"/>
          <w:szCs w:val="24"/>
        </w:rPr>
        <w:t xml:space="preserve"> работа по регулированию и координации развития сельского хозяйства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3A6F9B3D" w14:textId="4AD914D3"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Сельское хозяйство района представлено 14 сельскохозяйственными производственными кооперативами, обществами с ограниченной ответственностью, 1 льноперерабатывающим предприятием, 6 индивидуальными предпринимателей и 7246 личных подсобных хозяйств граждан.</w:t>
      </w:r>
    </w:p>
    <w:p w14:paraId="66A35876" w14:textId="1AF34F16"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35898 гектарах, в том числе зерновые культуры на площади 9039 гектаров, что на 673 га меньше уровня прошлого года. Лен посеян на площади 650 гектаров. </w:t>
      </w:r>
      <w:r w:rsidRPr="00AD420D">
        <w:rPr>
          <w:rFonts w:ascii="Times New Roman" w:hAnsi="Times New Roman"/>
          <w:sz w:val="24"/>
          <w:szCs w:val="24"/>
        </w:rPr>
        <w:t xml:space="preserve">С учетом потребности животноводства в основных кормах из структуры посевных площадей кормовые культуры составляют 74 %. </w:t>
      </w:r>
    </w:p>
    <w:p w14:paraId="238596E3" w14:textId="48256B70"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 xml:space="preserve">     </w:t>
      </w:r>
      <w:r w:rsidRPr="00AD420D">
        <w:rPr>
          <w:rFonts w:ascii="Times New Roman" w:hAnsi="Times New Roman"/>
          <w:kern w:val="2"/>
          <w:sz w:val="24"/>
          <w:szCs w:val="24"/>
        </w:rPr>
        <w:tab/>
        <w:t xml:space="preserve">Валовой сбор зерна (в весе после подработки) в сельскохозяйственных предприятиях  составил 16375 тонн, что на 2140 тонн меньше уровня 2022 года (2022 год – 18515 тонн), что составляет 88 % к уровню 2022 года. Средняя урожайность 18,2 ц/га. Наивысшей урожайности зерновых культур добились СПК «Маяк» - 22,7 ц/га, СПК «Степаненки» – 21,4 ц/га, СПК «Искра» - 20,1 ц/га. </w:t>
      </w:r>
    </w:p>
    <w:p w14:paraId="56FA4B25" w14:textId="5B1E2EDA"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 xml:space="preserve">Валовой сбор зерна в СПК «Маяк» составил 3936 тонн, СПК «Степаненки» - 2788 тонн, СПК «Искра» </w:t>
      </w:r>
      <w:r w:rsidR="006157CA" w:rsidRPr="00AD420D">
        <w:rPr>
          <w:rFonts w:ascii="Times New Roman" w:hAnsi="Times New Roman"/>
          <w:kern w:val="2"/>
          <w:sz w:val="24"/>
          <w:szCs w:val="24"/>
        </w:rPr>
        <w:t xml:space="preserve">- </w:t>
      </w:r>
      <w:r w:rsidRPr="00AD420D">
        <w:rPr>
          <w:rFonts w:ascii="Times New Roman" w:hAnsi="Times New Roman"/>
          <w:kern w:val="2"/>
          <w:sz w:val="24"/>
          <w:szCs w:val="24"/>
        </w:rPr>
        <w:t xml:space="preserve">1809 тонн. Залогом высокой урожайности в данных хозяйствах является применение передовых технологий возделывания зерновых культур, использование минеральных удобрений, средств защиты растений, кондиционных семян, лучшая организация труда. Хозяйствами района внесено минеральных удобрений на 1 га пашни в действующем веществе – СПК «Степаненки» - 32 кг, СПК «Маяк» - 25 кг,  СПК «Искра» - 23 кг. По району в среднем внесено минеральных удобрений 11,7 кг (2022 год – 14,8 кг). </w:t>
      </w:r>
    </w:p>
    <w:p w14:paraId="5B21AB9F" w14:textId="75279420"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lastRenderedPageBreak/>
        <w:tab/>
        <w:t>Средствами защиты растений обработаны зерновые культуры и лен на площади 4432 га, что составляет 43% от всех площадей посевов зерновых культур и льна. В этом направлении лучше сработали СПК «Маяк», СПК «Степаненки», ООО «</w:t>
      </w:r>
      <w:proofErr w:type="spellStart"/>
      <w:r w:rsidRPr="00AD420D">
        <w:rPr>
          <w:rFonts w:ascii="Times New Roman" w:hAnsi="Times New Roman"/>
          <w:kern w:val="2"/>
          <w:sz w:val="24"/>
          <w:szCs w:val="24"/>
        </w:rPr>
        <w:t>Кезпромлен</w:t>
      </w:r>
      <w:proofErr w:type="spellEnd"/>
      <w:r w:rsidRPr="00AD420D">
        <w:rPr>
          <w:rFonts w:ascii="Times New Roman" w:hAnsi="Times New Roman"/>
          <w:kern w:val="2"/>
          <w:sz w:val="24"/>
          <w:szCs w:val="24"/>
        </w:rPr>
        <w:t>».</w:t>
      </w:r>
    </w:p>
    <w:p w14:paraId="35C1E328" w14:textId="5EB7D5D1"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 xml:space="preserve"> </w:t>
      </w:r>
      <w:r w:rsidRPr="00AD420D">
        <w:rPr>
          <w:rFonts w:ascii="Times New Roman" w:hAnsi="Times New Roman"/>
          <w:kern w:val="2"/>
          <w:sz w:val="24"/>
          <w:szCs w:val="24"/>
        </w:rPr>
        <w:tab/>
        <w:t xml:space="preserve">Сделан неплохой задел под урожай будущего года. Обеспеченность семенами зерновых культур 100%, кондиционных 92% (2022 год – 63%). Озимую рожь и пшеницу посеяли на площади 2155 га (2022 год – 1109 га), вспахано 10200 га зяби. </w:t>
      </w:r>
    </w:p>
    <w:p w14:paraId="6A343AB0" w14:textId="68C01C3B"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В отчетном году ООО «</w:t>
      </w:r>
      <w:proofErr w:type="spellStart"/>
      <w:r w:rsidRPr="00AD420D">
        <w:rPr>
          <w:rFonts w:ascii="Times New Roman" w:hAnsi="Times New Roman"/>
          <w:kern w:val="2"/>
          <w:sz w:val="24"/>
          <w:szCs w:val="24"/>
        </w:rPr>
        <w:t>Кезпромлен</w:t>
      </w:r>
      <w:proofErr w:type="spellEnd"/>
      <w:r w:rsidRPr="00AD420D">
        <w:rPr>
          <w:rFonts w:ascii="Times New Roman" w:hAnsi="Times New Roman"/>
          <w:kern w:val="2"/>
          <w:sz w:val="24"/>
          <w:szCs w:val="24"/>
        </w:rPr>
        <w:t xml:space="preserve">» лен-долгунец возделывал на площади 650 гектаров. При этом произведено 355 тонны </w:t>
      </w:r>
      <w:r w:rsidR="006157CA" w:rsidRPr="00AD420D">
        <w:rPr>
          <w:rFonts w:ascii="Times New Roman" w:hAnsi="Times New Roman"/>
          <w:kern w:val="2"/>
          <w:sz w:val="24"/>
          <w:szCs w:val="24"/>
        </w:rPr>
        <w:t>льноволокна (</w:t>
      </w:r>
      <w:r w:rsidRPr="00AD420D">
        <w:rPr>
          <w:rFonts w:ascii="Times New Roman" w:hAnsi="Times New Roman"/>
          <w:kern w:val="2"/>
          <w:sz w:val="24"/>
          <w:szCs w:val="24"/>
        </w:rPr>
        <w:t>2022 год – 442 тонны) при урожайности 5,4 ц/</w:t>
      </w:r>
      <w:r w:rsidR="006157CA" w:rsidRPr="00AD420D">
        <w:rPr>
          <w:rFonts w:ascii="Times New Roman" w:hAnsi="Times New Roman"/>
          <w:kern w:val="2"/>
          <w:sz w:val="24"/>
          <w:szCs w:val="24"/>
        </w:rPr>
        <w:t>га (</w:t>
      </w:r>
      <w:r w:rsidRPr="00AD420D">
        <w:rPr>
          <w:rFonts w:ascii="Times New Roman" w:hAnsi="Times New Roman"/>
          <w:kern w:val="2"/>
          <w:sz w:val="24"/>
          <w:szCs w:val="24"/>
        </w:rPr>
        <w:t xml:space="preserve">2022 год – 6,8 ц/га). </w:t>
      </w:r>
    </w:p>
    <w:p w14:paraId="70BC64E0" w14:textId="1C7A1B0D"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На зимне-стойловый период 2023-2024 года удалось заготовить достаточное количество кормов. В целом заготовлено 33,</w:t>
      </w:r>
      <w:r w:rsidR="006157CA" w:rsidRPr="00AD420D">
        <w:rPr>
          <w:rFonts w:ascii="Times New Roman" w:hAnsi="Times New Roman"/>
          <w:kern w:val="2"/>
          <w:sz w:val="24"/>
          <w:szCs w:val="24"/>
        </w:rPr>
        <w:t>4 ц.</w:t>
      </w:r>
      <w:r w:rsidRPr="00AD420D">
        <w:rPr>
          <w:rFonts w:ascii="Times New Roman" w:hAnsi="Times New Roman"/>
          <w:kern w:val="2"/>
          <w:sz w:val="24"/>
          <w:szCs w:val="24"/>
        </w:rPr>
        <w:t xml:space="preserve"> </w:t>
      </w:r>
      <w:proofErr w:type="spellStart"/>
      <w:r w:rsidRPr="00AD420D">
        <w:rPr>
          <w:rFonts w:ascii="Times New Roman" w:hAnsi="Times New Roman"/>
          <w:kern w:val="2"/>
          <w:sz w:val="24"/>
          <w:szCs w:val="24"/>
        </w:rPr>
        <w:t>к.ед</w:t>
      </w:r>
      <w:proofErr w:type="spellEnd"/>
      <w:r w:rsidRPr="00AD420D">
        <w:rPr>
          <w:rFonts w:ascii="Times New Roman" w:hAnsi="Times New Roman"/>
          <w:kern w:val="2"/>
          <w:sz w:val="24"/>
          <w:szCs w:val="24"/>
        </w:rPr>
        <w:t xml:space="preserve">. на </w:t>
      </w:r>
      <w:r w:rsidR="006157CA" w:rsidRPr="00AD420D">
        <w:rPr>
          <w:rFonts w:ascii="Times New Roman" w:hAnsi="Times New Roman"/>
          <w:kern w:val="2"/>
          <w:sz w:val="24"/>
          <w:szCs w:val="24"/>
        </w:rPr>
        <w:t>1 условную</w:t>
      </w:r>
      <w:r w:rsidRPr="00AD420D">
        <w:rPr>
          <w:rFonts w:ascii="Times New Roman" w:hAnsi="Times New Roman"/>
          <w:kern w:val="2"/>
          <w:sz w:val="24"/>
          <w:szCs w:val="24"/>
        </w:rPr>
        <w:t xml:space="preserve"> голову. Сена </w:t>
      </w:r>
      <w:r w:rsidR="006157CA" w:rsidRPr="00AD420D">
        <w:rPr>
          <w:rFonts w:ascii="Times New Roman" w:hAnsi="Times New Roman"/>
          <w:kern w:val="2"/>
          <w:sz w:val="24"/>
          <w:szCs w:val="24"/>
        </w:rPr>
        <w:t>заготовлено в</w:t>
      </w:r>
      <w:r w:rsidRPr="00AD420D">
        <w:rPr>
          <w:rFonts w:ascii="Times New Roman" w:hAnsi="Times New Roman"/>
          <w:kern w:val="2"/>
          <w:sz w:val="24"/>
          <w:szCs w:val="24"/>
        </w:rPr>
        <w:t xml:space="preserve"> объеме 2684 тонн или 24% от потребности, сенажа 25504 тонн или 101% от потребности, силоса 64929 тонн или 109% от потребности, зернофуража 11931 тонн или 61% от потребности.</w:t>
      </w:r>
    </w:p>
    <w:p w14:paraId="0676D7A5" w14:textId="77777777"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Проводится работа по инвентаризации земель сельскохозяйственного назначения:</w:t>
      </w:r>
    </w:p>
    <w:p w14:paraId="183B8892" w14:textId="60B7BDA4"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составлена «дорожная карта» по вовлечению в оборот неиспользуемых </w:t>
      </w:r>
      <w:r w:rsidR="006964A5" w:rsidRPr="00AD420D">
        <w:rPr>
          <w:rFonts w:ascii="Times New Roman" w:eastAsia="Times New Roman" w:hAnsi="Times New Roman"/>
          <w:sz w:val="24"/>
          <w:szCs w:val="24"/>
        </w:rPr>
        <w:t>земель (</w:t>
      </w:r>
      <w:r w:rsidRPr="00AD420D">
        <w:rPr>
          <w:rFonts w:ascii="Times New Roman" w:eastAsia="Times New Roman" w:hAnsi="Times New Roman"/>
          <w:sz w:val="24"/>
          <w:szCs w:val="24"/>
        </w:rPr>
        <w:t>в 2023 году введено в оборот 700 га земель при плане 700 га (2022 году при плане 249 га введено 315 га);</w:t>
      </w:r>
    </w:p>
    <w:p w14:paraId="3EF30249" w14:textId="686CA2D7"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w:t>
      </w:r>
      <w:r w:rsidR="006964A5" w:rsidRPr="00AD420D">
        <w:rPr>
          <w:rFonts w:ascii="Times New Roman" w:eastAsia="Times New Roman" w:hAnsi="Times New Roman"/>
          <w:sz w:val="24"/>
          <w:szCs w:val="24"/>
        </w:rPr>
        <w:t>уточнение информации об</w:t>
      </w:r>
      <w:r w:rsidRPr="00AD420D">
        <w:rPr>
          <w:rFonts w:ascii="Times New Roman" w:eastAsia="Times New Roman" w:hAnsi="Times New Roman"/>
          <w:sz w:val="24"/>
          <w:szCs w:val="24"/>
        </w:rPr>
        <w:t xml:space="preserve"> использовании земель с</w:t>
      </w:r>
      <w:r w:rsidR="006964A5" w:rsidRPr="00AD420D">
        <w:rPr>
          <w:rFonts w:ascii="Times New Roman" w:eastAsia="Times New Roman" w:hAnsi="Times New Roman"/>
          <w:sz w:val="24"/>
          <w:szCs w:val="24"/>
        </w:rPr>
        <w:t>ельскохозяйственного</w:t>
      </w:r>
      <w:r w:rsidRPr="00AD420D">
        <w:rPr>
          <w:rFonts w:ascii="Times New Roman" w:eastAsia="Times New Roman" w:hAnsi="Times New Roman"/>
          <w:sz w:val="24"/>
          <w:szCs w:val="24"/>
        </w:rPr>
        <w:t xml:space="preserve"> </w:t>
      </w:r>
      <w:r w:rsidR="006964A5" w:rsidRPr="00AD420D">
        <w:rPr>
          <w:rFonts w:ascii="Times New Roman" w:eastAsia="Times New Roman" w:hAnsi="Times New Roman"/>
          <w:sz w:val="24"/>
          <w:szCs w:val="24"/>
        </w:rPr>
        <w:t>назначения по</w:t>
      </w:r>
      <w:r w:rsidRPr="00AD420D">
        <w:rPr>
          <w:rFonts w:ascii="Times New Roman" w:eastAsia="Times New Roman" w:hAnsi="Times New Roman"/>
          <w:sz w:val="24"/>
          <w:szCs w:val="24"/>
        </w:rPr>
        <w:t xml:space="preserve"> муниципальным поселениям с </w:t>
      </w:r>
      <w:r w:rsidR="006964A5" w:rsidRPr="00AD420D">
        <w:rPr>
          <w:rFonts w:ascii="Times New Roman" w:eastAsia="Times New Roman" w:hAnsi="Times New Roman"/>
          <w:sz w:val="24"/>
          <w:szCs w:val="24"/>
        </w:rPr>
        <w:t>корректировкой этих</w:t>
      </w:r>
      <w:r w:rsidRPr="00AD420D">
        <w:rPr>
          <w:rFonts w:ascii="Times New Roman" w:eastAsia="Times New Roman" w:hAnsi="Times New Roman"/>
          <w:sz w:val="24"/>
          <w:szCs w:val="24"/>
        </w:rPr>
        <w:t xml:space="preserve"> земельных участков на сельскохозяйственной карте района.</w:t>
      </w:r>
    </w:p>
    <w:p w14:paraId="0BAB7BAC" w14:textId="1FEC35D4" w:rsidR="00E83D68" w:rsidRPr="00AD420D" w:rsidRDefault="00E83D68" w:rsidP="00E83D68">
      <w:pPr>
        <w:pStyle w:val="aa"/>
        <w:ind w:firstLine="709"/>
        <w:jc w:val="both"/>
        <w:rPr>
          <w:rFonts w:ascii="Times New Roman" w:hAnsi="Times New Roman"/>
          <w:kern w:val="2"/>
          <w:sz w:val="24"/>
          <w:szCs w:val="24"/>
        </w:rPr>
      </w:pPr>
      <w:r w:rsidRPr="00AD420D">
        <w:rPr>
          <w:rFonts w:ascii="Times New Roman" w:hAnsi="Times New Roman"/>
          <w:kern w:val="2"/>
          <w:sz w:val="24"/>
          <w:szCs w:val="24"/>
        </w:rPr>
        <w:t xml:space="preserve">Рост и развитие производства невозможны без внедрения новых </w:t>
      </w:r>
      <w:r w:rsidR="006964A5" w:rsidRPr="00AD420D">
        <w:rPr>
          <w:rFonts w:ascii="Times New Roman" w:hAnsi="Times New Roman"/>
          <w:kern w:val="2"/>
          <w:sz w:val="24"/>
          <w:szCs w:val="24"/>
        </w:rPr>
        <w:t>технологий и</w:t>
      </w:r>
      <w:r w:rsidRPr="00AD420D">
        <w:rPr>
          <w:rFonts w:ascii="Times New Roman" w:hAnsi="Times New Roman"/>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4CB41E18" w14:textId="31953892"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b/>
          <w:kern w:val="2"/>
          <w:sz w:val="24"/>
          <w:szCs w:val="24"/>
        </w:rPr>
        <w:t xml:space="preserve">           </w:t>
      </w:r>
      <w:r w:rsidRPr="00AD420D">
        <w:rPr>
          <w:rFonts w:ascii="Times New Roman" w:hAnsi="Times New Roman"/>
          <w:kern w:val="2"/>
          <w:sz w:val="24"/>
          <w:szCs w:val="24"/>
        </w:rPr>
        <w:t xml:space="preserve">В текущем </w:t>
      </w:r>
      <w:r w:rsidR="006964A5" w:rsidRPr="00AD420D">
        <w:rPr>
          <w:rFonts w:ascii="Times New Roman" w:hAnsi="Times New Roman"/>
          <w:kern w:val="2"/>
          <w:sz w:val="24"/>
          <w:szCs w:val="24"/>
        </w:rPr>
        <w:t>году хозяйствами</w:t>
      </w:r>
      <w:r w:rsidRPr="00AD420D">
        <w:rPr>
          <w:rFonts w:ascii="Times New Roman" w:hAnsi="Times New Roman"/>
          <w:kern w:val="2"/>
          <w:sz w:val="24"/>
          <w:szCs w:val="24"/>
        </w:rPr>
        <w:t xml:space="preserve"> </w:t>
      </w:r>
      <w:r w:rsidR="006964A5" w:rsidRPr="00AD420D">
        <w:rPr>
          <w:rFonts w:ascii="Times New Roman" w:hAnsi="Times New Roman"/>
          <w:kern w:val="2"/>
          <w:sz w:val="24"/>
          <w:szCs w:val="24"/>
        </w:rPr>
        <w:t>района приобретено</w:t>
      </w:r>
      <w:r w:rsidRPr="00AD420D">
        <w:rPr>
          <w:rFonts w:ascii="Times New Roman" w:hAnsi="Times New Roman"/>
          <w:kern w:val="2"/>
          <w:sz w:val="24"/>
          <w:szCs w:val="24"/>
        </w:rPr>
        <w:t xml:space="preserve">   техники и оборудования на 75 </w:t>
      </w:r>
      <w:proofErr w:type="spellStart"/>
      <w:r w:rsidRPr="00AD420D">
        <w:rPr>
          <w:rFonts w:ascii="Times New Roman" w:hAnsi="Times New Roman"/>
          <w:kern w:val="2"/>
          <w:sz w:val="24"/>
          <w:szCs w:val="24"/>
        </w:rPr>
        <w:t>млн.руб</w:t>
      </w:r>
      <w:proofErr w:type="spellEnd"/>
      <w:r w:rsidRPr="00AD420D">
        <w:rPr>
          <w:rFonts w:ascii="Times New Roman" w:hAnsi="Times New Roman"/>
          <w:kern w:val="2"/>
          <w:sz w:val="24"/>
          <w:szCs w:val="24"/>
        </w:rPr>
        <w:t xml:space="preserve">. Приобретено шесть тракторов различных марок и мощностей, три автомобиля, три посевных комплекса, а </w:t>
      </w:r>
      <w:r w:rsidR="006964A5" w:rsidRPr="00AD420D">
        <w:rPr>
          <w:rFonts w:ascii="Times New Roman" w:hAnsi="Times New Roman"/>
          <w:kern w:val="2"/>
          <w:sz w:val="24"/>
          <w:szCs w:val="24"/>
        </w:rPr>
        <w:t>также более</w:t>
      </w:r>
      <w:r w:rsidRPr="00AD420D">
        <w:rPr>
          <w:rFonts w:ascii="Times New Roman" w:hAnsi="Times New Roman"/>
          <w:kern w:val="2"/>
          <w:sz w:val="24"/>
          <w:szCs w:val="24"/>
        </w:rPr>
        <w:t xml:space="preserve"> сорока единиц различной прицепной техники и оборудования.  </w:t>
      </w:r>
    </w:p>
    <w:bookmarkEnd w:id="1"/>
    <w:p w14:paraId="34F369CB" w14:textId="77777777" w:rsidR="00E83D68" w:rsidRPr="00AD420D" w:rsidRDefault="00E83D68" w:rsidP="00E83D68">
      <w:pPr>
        <w:pStyle w:val="aa"/>
        <w:jc w:val="both"/>
        <w:rPr>
          <w:rFonts w:ascii="Times New Roman" w:hAnsi="Times New Roman"/>
          <w:kern w:val="2"/>
          <w:sz w:val="24"/>
          <w:szCs w:val="24"/>
        </w:rPr>
      </w:pPr>
    </w:p>
    <w:p w14:paraId="7C0094E7" w14:textId="77777777" w:rsidR="006964A5" w:rsidRPr="00AD420D" w:rsidRDefault="00E83D68" w:rsidP="00E83D68">
      <w:pPr>
        <w:pStyle w:val="aa"/>
        <w:jc w:val="both"/>
        <w:rPr>
          <w:b/>
        </w:rPr>
      </w:pPr>
      <w:r w:rsidRPr="00AD420D">
        <w:rPr>
          <w:rFonts w:ascii="Times New Roman" w:hAnsi="Times New Roman"/>
          <w:sz w:val="24"/>
          <w:szCs w:val="24"/>
        </w:rPr>
        <w:tab/>
      </w:r>
      <w:r w:rsidRPr="00AD420D">
        <w:rPr>
          <w:b/>
        </w:rPr>
        <w:tab/>
      </w:r>
    </w:p>
    <w:p w14:paraId="792E59DF" w14:textId="7D101A8F" w:rsidR="00E83D68" w:rsidRPr="00AD420D" w:rsidRDefault="00E83D68" w:rsidP="006964A5">
      <w:pPr>
        <w:pStyle w:val="aa"/>
        <w:jc w:val="center"/>
        <w:rPr>
          <w:rFonts w:ascii="Times New Roman" w:hAnsi="Times New Roman"/>
          <w:sz w:val="24"/>
          <w:szCs w:val="24"/>
        </w:rPr>
      </w:pPr>
      <w:r w:rsidRPr="00AD420D">
        <w:rPr>
          <w:rFonts w:ascii="Times New Roman" w:hAnsi="Times New Roman"/>
          <w:b/>
          <w:sz w:val="24"/>
          <w:szCs w:val="24"/>
        </w:rPr>
        <w:t>Животноводство</w:t>
      </w:r>
      <w:r w:rsidRPr="00AD420D">
        <w:rPr>
          <w:rFonts w:ascii="Times New Roman" w:hAnsi="Times New Roman"/>
          <w:sz w:val="24"/>
          <w:szCs w:val="24"/>
        </w:rPr>
        <w:t xml:space="preserve"> является базовой отраслью сельского хозяйства</w:t>
      </w:r>
      <w:r w:rsidR="006964A5" w:rsidRPr="00AD420D">
        <w:rPr>
          <w:rFonts w:ascii="Times New Roman" w:hAnsi="Times New Roman"/>
          <w:sz w:val="24"/>
          <w:szCs w:val="24"/>
        </w:rPr>
        <w:t xml:space="preserve"> </w:t>
      </w:r>
    </w:p>
    <w:p w14:paraId="0B12E8B3" w14:textId="77777777" w:rsidR="006964A5" w:rsidRPr="00AD420D" w:rsidRDefault="006964A5" w:rsidP="006964A5">
      <w:pPr>
        <w:pStyle w:val="aa"/>
        <w:jc w:val="center"/>
        <w:rPr>
          <w:rFonts w:ascii="Times New Roman" w:hAnsi="Times New Roman"/>
          <w:sz w:val="24"/>
          <w:szCs w:val="24"/>
        </w:rPr>
      </w:pPr>
    </w:p>
    <w:tbl>
      <w:tblPr>
        <w:tblW w:w="10456" w:type="dxa"/>
        <w:tblInd w:w="-318" w:type="dxa"/>
        <w:tblLook w:val="04A0" w:firstRow="1" w:lastRow="0" w:firstColumn="1" w:lastColumn="0" w:noHBand="0" w:noVBand="1"/>
      </w:tblPr>
      <w:tblGrid>
        <w:gridCol w:w="1128"/>
        <w:gridCol w:w="840"/>
        <w:gridCol w:w="701"/>
        <w:gridCol w:w="562"/>
        <w:gridCol w:w="839"/>
        <w:gridCol w:w="701"/>
        <w:gridCol w:w="626"/>
        <w:gridCol w:w="841"/>
        <w:gridCol w:w="801"/>
        <w:gridCol w:w="609"/>
        <w:gridCol w:w="814"/>
        <w:gridCol w:w="840"/>
        <w:gridCol w:w="701"/>
        <w:gridCol w:w="486"/>
      </w:tblGrid>
      <w:tr w:rsidR="00AD420D" w:rsidRPr="00AD420D" w14:paraId="48E60504" w14:textId="77777777" w:rsidTr="006964A5">
        <w:trPr>
          <w:trHeight w:val="399"/>
        </w:trPr>
        <w:tc>
          <w:tcPr>
            <w:tcW w:w="1119" w:type="dxa"/>
            <w:vMerge w:val="restart"/>
            <w:tcBorders>
              <w:top w:val="single" w:sz="4" w:space="0" w:color="auto"/>
              <w:left w:val="single" w:sz="4" w:space="0" w:color="auto"/>
              <w:right w:val="single" w:sz="4" w:space="0" w:color="auto"/>
            </w:tcBorders>
            <w:shd w:val="clear" w:color="auto" w:fill="auto"/>
            <w:noWrap/>
            <w:hideMark/>
          </w:tcPr>
          <w:p w14:paraId="023ACB02" w14:textId="77777777" w:rsidR="00E83D68" w:rsidRPr="00AD420D" w:rsidRDefault="00E83D68" w:rsidP="00085767">
            <w:pPr>
              <w:jc w:val="center"/>
              <w:rPr>
                <w:sz w:val="18"/>
                <w:szCs w:val="18"/>
              </w:rPr>
            </w:pPr>
            <w:r w:rsidRPr="00AD420D">
              <w:rPr>
                <w:sz w:val="18"/>
                <w:szCs w:val="18"/>
              </w:rPr>
              <w:t>хозяйства</w:t>
            </w:r>
          </w:p>
          <w:p w14:paraId="248ABD1B" w14:textId="77777777" w:rsidR="00E83D68" w:rsidRPr="00AD420D" w:rsidRDefault="00E83D68" w:rsidP="00085767">
            <w:pPr>
              <w:jc w:val="center"/>
              <w:rPr>
                <w:sz w:val="18"/>
                <w:szCs w:val="18"/>
              </w:rPr>
            </w:pPr>
          </w:p>
        </w:tc>
        <w:tc>
          <w:tcPr>
            <w:tcW w:w="2103" w:type="dxa"/>
            <w:gridSpan w:val="3"/>
            <w:tcBorders>
              <w:top w:val="single" w:sz="4" w:space="0" w:color="auto"/>
              <w:left w:val="nil"/>
              <w:bottom w:val="single" w:sz="4" w:space="0" w:color="auto"/>
              <w:right w:val="single" w:sz="4" w:space="0" w:color="000000"/>
            </w:tcBorders>
            <w:shd w:val="clear" w:color="auto" w:fill="auto"/>
            <w:noWrap/>
            <w:hideMark/>
          </w:tcPr>
          <w:p w14:paraId="7985832F" w14:textId="77777777" w:rsidR="00E83D68" w:rsidRPr="00AD420D" w:rsidRDefault="00E83D68" w:rsidP="00085767">
            <w:pPr>
              <w:jc w:val="center"/>
              <w:rPr>
                <w:bCs/>
                <w:iCs/>
                <w:sz w:val="18"/>
                <w:szCs w:val="18"/>
              </w:rPr>
            </w:pPr>
            <w:r w:rsidRPr="00AD420D">
              <w:rPr>
                <w:bCs/>
                <w:iCs/>
                <w:sz w:val="18"/>
                <w:szCs w:val="18"/>
              </w:rPr>
              <w:t>крупный рогатый скот, голов</w:t>
            </w:r>
          </w:p>
        </w:tc>
        <w:tc>
          <w:tcPr>
            <w:tcW w:w="2166" w:type="dxa"/>
            <w:gridSpan w:val="3"/>
            <w:tcBorders>
              <w:top w:val="single" w:sz="4" w:space="0" w:color="auto"/>
              <w:left w:val="nil"/>
              <w:bottom w:val="single" w:sz="4" w:space="0" w:color="auto"/>
              <w:right w:val="single" w:sz="4" w:space="0" w:color="000000"/>
            </w:tcBorders>
            <w:shd w:val="clear" w:color="auto" w:fill="auto"/>
            <w:noWrap/>
            <w:hideMark/>
          </w:tcPr>
          <w:p w14:paraId="120692C5" w14:textId="77777777" w:rsidR="00E83D68" w:rsidRPr="00AD420D" w:rsidRDefault="00E83D68" w:rsidP="00085767">
            <w:pPr>
              <w:jc w:val="center"/>
              <w:rPr>
                <w:bCs/>
                <w:sz w:val="18"/>
                <w:szCs w:val="18"/>
              </w:rPr>
            </w:pPr>
            <w:r w:rsidRPr="00AD420D">
              <w:rPr>
                <w:bCs/>
                <w:sz w:val="18"/>
                <w:szCs w:val="18"/>
              </w:rPr>
              <w:t>в т.ч. коров, гол.</w:t>
            </w:r>
          </w:p>
        </w:tc>
        <w:tc>
          <w:tcPr>
            <w:tcW w:w="3045" w:type="dxa"/>
            <w:gridSpan w:val="4"/>
            <w:tcBorders>
              <w:top w:val="single" w:sz="4" w:space="0" w:color="auto"/>
              <w:left w:val="nil"/>
              <w:bottom w:val="single" w:sz="4" w:space="0" w:color="auto"/>
              <w:right w:val="single" w:sz="4" w:space="0" w:color="000000"/>
            </w:tcBorders>
            <w:shd w:val="clear" w:color="auto" w:fill="auto"/>
            <w:hideMark/>
          </w:tcPr>
          <w:p w14:paraId="21394A3D" w14:textId="77777777" w:rsidR="00E83D68" w:rsidRPr="00AD420D" w:rsidRDefault="00E83D68" w:rsidP="00085767">
            <w:pPr>
              <w:jc w:val="center"/>
              <w:rPr>
                <w:bCs/>
                <w:iCs/>
                <w:sz w:val="18"/>
                <w:szCs w:val="18"/>
              </w:rPr>
            </w:pPr>
            <w:r w:rsidRPr="00AD420D">
              <w:rPr>
                <w:bCs/>
                <w:iCs/>
                <w:sz w:val="18"/>
                <w:szCs w:val="18"/>
              </w:rPr>
              <w:t>производство молока, тонн</w:t>
            </w:r>
          </w:p>
        </w:tc>
        <w:tc>
          <w:tcPr>
            <w:tcW w:w="2023" w:type="dxa"/>
            <w:gridSpan w:val="3"/>
            <w:tcBorders>
              <w:top w:val="single" w:sz="4" w:space="0" w:color="auto"/>
              <w:left w:val="nil"/>
              <w:bottom w:val="single" w:sz="4" w:space="0" w:color="auto"/>
              <w:right w:val="single" w:sz="4" w:space="0" w:color="auto"/>
            </w:tcBorders>
            <w:shd w:val="clear" w:color="auto" w:fill="auto"/>
            <w:noWrap/>
            <w:hideMark/>
          </w:tcPr>
          <w:p w14:paraId="2DE1C241" w14:textId="77777777" w:rsidR="00E83D68" w:rsidRPr="00AD420D" w:rsidRDefault="00E83D68" w:rsidP="00085767">
            <w:pPr>
              <w:jc w:val="center"/>
              <w:rPr>
                <w:sz w:val="18"/>
                <w:szCs w:val="18"/>
              </w:rPr>
            </w:pPr>
            <w:r w:rsidRPr="00AD420D">
              <w:rPr>
                <w:bCs/>
                <w:iCs/>
                <w:sz w:val="18"/>
                <w:szCs w:val="18"/>
              </w:rPr>
              <w:t>удой на 1 корову, кг</w:t>
            </w:r>
          </w:p>
        </w:tc>
      </w:tr>
      <w:tr w:rsidR="00AD420D" w:rsidRPr="00AD420D" w14:paraId="63995C77" w14:textId="77777777" w:rsidTr="006964A5">
        <w:trPr>
          <w:trHeight w:val="255"/>
        </w:trPr>
        <w:tc>
          <w:tcPr>
            <w:tcW w:w="1119" w:type="dxa"/>
            <w:vMerge/>
            <w:tcBorders>
              <w:left w:val="single" w:sz="4" w:space="0" w:color="auto"/>
              <w:bottom w:val="single" w:sz="4" w:space="0" w:color="auto"/>
              <w:right w:val="single" w:sz="4" w:space="0" w:color="auto"/>
            </w:tcBorders>
            <w:shd w:val="clear" w:color="auto" w:fill="auto"/>
            <w:noWrap/>
            <w:hideMark/>
          </w:tcPr>
          <w:p w14:paraId="3B5B3648" w14:textId="77777777" w:rsidR="006964A5" w:rsidRPr="00AD420D" w:rsidRDefault="006964A5" w:rsidP="006964A5">
            <w:pPr>
              <w:jc w:val="center"/>
              <w:rPr>
                <w:sz w:val="18"/>
                <w:szCs w:val="18"/>
              </w:rPr>
            </w:pPr>
          </w:p>
        </w:tc>
        <w:tc>
          <w:tcPr>
            <w:tcW w:w="840" w:type="dxa"/>
            <w:tcBorders>
              <w:top w:val="nil"/>
              <w:left w:val="nil"/>
              <w:bottom w:val="single" w:sz="4" w:space="0" w:color="auto"/>
              <w:right w:val="single" w:sz="4" w:space="0" w:color="auto"/>
            </w:tcBorders>
            <w:shd w:val="clear" w:color="auto" w:fill="auto"/>
            <w:noWrap/>
            <w:hideMark/>
          </w:tcPr>
          <w:p w14:paraId="353E3B1A" w14:textId="789F694A"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2F6E3135" w14:textId="2B30F626" w:rsidR="006964A5" w:rsidRPr="00AD420D" w:rsidRDefault="006964A5" w:rsidP="006964A5">
            <w:pPr>
              <w:jc w:val="center"/>
              <w:rPr>
                <w:sz w:val="18"/>
                <w:szCs w:val="18"/>
              </w:rPr>
            </w:pPr>
            <w:r w:rsidRPr="00AD420D">
              <w:rPr>
                <w:sz w:val="18"/>
                <w:szCs w:val="18"/>
              </w:rPr>
              <w:t>9 мес. 2023 г</w:t>
            </w:r>
          </w:p>
        </w:tc>
        <w:tc>
          <w:tcPr>
            <w:tcW w:w="562" w:type="dxa"/>
            <w:tcBorders>
              <w:top w:val="nil"/>
              <w:left w:val="nil"/>
              <w:bottom w:val="single" w:sz="4" w:space="0" w:color="auto"/>
              <w:right w:val="single" w:sz="4" w:space="0" w:color="auto"/>
            </w:tcBorders>
            <w:shd w:val="clear" w:color="auto" w:fill="auto"/>
            <w:noWrap/>
            <w:hideMark/>
          </w:tcPr>
          <w:p w14:paraId="31629326" w14:textId="77777777" w:rsidR="006964A5" w:rsidRPr="00AD420D" w:rsidRDefault="006964A5" w:rsidP="006964A5">
            <w:pPr>
              <w:jc w:val="center"/>
              <w:rPr>
                <w:sz w:val="18"/>
                <w:szCs w:val="18"/>
              </w:rPr>
            </w:pPr>
            <w:r w:rsidRPr="00AD420D">
              <w:rPr>
                <w:sz w:val="18"/>
                <w:szCs w:val="18"/>
              </w:rPr>
              <w:t>%</w:t>
            </w:r>
          </w:p>
        </w:tc>
        <w:tc>
          <w:tcPr>
            <w:tcW w:w="839" w:type="dxa"/>
            <w:tcBorders>
              <w:top w:val="nil"/>
              <w:left w:val="nil"/>
              <w:bottom w:val="single" w:sz="4" w:space="0" w:color="auto"/>
              <w:right w:val="single" w:sz="4" w:space="0" w:color="auto"/>
            </w:tcBorders>
            <w:shd w:val="clear" w:color="auto" w:fill="auto"/>
            <w:noWrap/>
            <w:hideMark/>
          </w:tcPr>
          <w:p w14:paraId="2DB3EAED" w14:textId="3B17E747"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6A4862EE" w14:textId="5323652E" w:rsidR="006964A5" w:rsidRPr="00AD420D" w:rsidRDefault="006964A5" w:rsidP="006964A5">
            <w:pPr>
              <w:jc w:val="center"/>
              <w:rPr>
                <w:sz w:val="18"/>
                <w:szCs w:val="18"/>
              </w:rPr>
            </w:pPr>
            <w:r w:rsidRPr="00AD420D">
              <w:rPr>
                <w:sz w:val="18"/>
                <w:szCs w:val="18"/>
              </w:rPr>
              <w:t>9 мес. 2023 г</w:t>
            </w:r>
          </w:p>
        </w:tc>
        <w:tc>
          <w:tcPr>
            <w:tcW w:w="626" w:type="dxa"/>
            <w:tcBorders>
              <w:top w:val="nil"/>
              <w:left w:val="nil"/>
              <w:bottom w:val="single" w:sz="4" w:space="0" w:color="auto"/>
              <w:right w:val="single" w:sz="4" w:space="0" w:color="auto"/>
            </w:tcBorders>
            <w:shd w:val="clear" w:color="auto" w:fill="auto"/>
            <w:noWrap/>
            <w:hideMark/>
          </w:tcPr>
          <w:p w14:paraId="760846AF" w14:textId="77777777" w:rsidR="006964A5" w:rsidRPr="00AD420D" w:rsidRDefault="006964A5" w:rsidP="006964A5">
            <w:pPr>
              <w:jc w:val="center"/>
              <w:rPr>
                <w:sz w:val="18"/>
                <w:szCs w:val="18"/>
              </w:rPr>
            </w:pPr>
            <w:r w:rsidRPr="00AD420D">
              <w:rPr>
                <w:sz w:val="18"/>
                <w:szCs w:val="18"/>
              </w:rPr>
              <w:t>%</w:t>
            </w:r>
          </w:p>
        </w:tc>
        <w:tc>
          <w:tcPr>
            <w:tcW w:w="841" w:type="dxa"/>
            <w:tcBorders>
              <w:top w:val="nil"/>
              <w:left w:val="nil"/>
              <w:bottom w:val="single" w:sz="4" w:space="0" w:color="auto"/>
              <w:right w:val="single" w:sz="4" w:space="0" w:color="auto"/>
            </w:tcBorders>
            <w:shd w:val="clear" w:color="auto" w:fill="auto"/>
            <w:noWrap/>
            <w:hideMark/>
          </w:tcPr>
          <w:p w14:paraId="368C9BF0" w14:textId="2B5E6F77" w:rsidR="006964A5" w:rsidRPr="00AD420D" w:rsidRDefault="006964A5" w:rsidP="006964A5">
            <w:pPr>
              <w:jc w:val="center"/>
              <w:rPr>
                <w:sz w:val="18"/>
                <w:szCs w:val="18"/>
              </w:rPr>
            </w:pPr>
            <w:r w:rsidRPr="00AD420D">
              <w:rPr>
                <w:sz w:val="18"/>
                <w:szCs w:val="18"/>
              </w:rPr>
              <w:t>9 мес. 2022 г.</w:t>
            </w:r>
          </w:p>
        </w:tc>
        <w:tc>
          <w:tcPr>
            <w:tcW w:w="791" w:type="dxa"/>
            <w:tcBorders>
              <w:top w:val="nil"/>
              <w:left w:val="nil"/>
              <w:bottom w:val="single" w:sz="4" w:space="0" w:color="auto"/>
              <w:right w:val="single" w:sz="4" w:space="0" w:color="auto"/>
            </w:tcBorders>
            <w:shd w:val="clear" w:color="auto" w:fill="auto"/>
            <w:noWrap/>
            <w:hideMark/>
          </w:tcPr>
          <w:p w14:paraId="4B472379" w14:textId="16CEDAAA" w:rsidR="006964A5" w:rsidRPr="00AD420D" w:rsidRDefault="006964A5" w:rsidP="006964A5">
            <w:pPr>
              <w:jc w:val="center"/>
              <w:rPr>
                <w:sz w:val="18"/>
                <w:szCs w:val="18"/>
              </w:rPr>
            </w:pPr>
            <w:r w:rsidRPr="00AD420D">
              <w:rPr>
                <w:sz w:val="18"/>
                <w:szCs w:val="18"/>
              </w:rPr>
              <w:t>9 мес. 2023 г</w:t>
            </w:r>
          </w:p>
        </w:tc>
        <w:tc>
          <w:tcPr>
            <w:tcW w:w="609" w:type="dxa"/>
            <w:tcBorders>
              <w:top w:val="nil"/>
              <w:left w:val="nil"/>
              <w:bottom w:val="single" w:sz="4" w:space="0" w:color="auto"/>
              <w:right w:val="single" w:sz="4" w:space="0" w:color="auto"/>
            </w:tcBorders>
            <w:shd w:val="clear" w:color="auto" w:fill="auto"/>
            <w:noWrap/>
            <w:hideMark/>
          </w:tcPr>
          <w:p w14:paraId="0328B845" w14:textId="77777777" w:rsidR="006964A5" w:rsidRPr="00AD420D" w:rsidRDefault="006964A5" w:rsidP="006964A5">
            <w:pPr>
              <w:jc w:val="center"/>
              <w:rPr>
                <w:sz w:val="18"/>
                <w:szCs w:val="18"/>
              </w:rPr>
            </w:pPr>
            <w:r w:rsidRPr="00AD420D">
              <w:rPr>
                <w:sz w:val="18"/>
                <w:szCs w:val="18"/>
              </w:rPr>
              <w:t>%</w:t>
            </w:r>
          </w:p>
        </w:tc>
        <w:tc>
          <w:tcPr>
            <w:tcW w:w="804" w:type="dxa"/>
            <w:tcBorders>
              <w:top w:val="nil"/>
              <w:left w:val="nil"/>
              <w:bottom w:val="single" w:sz="4" w:space="0" w:color="auto"/>
              <w:right w:val="single" w:sz="4" w:space="0" w:color="auto"/>
            </w:tcBorders>
            <w:shd w:val="clear" w:color="auto" w:fill="auto"/>
            <w:noWrap/>
            <w:hideMark/>
          </w:tcPr>
          <w:p w14:paraId="4C31E457" w14:textId="77777777" w:rsidR="006964A5" w:rsidRPr="00AD420D" w:rsidRDefault="006964A5" w:rsidP="006964A5">
            <w:pPr>
              <w:jc w:val="center"/>
              <w:rPr>
                <w:sz w:val="18"/>
                <w:szCs w:val="18"/>
              </w:rPr>
            </w:pPr>
            <w:r w:rsidRPr="00AD420D">
              <w:rPr>
                <w:sz w:val="18"/>
                <w:szCs w:val="18"/>
              </w:rPr>
              <w:t>(+, -)</w:t>
            </w:r>
          </w:p>
        </w:tc>
        <w:tc>
          <w:tcPr>
            <w:tcW w:w="840" w:type="dxa"/>
            <w:tcBorders>
              <w:top w:val="nil"/>
              <w:left w:val="nil"/>
              <w:bottom w:val="single" w:sz="4" w:space="0" w:color="auto"/>
              <w:right w:val="single" w:sz="4" w:space="0" w:color="auto"/>
            </w:tcBorders>
            <w:shd w:val="clear" w:color="auto" w:fill="auto"/>
            <w:noWrap/>
            <w:hideMark/>
          </w:tcPr>
          <w:p w14:paraId="3111BD11" w14:textId="6E5795A2"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108F0F65" w14:textId="75BDC048" w:rsidR="006964A5" w:rsidRPr="00AD420D" w:rsidRDefault="006964A5" w:rsidP="006964A5">
            <w:pPr>
              <w:jc w:val="center"/>
              <w:rPr>
                <w:sz w:val="18"/>
                <w:szCs w:val="18"/>
              </w:rPr>
            </w:pPr>
            <w:r w:rsidRPr="00AD420D">
              <w:rPr>
                <w:sz w:val="18"/>
                <w:szCs w:val="18"/>
              </w:rPr>
              <w:t>9 мес. 2023 г</w:t>
            </w:r>
          </w:p>
        </w:tc>
        <w:tc>
          <w:tcPr>
            <w:tcW w:w="482" w:type="dxa"/>
            <w:tcBorders>
              <w:top w:val="nil"/>
              <w:left w:val="nil"/>
              <w:bottom w:val="single" w:sz="4" w:space="0" w:color="auto"/>
              <w:right w:val="single" w:sz="4" w:space="0" w:color="auto"/>
            </w:tcBorders>
            <w:shd w:val="clear" w:color="auto" w:fill="auto"/>
            <w:noWrap/>
            <w:vAlign w:val="bottom"/>
            <w:hideMark/>
          </w:tcPr>
          <w:p w14:paraId="5B4E3D7A" w14:textId="77777777" w:rsidR="006964A5" w:rsidRPr="00AD420D" w:rsidRDefault="006964A5" w:rsidP="006964A5">
            <w:pPr>
              <w:rPr>
                <w:sz w:val="18"/>
                <w:szCs w:val="18"/>
              </w:rPr>
            </w:pPr>
            <w:r w:rsidRPr="00AD420D">
              <w:rPr>
                <w:sz w:val="18"/>
                <w:szCs w:val="18"/>
              </w:rPr>
              <w:t>%</w:t>
            </w:r>
          </w:p>
        </w:tc>
      </w:tr>
      <w:tr w:rsidR="00AD420D" w:rsidRPr="00AD420D" w14:paraId="6C6E96BD"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D7D37B2" w14:textId="77777777" w:rsidR="00E83D68" w:rsidRPr="00AD420D" w:rsidRDefault="00E83D68" w:rsidP="00085767">
            <w:pPr>
              <w:rPr>
                <w:sz w:val="18"/>
                <w:szCs w:val="18"/>
              </w:rPr>
            </w:pPr>
            <w:r w:rsidRPr="00AD420D">
              <w:rPr>
                <w:sz w:val="18"/>
                <w:szCs w:val="18"/>
              </w:rPr>
              <w:t>Дружба</w:t>
            </w:r>
          </w:p>
        </w:tc>
        <w:tc>
          <w:tcPr>
            <w:tcW w:w="840" w:type="dxa"/>
            <w:tcBorders>
              <w:top w:val="nil"/>
              <w:left w:val="nil"/>
              <w:bottom w:val="single" w:sz="4" w:space="0" w:color="auto"/>
              <w:right w:val="single" w:sz="4" w:space="0" w:color="auto"/>
            </w:tcBorders>
            <w:shd w:val="clear" w:color="auto" w:fill="auto"/>
            <w:noWrap/>
            <w:vAlign w:val="bottom"/>
            <w:hideMark/>
          </w:tcPr>
          <w:p w14:paraId="17CE61D0" w14:textId="77777777" w:rsidR="00E83D68" w:rsidRPr="00AD420D" w:rsidRDefault="00E83D68" w:rsidP="00085767">
            <w:pPr>
              <w:jc w:val="center"/>
              <w:rPr>
                <w:sz w:val="18"/>
                <w:szCs w:val="18"/>
              </w:rPr>
            </w:pPr>
            <w:r w:rsidRPr="00AD420D">
              <w:rPr>
                <w:sz w:val="18"/>
                <w:szCs w:val="18"/>
              </w:rPr>
              <w:t>1471</w:t>
            </w:r>
          </w:p>
        </w:tc>
        <w:tc>
          <w:tcPr>
            <w:tcW w:w="701" w:type="dxa"/>
            <w:tcBorders>
              <w:top w:val="nil"/>
              <w:left w:val="nil"/>
              <w:bottom w:val="single" w:sz="4" w:space="0" w:color="auto"/>
              <w:right w:val="single" w:sz="4" w:space="0" w:color="auto"/>
            </w:tcBorders>
            <w:shd w:val="clear" w:color="000000" w:fill="FFFFFF"/>
            <w:noWrap/>
            <w:vAlign w:val="bottom"/>
            <w:hideMark/>
          </w:tcPr>
          <w:p w14:paraId="638B1A3D" w14:textId="77777777" w:rsidR="00E83D68" w:rsidRPr="00AD420D" w:rsidRDefault="00E83D68" w:rsidP="00085767">
            <w:pPr>
              <w:jc w:val="center"/>
              <w:rPr>
                <w:sz w:val="18"/>
                <w:szCs w:val="18"/>
              </w:rPr>
            </w:pPr>
            <w:r w:rsidRPr="00AD420D">
              <w:rPr>
                <w:sz w:val="18"/>
                <w:szCs w:val="18"/>
              </w:rPr>
              <w:t>1553</w:t>
            </w:r>
          </w:p>
        </w:tc>
        <w:tc>
          <w:tcPr>
            <w:tcW w:w="562" w:type="dxa"/>
            <w:tcBorders>
              <w:top w:val="nil"/>
              <w:left w:val="nil"/>
              <w:bottom w:val="single" w:sz="4" w:space="0" w:color="auto"/>
              <w:right w:val="single" w:sz="4" w:space="0" w:color="auto"/>
            </w:tcBorders>
            <w:shd w:val="clear" w:color="auto" w:fill="auto"/>
            <w:noWrap/>
            <w:vAlign w:val="bottom"/>
            <w:hideMark/>
          </w:tcPr>
          <w:p w14:paraId="6A7A8068" w14:textId="77777777" w:rsidR="00E83D68" w:rsidRPr="00AD420D" w:rsidRDefault="00E83D68" w:rsidP="00085767">
            <w:pPr>
              <w:jc w:val="center"/>
              <w:rPr>
                <w:sz w:val="18"/>
                <w:szCs w:val="18"/>
              </w:rPr>
            </w:pPr>
            <w:r w:rsidRPr="00AD420D">
              <w:rPr>
                <w:sz w:val="18"/>
                <w:szCs w:val="18"/>
              </w:rPr>
              <w:t>104</w:t>
            </w:r>
          </w:p>
        </w:tc>
        <w:tc>
          <w:tcPr>
            <w:tcW w:w="839" w:type="dxa"/>
            <w:tcBorders>
              <w:top w:val="nil"/>
              <w:left w:val="nil"/>
              <w:bottom w:val="single" w:sz="4" w:space="0" w:color="auto"/>
              <w:right w:val="single" w:sz="4" w:space="0" w:color="auto"/>
            </w:tcBorders>
            <w:shd w:val="clear" w:color="auto" w:fill="auto"/>
            <w:noWrap/>
            <w:vAlign w:val="bottom"/>
            <w:hideMark/>
          </w:tcPr>
          <w:p w14:paraId="789D0559" w14:textId="77777777" w:rsidR="00E83D68" w:rsidRPr="00AD420D" w:rsidRDefault="00E83D68" w:rsidP="00085767">
            <w:pPr>
              <w:jc w:val="center"/>
              <w:rPr>
                <w:sz w:val="18"/>
                <w:szCs w:val="18"/>
              </w:rPr>
            </w:pPr>
            <w:r w:rsidRPr="00AD420D">
              <w:rPr>
                <w:sz w:val="18"/>
                <w:szCs w:val="18"/>
              </w:rPr>
              <w:t>600</w:t>
            </w:r>
          </w:p>
        </w:tc>
        <w:tc>
          <w:tcPr>
            <w:tcW w:w="701" w:type="dxa"/>
            <w:tcBorders>
              <w:top w:val="nil"/>
              <w:left w:val="nil"/>
              <w:bottom w:val="single" w:sz="4" w:space="0" w:color="auto"/>
              <w:right w:val="single" w:sz="4" w:space="0" w:color="auto"/>
            </w:tcBorders>
            <w:shd w:val="clear" w:color="000000" w:fill="FFFFFF"/>
            <w:noWrap/>
            <w:vAlign w:val="bottom"/>
            <w:hideMark/>
          </w:tcPr>
          <w:p w14:paraId="3AE312EE" w14:textId="77777777" w:rsidR="00E83D68" w:rsidRPr="00AD420D" w:rsidRDefault="00E83D68" w:rsidP="00085767">
            <w:pPr>
              <w:jc w:val="center"/>
              <w:rPr>
                <w:sz w:val="18"/>
                <w:szCs w:val="18"/>
              </w:rPr>
            </w:pPr>
            <w:r w:rsidRPr="00AD420D">
              <w:rPr>
                <w:sz w:val="18"/>
                <w:szCs w:val="18"/>
              </w:rPr>
              <w:t>600</w:t>
            </w:r>
          </w:p>
        </w:tc>
        <w:tc>
          <w:tcPr>
            <w:tcW w:w="626" w:type="dxa"/>
            <w:tcBorders>
              <w:top w:val="nil"/>
              <w:left w:val="nil"/>
              <w:bottom w:val="single" w:sz="4" w:space="0" w:color="auto"/>
              <w:right w:val="single" w:sz="4" w:space="0" w:color="auto"/>
            </w:tcBorders>
            <w:shd w:val="clear" w:color="auto" w:fill="auto"/>
            <w:noWrap/>
            <w:vAlign w:val="bottom"/>
            <w:hideMark/>
          </w:tcPr>
          <w:p w14:paraId="345A0802"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7CF1FC81" w14:textId="77777777" w:rsidR="00E83D68" w:rsidRPr="00AD420D" w:rsidRDefault="00E83D68" w:rsidP="00085767">
            <w:pPr>
              <w:jc w:val="center"/>
              <w:rPr>
                <w:sz w:val="18"/>
                <w:szCs w:val="18"/>
              </w:rPr>
            </w:pPr>
            <w:r w:rsidRPr="00AD420D">
              <w:rPr>
                <w:sz w:val="18"/>
                <w:szCs w:val="18"/>
              </w:rPr>
              <w:t>2651,8</w:t>
            </w:r>
          </w:p>
        </w:tc>
        <w:tc>
          <w:tcPr>
            <w:tcW w:w="791" w:type="dxa"/>
            <w:tcBorders>
              <w:top w:val="nil"/>
              <w:left w:val="nil"/>
              <w:bottom w:val="single" w:sz="4" w:space="0" w:color="auto"/>
              <w:right w:val="single" w:sz="4" w:space="0" w:color="auto"/>
            </w:tcBorders>
            <w:shd w:val="clear" w:color="000000" w:fill="FFFFFF"/>
            <w:noWrap/>
            <w:vAlign w:val="bottom"/>
            <w:hideMark/>
          </w:tcPr>
          <w:p w14:paraId="6A70E183" w14:textId="77777777" w:rsidR="00E83D68" w:rsidRPr="00AD420D" w:rsidRDefault="00E83D68" w:rsidP="00085767">
            <w:pPr>
              <w:jc w:val="center"/>
              <w:rPr>
                <w:sz w:val="18"/>
                <w:szCs w:val="18"/>
              </w:rPr>
            </w:pPr>
            <w:r w:rsidRPr="00AD420D">
              <w:rPr>
                <w:sz w:val="18"/>
                <w:szCs w:val="18"/>
              </w:rPr>
              <w:t>2855,9</w:t>
            </w:r>
          </w:p>
        </w:tc>
        <w:tc>
          <w:tcPr>
            <w:tcW w:w="609" w:type="dxa"/>
            <w:tcBorders>
              <w:top w:val="nil"/>
              <w:left w:val="nil"/>
              <w:bottom w:val="single" w:sz="4" w:space="0" w:color="auto"/>
              <w:right w:val="single" w:sz="4" w:space="0" w:color="auto"/>
            </w:tcBorders>
            <w:shd w:val="clear" w:color="auto" w:fill="auto"/>
            <w:noWrap/>
            <w:vAlign w:val="bottom"/>
            <w:hideMark/>
          </w:tcPr>
          <w:p w14:paraId="07885A26" w14:textId="77777777" w:rsidR="00E83D68" w:rsidRPr="00AD420D" w:rsidRDefault="00E83D68" w:rsidP="00085767">
            <w:pPr>
              <w:jc w:val="center"/>
              <w:rPr>
                <w:sz w:val="18"/>
                <w:szCs w:val="18"/>
              </w:rPr>
            </w:pPr>
            <w:r w:rsidRPr="00AD420D">
              <w:rPr>
                <w:sz w:val="18"/>
                <w:szCs w:val="18"/>
              </w:rPr>
              <w:t>108</w:t>
            </w:r>
          </w:p>
        </w:tc>
        <w:tc>
          <w:tcPr>
            <w:tcW w:w="804" w:type="dxa"/>
            <w:tcBorders>
              <w:top w:val="nil"/>
              <w:left w:val="nil"/>
              <w:bottom w:val="single" w:sz="4" w:space="0" w:color="auto"/>
              <w:right w:val="single" w:sz="4" w:space="0" w:color="auto"/>
            </w:tcBorders>
            <w:shd w:val="clear" w:color="auto" w:fill="auto"/>
            <w:noWrap/>
            <w:vAlign w:val="bottom"/>
            <w:hideMark/>
          </w:tcPr>
          <w:p w14:paraId="14F72B70" w14:textId="77777777" w:rsidR="00E83D68" w:rsidRPr="00AD420D" w:rsidRDefault="00E83D68" w:rsidP="00085767">
            <w:pPr>
              <w:jc w:val="center"/>
              <w:rPr>
                <w:sz w:val="18"/>
                <w:szCs w:val="18"/>
              </w:rPr>
            </w:pPr>
            <w:r w:rsidRPr="00AD420D">
              <w:rPr>
                <w:sz w:val="18"/>
                <w:szCs w:val="18"/>
              </w:rPr>
              <w:t>+202,9</w:t>
            </w:r>
          </w:p>
        </w:tc>
        <w:tc>
          <w:tcPr>
            <w:tcW w:w="840" w:type="dxa"/>
            <w:tcBorders>
              <w:top w:val="nil"/>
              <w:left w:val="nil"/>
              <w:bottom w:val="single" w:sz="4" w:space="0" w:color="auto"/>
              <w:right w:val="single" w:sz="4" w:space="0" w:color="auto"/>
            </w:tcBorders>
            <w:shd w:val="clear" w:color="auto" w:fill="auto"/>
            <w:noWrap/>
            <w:vAlign w:val="bottom"/>
            <w:hideMark/>
          </w:tcPr>
          <w:p w14:paraId="694A340A" w14:textId="77777777" w:rsidR="00E83D68" w:rsidRPr="00AD420D" w:rsidRDefault="00E83D68" w:rsidP="00085767">
            <w:pPr>
              <w:jc w:val="center"/>
              <w:rPr>
                <w:sz w:val="18"/>
                <w:szCs w:val="18"/>
              </w:rPr>
            </w:pPr>
            <w:r w:rsidRPr="00AD420D">
              <w:rPr>
                <w:sz w:val="18"/>
                <w:szCs w:val="18"/>
              </w:rPr>
              <w:t>4420</w:t>
            </w:r>
          </w:p>
        </w:tc>
        <w:tc>
          <w:tcPr>
            <w:tcW w:w="701" w:type="dxa"/>
            <w:tcBorders>
              <w:top w:val="nil"/>
              <w:left w:val="nil"/>
              <w:bottom w:val="single" w:sz="4" w:space="0" w:color="auto"/>
              <w:right w:val="single" w:sz="4" w:space="0" w:color="auto"/>
            </w:tcBorders>
            <w:shd w:val="clear" w:color="000000" w:fill="FFFFFF"/>
            <w:noWrap/>
            <w:vAlign w:val="bottom"/>
            <w:hideMark/>
          </w:tcPr>
          <w:p w14:paraId="5EBB40FE" w14:textId="77777777" w:rsidR="00E83D68" w:rsidRPr="00AD420D" w:rsidRDefault="00E83D68" w:rsidP="00085767">
            <w:pPr>
              <w:jc w:val="center"/>
              <w:rPr>
                <w:sz w:val="18"/>
                <w:szCs w:val="18"/>
              </w:rPr>
            </w:pPr>
            <w:r w:rsidRPr="00AD420D">
              <w:rPr>
                <w:sz w:val="18"/>
                <w:szCs w:val="18"/>
              </w:rPr>
              <w:t>4760</w:t>
            </w:r>
          </w:p>
        </w:tc>
        <w:tc>
          <w:tcPr>
            <w:tcW w:w="482" w:type="dxa"/>
            <w:tcBorders>
              <w:top w:val="nil"/>
              <w:left w:val="nil"/>
              <w:bottom w:val="single" w:sz="4" w:space="0" w:color="auto"/>
              <w:right w:val="single" w:sz="4" w:space="0" w:color="auto"/>
            </w:tcBorders>
            <w:shd w:val="clear" w:color="auto" w:fill="auto"/>
            <w:noWrap/>
            <w:vAlign w:val="bottom"/>
            <w:hideMark/>
          </w:tcPr>
          <w:p w14:paraId="50B9368D" w14:textId="77777777" w:rsidR="00E83D68" w:rsidRPr="00AD420D" w:rsidRDefault="00E83D68" w:rsidP="00085767">
            <w:pPr>
              <w:jc w:val="center"/>
              <w:rPr>
                <w:sz w:val="18"/>
                <w:szCs w:val="18"/>
              </w:rPr>
            </w:pPr>
            <w:r w:rsidRPr="00AD420D">
              <w:rPr>
                <w:sz w:val="18"/>
                <w:szCs w:val="18"/>
              </w:rPr>
              <w:t>108</w:t>
            </w:r>
          </w:p>
        </w:tc>
      </w:tr>
      <w:tr w:rsidR="00AD420D" w:rsidRPr="00AD420D" w14:paraId="1A71A72C"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6999B07E" w14:textId="77777777" w:rsidR="00E83D68" w:rsidRPr="00AD420D" w:rsidRDefault="00E83D68" w:rsidP="00085767">
            <w:pPr>
              <w:rPr>
                <w:sz w:val="18"/>
                <w:szCs w:val="18"/>
              </w:rPr>
            </w:pPr>
            <w:r w:rsidRPr="00AD420D">
              <w:rPr>
                <w:sz w:val="18"/>
                <w:szCs w:val="18"/>
              </w:rPr>
              <w:t>Искра</w:t>
            </w:r>
          </w:p>
        </w:tc>
        <w:tc>
          <w:tcPr>
            <w:tcW w:w="840" w:type="dxa"/>
            <w:tcBorders>
              <w:top w:val="nil"/>
              <w:left w:val="nil"/>
              <w:bottom w:val="single" w:sz="4" w:space="0" w:color="auto"/>
              <w:right w:val="single" w:sz="4" w:space="0" w:color="auto"/>
            </w:tcBorders>
            <w:shd w:val="clear" w:color="auto" w:fill="auto"/>
            <w:noWrap/>
            <w:vAlign w:val="bottom"/>
            <w:hideMark/>
          </w:tcPr>
          <w:p w14:paraId="4814B7E7" w14:textId="77777777" w:rsidR="00E83D68" w:rsidRPr="00AD420D" w:rsidRDefault="00E83D68" w:rsidP="00085767">
            <w:pPr>
              <w:jc w:val="center"/>
              <w:rPr>
                <w:sz w:val="18"/>
                <w:szCs w:val="18"/>
              </w:rPr>
            </w:pPr>
            <w:r w:rsidRPr="00AD420D">
              <w:rPr>
                <w:sz w:val="18"/>
                <w:szCs w:val="18"/>
              </w:rPr>
              <w:t>1496</w:t>
            </w:r>
          </w:p>
        </w:tc>
        <w:tc>
          <w:tcPr>
            <w:tcW w:w="701" w:type="dxa"/>
            <w:tcBorders>
              <w:top w:val="nil"/>
              <w:left w:val="nil"/>
              <w:bottom w:val="single" w:sz="4" w:space="0" w:color="auto"/>
              <w:right w:val="single" w:sz="4" w:space="0" w:color="auto"/>
            </w:tcBorders>
            <w:shd w:val="clear" w:color="000000" w:fill="FFFFFF"/>
            <w:noWrap/>
            <w:vAlign w:val="bottom"/>
            <w:hideMark/>
          </w:tcPr>
          <w:p w14:paraId="5DDFE27F" w14:textId="77777777" w:rsidR="00E83D68" w:rsidRPr="00AD420D" w:rsidRDefault="00E83D68" w:rsidP="00085767">
            <w:pPr>
              <w:jc w:val="center"/>
              <w:rPr>
                <w:sz w:val="18"/>
                <w:szCs w:val="18"/>
              </w:rPr>
            </w:pPr>
            <w:r w:rsidRPr="00AD420D">
              <w:rPr>
                <w:sz w:val="18"/>
                <w:szCs w:val="18"/>
              </w:rPr>
              <w:t>1539</w:t>
            </w:r>
          </w:p>
        </w:tc>
        <w:tc>
          <w:tcPr>
            <w:tcW w:w="562" w:type="dxa"/>
            <w:tcBorders>
              <w:top w:val="nil"/>
              <w:left w:val="nil"/>
              <w:bottom w:val="single" w:sz="4" w:space="0" w:color="auto"/>
              <w:right w:val="single" w:sz="4" w:space="0" w:color="auto"/>
            </w:tcBorders>
            <w:shd w:val="clear" w:color="auto" w:fill="auto"/>
            <w:noWrap/>
            <w:vAlign w:val="bottom"/>
            <w:hideMark/>
          </w:tcPr>
          <w:p w14:paraId="71010A36" w14:textId="77777777" w:rsidR="00E83D68" w:rsidRPr="00AD420D" w:rsidRDefault="00E83D68" w:rsidP="00085767">
            <w:pPr>
              <w:jc w:val="center"/>
              <w:rPr>
                <w:sz w:val="18"/>
                <w:szCs w:val="18"/>
              </w:rPr>
            </w:pPr>
            <w:r w:rsidRPr="00AD420D">
              <w:rPr>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4FF19EEB" w14:textId="77777777" w:rsidR="00E83D68" w:rsidRPr="00AD420D" w:rsidRDefault="00E83D68" w:rsidP="00085767">
            <w:pPr>
              <w:jc w:val="center"/>
              <w:rPr>
                <w:sz w:val="18"/>
                <w:szCs w:val="18"/>
              </w:rPr>
            </w:pPr>
            <w:r w:rsidRPr="00AD420D">
              <w:rPr>
                <w:sz w:val="18"/>
                <w:szCs w:val="18"/>
              </w:rPr>
              <w:t>530</w:t>
            </w:r>
          </w:p>
        </w:tc>
        <w:tc>
          <w:tcPr>
            <w:tcW w:w="701" w:type="dxa"/>
            <w:tcBorders>
              <w:top w:val="nil"/>
              <w:left w:val="nil"/>
              <w:bottom w:val="single" w:sz="4" w:space="0" w:color="auto"/>
              <w:right w:val="single" w:sz="4" w:space="0" w:color="auto"/>
            </w:tcBorders>
            <w:shd w:val="clear" w:color="000000" w:fill="FFFFFF"/>
            <w:noWrap/>
            <w:vAlign w:val="bottom"/>
            <w:hideMark/>
          </w:tcPr>
          <w:p w14:paraId="036A8D65" w14:textId="77777777" w:rsidR="00E83D68" w:rsidRPr="00AD420D" w:rsidRDefault="00E83D68" w:rsidP="00085767">
            <w:pPr>
              <w:jc w:val="center"/>
              <w:rPr>
                <w:sz w:val="18"/>
                <w:szCs w:val="18"/>
              </w:rPr>
            </w:pPr>
            <w:r w:rsidRPr="00AD420D">
              <w:rPr>
                <w:sz w:val="18"/>
                <w:szCs w:val="18"/>
              </w:rPr>
              <w:t>700</w:t>
            </w:r>
          </w:p>
        </w:tc>
        <w:tc>
          <w:tcPr>
            <w:tcW w:w="626" w:type="dxa"/>
            <w:tcBorders>
              <w:top w:val="nil"/>
              <w:left w:val="nil"/>
              <w:bottom w:val="single" w:sz="4" w:space="0" w:color="auto"/>
              <w:right w:val="single" w:sz="4" w:space="0" w:color="auto"/>
            </w:tcBorders>
            <w:shd w:val="clear" w:color="auto" w:fill="auto"/>
            <w:noWrap/>
            <w:vAlign w:val="bottom"/>
            <w:hideMark/>
          </w:tcPr>
          <w:p w14:paraId="29BEFE03" w14:textId="77777777" w:rsidR="00E83D68" w:rsidRPr="00AD420D" w:rsidRDefault="00E83D68" w:rsidP="00085767">
            <w:pPr>
              <w:jc w:val="center"/>
              <w:rPr>
                <w:sz w:val="18"/>
                <w:szCs w:val="18"/>
              </w:rPr>
            </w:pPr>
            <w:r w:rsidRPr="00AD420D">
              <w:rPr>
                <w:sz w:val="18"/>
                <w:szCs w:val="18"/>
              </w:rPr>
              <w:t>132</w:t>
            </w:r>
          </w:p>
        </w:tc>
        <w:tc>
          <w:tcPr>
            <w:tcW w:w="841" w:type="dxa"/>
            <w:tcBorders>
              <w:top w:val="nil"/>
              <w:left w:val="nil"/>
              <w:bottom w:val="single" w:sz="4" w:space="0" w:color="auto"/>
              <w:right w:val="single" w:sz="4" w:space="0" w:color="auto"/>
            </w:tcBorders>
            <w:shd w:val="clear" w:color="auto" w:fill="auto"/>
            <w:noWrap/>
            <w:vAlign w:val="bottom"/>
            <w:hideMark/>
          </w:tcPr>
          <w:p w14:paraId="1F2373E9" w14:textId="77777777" w:rsidR="00E83D68" w:rsidRPr="00AD420D" w:rsidRDefault="00E83D68" w:rsidP="00085767">
            <w:pPr>
              <w:jc w:val="center"/>
              <w:rPr>
                <w:sz w:val="18"/>
                <w:szCs w:val="18"/>
              </w:rPr>
            </w:pPr>
            <w:r w:rsidRPr="00AD420D">
              <w:rPr>
                <w:sz w:val="18"/>
                <w:szCs w:val="18"/>
              </w:rPr>
              <w:t>3034,9</w:t>
            </w:r>
          </w:p>
        </w:tc>
        <w:tc>
          <w:tcPr>
            <w:tcW w:w="791" w:type="dxa"/>
            <w:tcBorders>
              <w:top w:val="nil"/>
              <w:left w:val="nil"/>
              <w:bottom w:val="single" w:sz="4" w:space="0" w:color="auto"/>
              <w:right w:val="single" w:sz="4" w:space="0" w:color="auto"/>
            </w:tcBorders>
            <w:shd w:val="clear" w:color="000000" w:fill="FFFFFF"/>
            <w:noWrap/>
            <w:vAlign w:val="bottom"/>
            <w:hideMark/>
          </w:tcPr>
          <w:p w14:paraId="2E227BAD" w14:textId="77777777" w:rsidR="00E83D68" w:rsidRPr="00AD420D" w:rsidRDefault="00E83D68" w:rsidP="00085767">
            <w:pPr>
              <w:jc w:val="center"/>
              <w:rPr>
                <w:sz w:val="18"/>
                <w:szCs w:val="18"/>
              </w:rPr>
            </w:pPr>
            <w:r w:rsidRPr="00AD420D">
              <w:rPr>
                <w:sz w:val="18"/>
                <w:szCs w:val="18"/>
              </w:rPr>
              <w:t>3502</w:t>
            </w:r>
          </w:p>
        </w:tc>
        <w:tc>
          <w:tcPr>
            <w:tcW w:w="609" w:type="dxa"/>
            <w:tcBorders>
              <w:top w:val="nil"/>
              <w:left w:val="nil"/>
              <w:bottom w:val="single" w:sz="4" w:space="0" w:color="auto"/>
              <w:right w:val="single" w:sz="4" w:space="0" w:color="auto"/>
            </w:tcBorders>
            <w:shd w:val="clear" w:color="auto" w:fill="auto"/>
            <w:noWrap/>
            <w:vAlign w:val="bottom"/>
            <w:hideMark/>
          </w:tcPr>
          <w:p w14:paraId="7BEF6101" w14:textId="77777777" w:rsidR="00E83D68" w:rsidRPr="00AD420D" w:rsidRDefault="00E83D68" w:rsidP="00085767">
            <w:pPr>
              <w:jc w:val="center"/>
              <w:rPr>
                <w:sz w:val="18"/>
                <w:szCs w:val="18"/>
              </w:rPr>
            </w:pPr>
            <w:r w:rsidRPr="00AD420D">
              <w:rPr>
                <w:sz w:val="18"/>
                <w:szCs w:val="18"/>
              </w:rPr>
              <w:t>115</w:t>
            </w:r>
          </w:p>
        </w:tc>
        <w:tc>
          <w:tcPr>
            <w:tcW w:w="804" w:type="dxa"/>
            <w:tcBorders>
              <w:top w:val="nil"/>
              <w:left w:val="nil"/>
              <w:bottom w:val="single" w:sz="4" w:space="0" w:color="auto"/>
              <w:right w:val="single" w:sz="4" w:space="0" w:color="auto"/>
            </w:tcBorders>
            <w:shd w:val="clear" w:color="auto" w:fill="auto"/>
            <w:noWrap/>
            <w:vAlign w:val="bottom"/>
            <w:hideMark/>
          </w:tcPr>
          <w:p w14:paraId="2969564E" w14:textId="77777777" w:rsidR="00E83D68" w:rsidRPr="00AD420D" w:rsidRDefault="00E83D68" w:rsidP="00085767">
            <w:pPr>
              <w:jc w:val="center"/>
              <w:rPr>
                <w:sz w:val="18"/>
                <w:szCs w:val="18"/>
              </w:rPr>
            </w:pPr>
            <w:r w:rsidRPr="00AD420D">
              <w:rPr>
                <w:sz w:val="18"/>
                <w:szCs w:val="18"/>
              </w:rPr>
              <w:t>+467,1</w:t>
            </w:r>
          </w:p>
        </w:tc>
        <w:tc>
          <w:tcPr>
            <w:tcW w:w="840" w:type="dxa"/>
            <w:tcBorders>
              <w:top w:val="nil"/>
              <w:left w:val="nil"/>
              <w:bottom w:val="single" w:sz="4" w:space="0" w:color="auto"/>
              <w:right w:val="single" w:sz="4" w:space="0" w:color="auto"/>
            </w:tcBorders>
            <w:shd w:val="clear" w:color="auto" w:fill="auto"/>
            <w:noWrap/>
            <w:vAlign w:val="bottom"/>
            <w:hideMark/>
          </w:tcPr>
          <w:p w14:paraId="4920BA63" w14:textId="77777777" w:rsidR="00E83D68" w:rsidRPr="00AD420D" w:rsidRDefault="00E83D68" w:rsidP="00085767">
            <w:pPr>
              <w:jc w:val="center"/>
              <w:rPr>
                <w:sz w:val="18"/>
                <w:szCs w:val="18"/>
              </w:rPr>
            </w:pPr>
            <w:r w:rsidRPr="00AD420D">
              <w:rPr>
                <w:sz w:val="18"/>
                <w:szCs w:val="18"/>
              </w:rPr>
              <w:t>5726</w:t>
            </w:r>
          </w:p>
        </w:tc>
        <w:tc>
          <w:tcPr>
            <w:tcW w:w="701" w:type="dxa"/>
            <w:tcBorders>
              <w:top w:val="nil"/>
              <w:left w:val="nil"/>
              <w:bottom w:val="single" w:sz="4" w:space="0" w:color="auto"/>
              <w:right w:val="single" w:sz="4" w:space="0" w:color="auto"/>
            </w:tcBorders>
            <w:shd w:val="clear" w:color="000000" w:fill="FFFFFF"/>
            <w:noWrap/>
            <w:vAlign w:val="bottom"/>
            <w:hideMark/>
          </w:tcPr>
          <w:p w14:paraId="079B4FD2" w14:textId="77777777" w:rsidR="00E83D68" w:rsidRPr="00AD420D" w:rsidRDefault="00E83D68" w:rsidP="00085767">
            <w:pPr>
              <w:jc w:val="center"/>
              <w:rPr>
                <w:sz w:val="18"/>
                <w:szCs w:val="18"/>
              </w:rPr>
            </w:pPr>
            <w:r w:rsidRPr="00AD420D">
              <w:rPr>
                <w:sz w:val="18"/>
                <w:szCs w:val="18"/>
              </w:rPr>
              <w:t>6242</w:t>
            </w:r>
          </w:p>
        </w:tc>
        <w:tc>
          <w:tcPr>
            <w:tcW w:w="482" w:type="dxa"/>
            <w:tcBorders>
              <w:top w:val="nil"/>
              <w:left w:val="nil"/>
              <w:bottom w:val="single" w:sz="4" w:space="0" w:color="auto"/>
              <w:right w:val="single" w:sz="4" w:space="0" w:color="auto"/>
            </w:tcBorders>
            <w:shd w:val="clear" w:color="auto" w:fill="auto"/>
            <w:noWrap/>
            <w:vAlign w:val="bottom"/>
            <w:hideMark/>
          </w:tcPr>
          <w:p w14:paraId="6C51D552" w14:textId="77777777" w:rsidR="00E83D68" w:rsidRPr="00AD420D" w:rsidRDefault="00E83D68" w:rsidP="00085767">
            <w:pPr>
              <w:jc w:val="center"/>
              <w:rPr>
                <w:sz w:val="18"/>
                <w:szCs w:val="18"/>
              </w:rPr>
            </w:pPr>
            <w:r w:rsidRPr="00AD420D">
              <w:rPr>
                <w:sz w:val="18"/>
                <w:szCs w:val="18"/>
              </w:rPr>
              <w:t>109</w:t>
            </w:r>
          </w:p>
        </w:tc>
      </w:tr>
      <w:tr w:rsidR="00AD420D" w:rsidRPr="00AD420D" w14:paraId="1663493A"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15270A8B" w14:textId="77777777" w:rsidR="00E83D68" w:rsidRPr="00AD420D" w:rsidRDefault="00E83D68" w:rsidP="00085767">
            <w:pPr>
              <w:rPr>
                <w:sz w:val="18"/>
                <w:szCs w:val="18"/>
              </w:rPr>
            </w:pPr>
            <w:r w:rsidRPr="00AD420D">
              <w:rPr>
                <w:sz w:val="18"/>
                <w:szCs w:val="18"/>
              </w:rPr>
              <w:t>Большевик</w:t>
            </w:r>
          </w:p>
        </w:tc>
        <w:tc>
          <w:tcPr>
            <w:tcW w:w="840" w:type="dxa"/>
            <w:tcBorders>
              <w:top w:val="nil"/>
              <w:left w:val="nil"/>
              <w:bottom w:val="single" w:sz="4" w:space="0" w:color="auto"/>
              <w:right w:val="single" w:sz="4" w:space="0" w:color="auto"/>
            </w:tcBorders>
            <w:shd w:val="clear" w:color="auto" w:fill="auto"/>
            <w:noWrap/>
            <w:vAlign w:val="bottom"/>
            <w:hideMark/>
          </w:tcPr>
          <w:p w14:paraId="15CC3BE2" w14:textId="77777777" w:rsidR="00E83D68" w:rsidRPr="00AD420D" w:rsidRDefault="00E83D68" w:rsidP="00085767">
            <w:pPr>
              <w:jc w:val="center"/>
              <w:rPr>
                <w:sz w:val="18"/>
                <w:szCs w:val="18"/>
              </w:rPr>
            </w:pPr>
            <w:r w:rsidRPr="00AD420D">
              <w:rPr>
                <w:sz w:val="18"/>
                <w:szCs w:val="18"/>
              </w:rPr>
              <w:t>1362</w:t>
            </w:r>
          </w:p>
        </w:tc>
        <w:tc>
          <w:tcPr>
            <w:tcW w:w="701" w:type="dxa"/>
            <w:tcBorders>
              <w:top w:val="nil"/>
              <w:left w:val="nil"/>
              <w:bottom w:val="single" w:sz="4" w:space="0" w:color="auto"/>
              <w:right w:val="single" w:sz="4" w:space="0" w:color="auto"/>
            </w:tcBorders>
            <w:shd w:val="clear" w:color="000000" w:fill="FFFFFF"/>
            <w:noWrap/>
            <w:vAlign w:val="bottom"/>
            <w:hideMark/>
          </w:tcPr>
          <w:p w14:paraId="57220838" w14:textId="77777777" w:rsidR="00E83D68" w:rsidRPr="00AD420D" w:rsidRDefault="00E83D68" w:rsidP="00085767">
            <w:pPr>
              <w:jc w:val="center"/>
              <w:rPr>
                <w:sz w:val="18"/>
                <w:szCs w:val="18"/>
              </w:rPr>
            </w:pPr>
            <w:r w:rsidRPr="00AD420D">
              <w:rPr>
                <w:sz w:val="18"/>
                <w:szCs w:val="18"/>
              </w:rPr>
              <w:t>1361</w:t>
            </w:r>
          </w:p>
        </w:tc>
        <w:tc>
          <w:tcPr>
            <w:tcW w:w="562" w:type="dxa"/>
            <w:tcBorders>
              <w:top w:val="nil"/>
              <w:left w:val="nil"/>
              <w:bottom w:val="single" w:sz="4" w:space="0" w:color="auto"/>
              <w:right w:val="single" w:sz="4" w:space="0" w:color="auto"/>
            </w:tcBorders>
            <w:shd w:val="clear" w:color="auto" w:fill="auto"/>
            <w:noWrap/>
            <w:vAlign w:val="bottom"/>
            <w:hideMark/>
          </w:tcPr>
          <w:p w14:paraId="4FA2323F" w14:textId="77777777" w:rsidR="00E83D68" w:rsidRPr="00AD420D" w:rsidRDefault="00E83D68" w:rsidP="00085767">
            <w:pPr>
              <w:jc w:val="center"/>
              <w:rPr>
                <w:sz w:val="18"/>
                <w:szCs w:val="18"/>
              </w:rPr>
            </w:pPr>
            <w:r w:rsidRPr="00AD420D">
              <w:rPr>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1C6E75ED" w14:textId="77777777" w:rsidR="00E83D68" w:rsidRPr="00AD420D" w:rsidRDefault="00E83D68" w:rsidP="00085767">
            <w:pPr>
              <w:jc w:val="center"/>
              <w:rPr>
                <w:sz w:val="18"/>
                <w:szCs w:val="18"/>
              </w:rPr>
            </w:pPr>
            <w:r w:rsidRPr="00AD420D">
              <w:rPr>
                <w:sz w:val="18"/>
                <w:szCs w:val="18"/>
              </w:rPr>
              <w:t>500</w:t>
            </w:r>
          </w:p>
        </w:tc>
        <w:tc>
          <w:tcPr>
            <w:tcW w:w="701" w:type="dxa"/>
            <w:tcBorders>
              <w:top w:val="nil"/>
              <w:left w:val="nil"/>
              <w:bottom w:val="single" w:sz="4" w:space="0" w:color="auto"/>
              <w:right w:val="single" w:sz="4" w:space="0" w:color="auto"/>
            </w:tcBorders>
            <w:shd w:val="clear" w:color="000000" w:fill="FFFFFF"/>
            <w:noWrap/>
            <w:vAlign w:val="bottom"/>
            <w:hideMark/>
          </w:tcPr>
          <w:p w14:paraId="54AED32C" w14:textId="77777777" w:rsidR="00E83D68" w:rsidRPr="00AD420D" w:rsidRDefault="00E83D68" w:rsidP="00085767">
            <w:pPr>
              <w:jc w:val="center"/>
              <w:rPr>
                <w:sz w:val="18"/>
                <w:szCs w:val="18"/>
              </w:rPr>
            </w:pPr>
            <w:r w:rsidRPr="00AD420D">
              <w:rPr>
                <w:sz w:val="18"/>
                <w:szCs w:val="18"/>
              </w:rPr>
              <w:t>500</w:t>
            </w:r>
          </w:p>
        </w:tc>
        <w:tc>
          <w:tcPr>
            <w:tcW w:w="626" w:type="dxa"/>
            <w:tcBorders>
              <w:top w:val="nil"/>
              <w:left w:val="nil"/>
              <w:bottom w:val="single" w:sz="4" w:space="0" w:color="auto"/>
              <w:right w:val="single" w:sz="4" w:space="0" w:color="auto"/>
            </w:tcBorders>
            <w:shd w:val="clear" w:color="auto" w:fill="auto"/>
            <w:noWrap/>
            <w:vAlign w:val="bottom"/>
            <w:hideMark/>
          </w:tcPr>
          <w:p w14:paraId="51E8232A"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5199D67A" w14:textId="77777777" w:rsidR="00E83D68" w:rsidRPr="00AD420D" w:rsidRDefault="00E83D68" w:rsidP="00085767">
            <w:pPr>
              <w:jc w:val="center"/>
              <w:rPr>
                <w:sz w:val="18"/>
                <w:szCs w:val="18"/>
              </w:rPr>
            </w:pPr>
            <w:r w:rsidRPr="00AD420D">
              <w:rPr>
                <w:sz w:val="18"/>
                <w:szCs w:val="18"/>
              </w:rPr>
              <w:t>2004,5</w:t>
            </w:r>
          </w:p>
        </w:tc>
        <w:tc>
          <w:tcPr>
            <w:tcW w:w="791" w:type="dxa"/>
            <w:tcBorders>
              <w:top w:val="nil"/>
              <w:left w:val="nil"/>
              <w:bottom w:val="single" w:sz="4" w:space="0" w:color="auto"/>
              <w:right w:val="single" w:sz="4" w:space="0" w:color="auto"/>
            </w:tcBorders>
            <w:shd w:val="clear" w:color="000000" w:fill="FFFFFF"/>
            <w:noWrap/>
            <w:vAlign w:val="bottom"/>
            <w:hideMark/>
          </w:tcPr>
          <w:p w14:paraId="15C5E675" w14:textId="77777777" w:rsidR="00E83D68" w:rsidRPr="00AD420D" w:rsidRDefault="00E83D68" w:rsidP="00085767">
            <w:pPr>
              <w:jc w:val="center"/>
              <w:rPr>
                <w:sz w:val="18"/>
                <w:szCs w:val="18"/>
              </w:rPr>
            </w:pPr>
            <w:r w:rsidRPr="00AD420D">
              <w:rPr>
                <w:sz w:val="18"/>
                <w:szCs w:val="18"/>
              </w:rPr>
              <w:t>2116</w:t>
            </w:r>
          </w:p>
        </w:tc>
        <w:tc>
          <w:tcPr>
            <w:tcW w:w="609" w:type="dxa"/>
            <w:tcBorders>
              <w:top w:val="nil"/>
              <w:left w:val="nil"/>
              <w:bottom w:val="single" w:sz="4" w:space="0" w:color="auto"/>
              <w:right w:val="single" w:sz="4" w:space="0" w:color="auto"/>
            </w:tcBorders>
            <w:shd w:val="clear" w:color="auto" w:fill="auto"/>
            <w:noWrap/>
            <w:vAlign w:val="bottom"/>
            <w:hideMark/>
          </w:tcPr>
          <w:p w14:paraId="6426CBB3" w14:textId="77777777" w:rsidR="00E83D68" w:rsidRPr="00AD420D" w:rsidRDefault="00E83D68" w:rsidP="00085767">
            <w:pPr>
              <w:jc w:val="center"/>
              <w:rPr>
                <w:sz w:val="18"/>
                <w:szCs w:val="18"/>
              </w:rPr>
            </w:pPr>
            <w:r w:rsidRPr="00AD420D">
              <w:rPr>
                <w:sz w:val="18"/>
                <w:szCs w:val="18"/>
              </w:rPr>
              <w:t>106</w:t>
            </w:r>
          </w:p>
        </w:tc>
        <w:tc>
          <w:tcPr>
            <w:tcW w:w="804" w:type="dxa"/>
            <w:tcBorders>
              <w:top w:val="nil"/>
              <w:left w:val="nil"/>
              <w:bottom w:val="single" w:sz="4" w:space="0" w:color="auto"/>
              <w:right w:val="single" w:sz="4" w:space="0" w:color="auto"/>
            </w:tcBorders>
            <w:shd w:val="clear" w:color="auto" w:fill="auto"/>
            <w:noWrap/>
            <w:vAlign w:val="bottom"/>
            <w:hideMark/>
          </w:tcPr>
          <w:p w14:paraId="3F6190E2" w14:textId="77777777" w:rsidR="00E83D68" w:rsidRPr="00AD420D" w:rsidRDefault="00E83D68" w:rsidP="00085767">
            <w:pPr>
              <w:jc w:val="center"/>
              <w:rPr>
                <w:sz w:val="18"/>
                <w:szCs w:val="18"/>
              </w:rPr>
            </w:pPr>
            <w:r w:rsidRPr="00AD420D">
              <w:rPr>
                <w:sz w:val="18"/>
                <w:szCs w:val="18"/>
              </w:rPr>
              <w:t>+111,5</w:t>
            </w:r>
          </w:p>
        </w:tc>
        <w:tc>
          <w:tcPr>
            <w:tcW w:w="840" w:type="dxa"/>
            <w:tcBorders>
              <w:top w:val="nil"/>
              <w:left w:val="nil"/>
              <w:bottom w:val="single" w:sz="4" w:space="0" w:color="auto"/>
              <w:right w:val="single" w:sz="4" w:space="0" w:color="auto"/>
            </w:tcBorders>
            <w:shd w:val="clear" w:color="auto" w:fill="auto"/>
            <w:noWrap/>
            <w:vAlign w:val="bottom"/>
            <w:hideMark/>
          </w:tcPr>
          <w:p w14:paraId="1CFFF570" w14:textId="77777777" w:rsidR="00E83D68" w:rsidRPr="00AD420D" w:rsidRDefault="00E83D68" w:rsidP="00085767">
            <w:pPr>
              <w:jc w:val="center"/>
              <w:rPr>
                <w:sz w:val="18"/>
                <w:szCs w:val="18"/>
              </w:rPr>
            </w:pPr>
            <w:r w:rsidRPr="00AD420D">
              <w:rPr>
                <w:sz w:val="18"/>
                <w:szCs w:val="18"/>
              </w:rPr>
              <w:t>4009</w:t>
            </w:r>
          </w:p>
        </w:tc>
        <w:tc>
          <w:tcPr>
            <w:tcW w:w="701" w:type="dxa"/>
            <w:tcBorders>
              <w:top w:val="nil"/>
              <w:left w:val="nil"/>
              <w:bottom w:val="single" w:sz="4" w:space="0" w:color="auto"/>
              <w:right w:val="single" w:sz="4" w:space="0" w:color="auto"/>
            </w:tcBorders>
            <w:shd w:val="clear" w:color="000000" w:fill="FFFFFF"/>
            <w:noWrap/>
            <w:vAlign w:val="bottom"/>
            <w:hideMark/>
          </w:tcPr>
          <w:p w14:paraId="22777A2B" w14:textId="77777777" w:rsidR="00E83D68" w:rsidRPr="00AD420D" w:rsidRDefault="00E83D68" w:rsidP="00085767">
            <w:pPr>
              <w:jc w:val="center"/>
              <w:rPr>
                <w:sz w:val="18"/>
                <w:szCs w:val="18"/>
              </w:rPr>
            </w:pPr>
            <w:r w:rsidRPr="00AD420D">
              <w:rPr>
                <w:sz w:val="18"/>
                <w:szCs w:val="18"/>
              </w:rPr>
              <w:t>4232</w:t>
            </w:r>
          </w:p>
        </w:tc>
        <w:tc>
          <w:tcPr>
            <w:tcW w:w="482" w:type="dxa"/>
            <w:tcBorders>
              <w:top w:val="nil"/>
              <w:left w:val="nil"/>
              <w:bottom w:val="single" w:sz="4" w:space="0" w:color="auto"/>
              <w:right w:val="single" w:sz="4" w:space="0" w:color="auto"/>
            </w:tcBorders>
            <w:shd w:val="clear" w:color="auto" w:fill="auto"/>
            <w:noWrap/>
            <w:vAlign w:val="bottom"/>
            <w:hideMark/>
          </w:tcPr>
          <w:p w14:paraId="5C968B1A" w14:textId="77777777" w:rsidR="00E83D68" w:rsidRPr="00AD420D" w:rsidRDefault="00E83D68" w:rsidP="00085767">
            <w:pPr>
              <w:jc w:val="center"/>
              <w:rPr>
                <w:sz w:val="18"/>
                <w:szCs w:val="18"/>
              </w:rPr>
            </w:pPr>
            <w:r w:rsidRPr="00AD420D">
              <w:rPr>
                <w:sz w:val="18"/>
                <w:szCs w:val="18"/>
              </w:rPr>
              <w:t>106</w:t>
            </w:r>
          </w:p>
        </w:tc>
      </w:tr>
      <w:tr w:rsidR="00AD420D" w:rsidRPr="00AD420D" w14:paraId="0A828E6D"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79FCF54E" w14:textId="77777777" w:rsidR="00E83D68" w:rsidRPr="00AD420D" w:rsidRDefault="00E83D68" w:rsidP="00085767">
            <w:pPr>
              <w:rPr>
                <w:sz w:val="18"/>
                <w:szCs w:val="18"/>
              </w:rPr>
            </w:pPr>
            <w:r w:rsidRPr="00AD420D">
              <w:rPr>
                <w:sz w:val="18"/>
                <w:szCs w:val="18"/>
              </w:rPr>
              <w:t>Свобода</w:t>
            </w:r>
          </w:p>
        </w:tc>
        <w:tc>
          <w:tcPr>
            <w:tcW w:w="840" w:type="dxa"/>
            <w:tcBorders>
              <w:top w:val="nil"/>
              <w:left w:val="nil"/>
              <w:bottom w:val="single" w:sz="4" w:space="0" w:color="auto"/>
              <w:right w:val="single" w:sz="4" w:space="0" w:color="auto"/>
            </w:tcBorders>
            <w:shd w:val="clear" w:color="auto" w:fill="auto"/>
            <w:noWrap/>
            <w:vAlign w:val="bottom"/>
            <w:hideMark/>
          </w:tcPr>
          <w:p w14:paraId="785BBD39" w14:textId="77777777" w:rsidR="00E83D68" w:rsidRPr="00AD420D" w:rsidRDefault="00E83D68" w:rsidP="00085767">
            <w:pPr>
              <w:jc w:val="center"/>
              <w:rPr>
                <w:sz w:val="18"/>
                <w:szCs w:val="18"/>
              </w:rPr>
            </w:pPr>
            <w:r w:rsidRPr="00AD420D">
              <w:rPr>
                <w:sz w:val="18"/>
                <w:szCs w:val="18"/>
              </w:rPr>
              <w:t>626</w:t>
            </w:r>
          </w:p>
        </w:tc>
        <w:tc>
          <w:tcPr>
            <w:tcW w:w="701" w:type="dxa"/>
            <w:tcBorders>
              <w:top w:val="nil"/>
              <w:left w:val="nil"/>
              <w:bottom w:val="single" w:sz="4" w:space="0" w:color="auto"/>
              <w:right w:val="single" w:sz="4" w:space="0" w:color="auto"/>
            </w:tcBorders>
            <w:shd w:val="clear" w:color="000000" w:fill="FFFFFF"/>
            <w:noWrap/>
            <w:vAlign w:val="bottom"/>
            <w:hideMark/>
          </w:tcPr>
          <w:p w14:paraId="727738B4" w14:textId="77777777" w:rsidR="00E83D68" w:rsidRPr="00AD420D" w:rsidRDefault="00E83D68" w:rsidP="00085767">
            <w:pPr>
              <w:jc w:val="center"/>
              <w:rPr>
                <w:sz w:val="18"/>
                <w:szCs w:val="18"/>
              </w:rPr>
            </w:pPr>
            <w:r w:rsidRPr="00AD420D">
              <w:rPr>
                <w:sz w:val="18"/>
                <w:szCs w:val="18"/>
              </w:rPr>
              <w:t>573</w:t>
            </w:r>
          </w:p>
        </w:tc>
        <w:tc>
          <w:tcPr>
            <w:tcW w:w="562" w:type="dxa"/>
            <w:tcBorders>
              <w:top w:val="nil"/>
              <w:left w:val="nil"/>
              <w:bottom w:val="single" w:sz="4" w:space="0" w:color="auto"/>
              <w:right w:val="single" w:sz="4" w:space="0" w:color="auto"/>
            </w:tcBorders>
            <w:shd w:val="clear" w:color="auto" w:fill="auto"/>
            <w:noWrap/>
            <w:vAlign w:val="bottom"/>
            <w:hideMark/>
          </w:tcPr>
          <w:p w14:paraId="62C73B1D" w14:textId="77777777" w:rsidR="00E83D68" w:rsidRPr="00AD420D" w:rsidRDefault="00E83D68" w:rsidP="00085767">
            <w:pPr>
              <w:jc w:val="center"/>
              <w:rPr>
                <w:sz w:val="18"/>
                <w:szCs w:val="18"/>
              </w:rPr>
            </w:pPr>
            <w:r w:rsidRPr="00AD420D">
              <w:rPr>
                <w:sz w:val="18"/>
                <w:szCs w:val="18"/>
              </w:rPr>
              <w:t>92</w:t>
            </w:r>
          </w:p>
        </w:tc>
        <w:tc>
          <w:tcPr>
            <w:tcW w:w="839" w:type="dxa"/>
            <w:tcBorders>
              <w:top w:val="nil"/>
              <w:left w:val="nil"/>
              <w:bottom w:val="single" w:sz="4" w:space="0" w:color="auto"/>
              <w:right w:val="single" w:sz="4" w:space="0" w:color="auto"/>
            </w:tcBorders>
            <w:shd w:val="clear" w:color="auto" w:fill="auto"/>
            <w:noWrap/>
            <w:vAlign w:val="bottom"/>
            <w:hideMark/>
          </w:tcPr>
          <w:p w14:paraId="1033ACC4" w14:textId="77777777" w:rsidR="00E83D68" w:rsidRPr="00AD420D" w:rsidRDefault="00E83D68" w:rsidP="00085767">
            <w:pPr>
              <w:jc w:val="center"/>
              <w:rPr>
                <w:sz w:val="18"/>
                <w:szCs w:val="18"/>
              </w:rPr>
            </w:pPr>
            <w:r w:rsidRPr="00AD420D">
              <w:rPr>
                <w:sz w:val="18"/>
                <w:szCs w:val="18"/>
              </w:rPr>
              <w:t>285</w:t>
            </w:r>
          </w:p>
        </w:tc>
        <w:tc>
          <w:tcPr>
            <w:tcW w:w="701" w:type="dxa"/>
            <w:tcBorders>
              <w:top w:val="nil"/>
              <w:left w:val="nil"/>
              <w:bottom w:val="single" w:sz="4" w:space="0" w:color="auto"/>
              <w:right w:val="single" w:sz="4" w:space="0" w:color="auto"/>
            </w:tcBorders>
            <w:shd w:val="clear" w:color="000000" w:fill="FFFFFF"/>
            <w:noWrap/>
            <w:vAlign w:val="bottom"/>
            <w:hideMark/>
          </w:tcPr>
          <w:p w14:paraId="29779DE4" w14:textId="77777777" w:rsidR="00E83D68" w:rsidRPr="00AD420D" w:rsidRDefault="00E83D68" w:rsidP="00085767">
            <w:pPr>
              <w:jc w:val="center"/>
              <w:rPr>
                <w:sz w:val="18"/>
                <w:szCs w:val="18"/>
              </w:rPr>
            </w:pPr>
            <w:r w:rsidRPr="00AD420D">
              <w:rPr>
                <w:sz w:val="18"/>
                <w:szCs w:val="18"/>
              </w:rPr>
              <w:t>288</w:t>
            </w:r>
          </w:p>
        </w:tc>
        <w:tc>
          <w:tcPr>
            <w:tcW w:w="626" w:type="dxa"/>
            <w:tcBorders>
              <w:top w:val="nil"/>
              <w:left w:val="nil"/>
              <w:bottom w:val="single" w:sz="4" w:space="0" w:color="auto"/>
              <w:right w:val="single" w:sz="4" w:space="0" w:color="auto"/>
            </w:tcBorders>
            <w:shd w:val="clear" w:color="auto" w:fill="auto"/>
            <w:noWrap/>
            <w:vAlign w:val="bottom"/>
            <w:hideMark/>
          </w:tcPr>
          <w:p w14:paraId="6CF100A1" w14:textId="77777777" w:rsidR="00E83D68" w:rsidRPr="00AD420D" w:rsidRDefault="00E83D68" w:rsidP="00085767">
            <w:pPr>
              <w:jc w:val="center"/>
              <w:rPr>
                <w:sz w:val="18"/>
                <w:szCs w:val="18"/>
              </w:rPr>
            </w:pPr>
            <w:r w:rsidRPr="00AD420D">
              <w:rPr>
                <w:sz w:val="18"/>
                <w:szCs w:val="18"/>
              </w:rPr>
              <w:t>101</w:t>
            </w:r>
          </w:p>
        </w:tc>
        <w:tc>
          <w:tcPr>
            <w:tcW w:w="841" w:type="dxa"/>
            <w:tcBorders>
              <w:top w:val="nil"/>
              <w:left w:val="nil"/>
              <w:bottom w:val="single" w:sz="4" w:space="0" w:color="auto"/>
              <w:right w:val="single" w:sz="4" w:space="0" w:color="auto"/>
            </w:tcBorders>
            <w:shd w:val="clear" w:color="auto" w:fill="auto"/>
            <w:noWrap/>
            <w:vAlign w:val="bottom"/>
            <w:hideMark/>
          </w:tcPr>
          <w:p w14:paraId="74B2014B" w14:textId="77777777" w:rsidR="00E83D68" w:rsidRPr="00AD420D" w:rsidRDefault="00E83D68" w:rsidP="00085767">
            <w:pPr>
              <w:jc w:val="center"/>
              <w:rPr>
                <w:sz w:val="18"/>
                <w:szCs w:val="18"/>
              </w:rPr>
            </w:pPr>
            <w:r w:rsidRPr="00AD420D">
              <w:rPr>
                <w:sz w:val="18"/>
                <w:szCs w:val="18"/>
              </w:rPr>
              <w:t>1546</w:t>
            </w:r>
          </w:p>
        </w:tc>
        <w:tc>
          <w:tcPr>
            <w:tcW w:w="791" w:type="dxa"/>
            <w:tcBorders>
              <w:top w:val="nil"/>
              <w:left w:val="nil"/>
              <w:bottom w:val="single" w:sz="4" w:space="0" w:color="auto"/>
              <w:right w:val="single" w:sz="4" w:space="0" w:color="auto"/>
            </w:tcBorders>
            <w:shd w:val="clear" w:color="000000" w:fill="FFFFFF"/>
            <w:noWrap/>
            <w:vAlign w:val="bottom"/>
            <w:hideMark/>
          </w:tcPr>
          <w:p w14:paraId="6BE88E28" w14:textId="77777777" w:rsidR="00E83D68" w:rsidRPr="00AD420D" w:rsidRDefault="00E83D68" w:rsidP="00085767">
            <w:pPr>
              <w:jc w:val="center"/>
              <w:rPr>
                <w:sz w:val="18"/>
                <w:szCs w:val="18"/>
              </w:rPr>
            </w:pPr>
            <w:r w:rsidRPr="00AD420D">
              <w:rPr>
                <w:sz w:val="18"/>
                <w:szCs w:val="18"/>
              </w:rPr>
              <w:t>1704,8</w:t>
            </w:r>
          </w:p>
        </w:tc>
        <w:tc>
          <w:tcPr>
            <w:tcW w:w="609" w:type="dxa"/>
            <w:tcBorders>
              <w:top w:val="nil"/>
              <w:left w:val="nil"/>
              <w:bottom w:val="single" w:sz="4" w:space="0" w:color="auto"/>
              <w:right w:val="single" w:sz="4" w:space="0" w:color="auto"/>
            </w:tcBorders>
            <w:shd w:val="clear" w:color="auto" w:fill="auto"/>
            <w:noWrap/>
            <w:vAlign w:val="bottom"/>
            <w:hideMark/>
          </w:tcPr>
          <w:p w14:paraId="53A294BC" w14:textId="77777777" w:rsidR="00E83D68" w:rsidRPr="00AD420D" w:rsidRDefault="00E83D68" w:rsidP="00085767">
            <w:pPr>
              <w:jc w:val="center"/>
              <w:rPr>
                <w:sz w:val="18"/>
                <w:szCs w:val="18"/>
              </w:rPr>
            </w:pPr>
            <w:r w:rsidRPr="00AD420D">
              <w:rPr>
                <w:sz w:val="18"/>
                <w:szCs w:val="18"/>
              </w:rPr>
              <w:t>111</w:t>
            </w:r>
          </w:p>
        </w:tc>
        <w:tc>
          <w:tcPr>
            <w:tcW w:w="804" w:type="dxa"/>
            <w:tcBorders>
              <w:top w:val="nil"/>
              <w:left w:val="nil"/>
              <w:bottom w:val="single" w:sz="4" w:space="0" w:color="auto"/>
              <w:right w:val="single" w:sz="4" w:space="0" w:color="auto"/>
            </w:tcBorders>
            <w:shd w:val="clear" w:color="auto" w:fill="auto"/>
            <w:noWrap/>
            <w:vAlign w:val="bottom"/>
            <w:hideMark/>
          </w:tcPr>
          <w:p w14:paraId="1F30C20C" w14:textId="77777777" w:rsidR="00E83D68" w:rsidRPr="00AD420D" w:rsidRDefault="00E83D68" w:rsidP="00085767">
            <w:pPr>
              <w:jc w:val="center"/>
              <w:rPr>
                <w:sz w:val="18"/>
                <w:szCs w:val="18"/>
              </w:rPr>
            </w:pPr>
            <w:r w:rsidRPr="00AD420D">
              <w:rPr>
                <w:sz w:val="18"/>
                <w:szCs w:val="18"/>
              </w:rPr>
              <w:t>+163,9</w:t>
            </w:r>
          </w:p>
        </w:tc>
        <w:tc>
          <w:tcPr>
            <w:tcW w:w="840" w:type="dxa"/>
            <w:tcBorders>
              <w:top w:val="nil"/>
              <w:left w:val="nil"/>
              <w:bottom w:val="single" w:sz="4" w:space="0" w:color="auto"/>
              <w:right w:val="single" w:sz="4" w:space="0" w:color="auto"/>
            </w:tcBorders>
            <w:shd w:val="clear" w:color="auto" w:fill="auto"/>
            <w:noWrap/>
            <w:vAlign w:val="bottom"/>
            <w:hideMark/>
          </w:tcPr>
          <w:p w14:paraId="2C91005B" w14:textId="77777777" w:rsidR="00E83D68" w:rsidRPr="00AD420D" w:rsidRDefault="00E83D68" w:rsidP="00085767">
            <w:pPr>
              <w:jc w:val="center"/>
              <w:rPr>
                <w:sz w:val="18"/>
                <w:szCs w:val="18"/>
              </w:rPr>
            </w:pPr>
            <w:r w:rsidRPr="00AD420D">
              <w:rPr>
                <w:sz w:val="18"/>
                <w:szCs w:val="18"/>
              </w:rPr>
              <w:t>5425</w:t>
            </w:r>
          </w:p>
        </w:tc>
        <w:tc>
          <w:tcPr>
            <w:tcW w:w="701" w:type="dxa"/>
            <w:tcBorders>
              <w:top w:val="nil"/>
              <w:left w:val="nil"/>
              <w:bottom w:val="single" w:sz="4" w:space="0" w:color="auto"/>
              <w:right w:val="single" w:sz="4" w:space="0" w:color="auto"/>
            </w:tcBorders>
            <w:shd w:val="clear" w:color="000000" w:fill="FFFFFF"/>
            <w:noWrap/>
            <w:vAlign w:val="bottom"/>
            <w:hideMark/>
          </w:tcPr>
          <w:p w14:paraId="51C76D29" w14:textId="77777777" w:rsidR="00E83D68" w:rsidRPr="00AD420D" w:rsidRDefault="00E83D68" w:rsidP="00085767">
            <w:pPr>
              <w:jc w:val="center"/>
              <w:rPr>
                <w:sz w:val="18"/>
                <w:szCs w:val="18"/>
              </w:rPr>
            </w:pPr>
            <w:r w:rsidRPr="00AD420D">
              <w:rPr>
                <w:sz w:val="18"/>
                <w:szCs w:val="18"/>
              </w:rPr>
              <w:t>5982</w:t>
            </w:r>
          </w:p>
        </w:tc>
        <w:tc>
          <w:tcPr>
            <w:tcW w:w="482" w:type="dxa"/>
            <w:tcBorders>
              <w:top w:val="nil"/>
              <w:left w:val="nil"/>
              <w:bottom w:val="single" w:sz="4" w:space="0" w:color="auto"/>
              <w:right w:val="single" w:sz="4" w:space="0" w:color="auto"/>
            </w:tcBorders>
            <w:shd w:val="clear" w:color="auto" w:fill="auto"/>
            <w:noWrap/>
            <w:vAlign w:val="bottom"/>
            <w:hideMark/>
          </w:tcPr>
          <w:p w14:paraId="6AB3B062" w14:textId="77777777" w:rsidR="00E83D68" w:rsidRPr="00AD420D" w:rsidRDefault="00E83D68" w:rsidP="00085767">
            <w:pPr>
              <w:jc w:val="center"/>
              <w:rPr>
                <w:sz w:val="18"/>
                <w:szCs w:val="18"/>
              </w:rPr>
            </w:pPr>
            <w:r w:rsidRPr="00AD420D">
              <w:rPr>
                <w:sz w:val="18"/>
                <w:szCs w:val="18"/>
              </w:rPr>
              <w:t>110</w:t>
            </w:r>
          </w:p>
        </w:tc>
      </w:tr>
      <w:tr w:rsidR="00AD420D" w:rsidRPr="00AD420D" w14:paraId="57CC02AC"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4D9E9183" w14:textId="77777777" w:rsidR="00E83D68" w:rsidRPr="00AD420D" w:rsidRDefault="00E83D68" w:rsidP="00085767">
            <w:pPr>
              <w:rPr>
                <w:sz w:val="18"/>
                <w:szCs w:val="18"/>
              </w:rPr>
            </w:pPr>
            <w:r w:rsidRPr="00AD420D">
              <w:rPr>
                <w:sz w:val="18"/>
                <w:szCs w:val="18"/>
              </w:rPr>
              <w:t>Степаненки</w:t>
            </w:r>
          </w:p>
        </w:tc>
        <w:tc>
          <w:tcPr>
            <w:tcW w:w="840" w:type="dxa"/>
            <w:tcBorders>
              <w:top w:val="nil"/>
              <w:left w:val="nil"/>
              <w:bottom w:val="single" w:sz="4" w:space="0" w:color="auto"/>
              <w:right w:val="single" w:sz="4" w:space="0" w:color="auto"/>
            </w:tcBorders>
            <w:shd w:val="clear" w:color="auto" w:fill="auto"/>
            <w:noWrap/>
            <w:vAlign w:val="bottom"/>
            <w:hideMark/>
          </w:tcPr>
          <w:p w14:paraId="574124FB" w14:textId="77777777" w:rsidR="00E83D68" w:rsidRPr="00AD420D" w:rsidRDefault="00E83D68" w:rsidP="00085767">
            <w:pPr>
              <w:jc w:val="center"/>
              <w:rPr>
                <w:sz w:val="18"/>
                <w:szCs w:val="18"/>
              </w:rPr>
            </w:pPr>
            <w:r w:rsidRPr="00AD420D">
              <w:rPr>
                <w:sz w:val="18"/>
                <w:szCs w:val="18"/>
              </w:rPr>
              <w:t>2553</w:t>
            </w:r>
          </w:p>
        </w:tc>
        <w:tc>
          <w:tcPr>
            <w:tcW w:w="701" w:type="dxa"/>
            <w:tcBorders>
              <w:top w:val="nil"/>
              <w:left w:val="nil"/>
              <w:bottom w:val="single" w:sz="4" w:space="0" w:color="auto"/>
              <w:right w:val="single" w:sz="4" w:space="0" w:color="auto"/>
            </w:tcBorders>
            <w:shd w:val="clear" w:color="000000" w:fill="FFFFFF"/>
            <w:noWrap/>
            <w:vAlign w:val="bottom"/>
            <w:hideMark/>
          </w:tcPr>
          <w:p w14:paraId="79349B94" w14:textId="77777777" w:rsidR="00E83D68" w:rsidRPr="00AD420D" w:rsidRDefault="00E83D68" w:rsidP="00085767">
            <w:pPr>
              <w:jc w:val="center"/>
              <w:rPr>
                <w:sz w:val="18"/>
                <w:szCs w:val="18"/>
              </w:rPr>
            </w:pPr>
            <w:r w:rsidRPr="00AD420D">
              <w:rPr>
                <w:sz w:val="18"/>
                <w:szCs w:val="18"/>
              </w:rPr>
              <w:t>2333</w:t>
            </w:r>
          </w:p>
        </w:tc>
        <w:tc>
          <w:tcPr>
            <w:tcW w:w="562" w:type="dxa"/>
            <w:tcBorders>
              <w:top w:val="nil"/>
              <w:left w:val="nil"/>
              <w:bottom w:val="single" w:sz="4" w:space="0" w:color="auto"/>
              <w:right w:val="single" w:sz="4" w:space="0" w:color="auto"/>
            </w:tcBorders>
            <w:shd w:val="clear" w:color="auto" w:fill="auto"/>
            <w:noWrap/>
            <w:vAlign w:val="bottom"/>
            <w:hideMark/>
          </w:tcPr>
          <w:p w14:paraId="72417A45" w14:textId="77777777" w:rsidR="00E83D68" w:rsidRPr="00AD420D" w:rsidRDefault="00E83D68" w:rsidP="00085767">
            <w:pPr>
              <w:jc w:val="center"/>
              <w:rPr>
                <w:sz w:val="18"/>
                <w:szCs w:val="18"/>
              </w:rPr>
            </w:pPr>
            <w:r w:rsidRPr="00AD420D">
              <w:rPr>
                <w:sz w:val="18"/>
                <w:szCs w:val="18"/>
              </w:rPr>
              <w:t>91</w:t>
            </w:r>
          </w:p>
        </w:tc>
        <w:tc>
          <w:tcPr>
            <w:tcW w:w="839" w:type="dxa"/>
            <w:tcBorders>
              <w:top w:val="nil"/>
              <w:left w:val="nil"/>
              <w:bottom w:val="single" w:sz="4" w:space="0" w:color="auto"/>
              <w:right w:val="single" w:sz="4" w:space="0" w:color="auto"/>
            </w:tcBorders>
            <w:shd w:val="clear" w:color="auto" w:fill="auto"/>
            <w:noWrap/>
            <w:vAlign w:val="bottom"/>
            <w:hideMark/>
          </w:tcPr>
          <w:p w14:paraId="54FC8C7F" w14:textId="77777777" w:rsidR="00E83D68" w:rsidRPr="00AD420D" w:rsidRDefault="00E83D68" w:rsidP="00085767">
            <w:pPr>
              <w:jc w:val="center"/>
              <w:rPr>
                <w:sz w:val="18"/>
                <w:szCs w:val="18"/>
              </w:rPr>
            </w:pPr>
            <w:r w:rsidRPr="00AD420D">
              <w:rPr>
                <w:sz w:val="18"/>
                <w:szCs w:val="18"/>
              </w:rPr>
              <w:t>935</w:t>
            </w:r>
          </w:p>
        </w:tc>
        <w:tc>
          <w:tcPr>
            <w:tcW w:w="701" w:type="dxa"/>
            <w:tcBorders>
              <w:top w:val="nil"/>
              <w:left w:val="nil"/>
              <w:bottom w:val="single" w:sz="4" w:space="0" w:color="auto"/>
              <w:right w:val="single" w:sz="4" w:space="0" w:color="auto"/>
            </w:tcBorders>
            <w:shd w:val="clear" w:color="000000" w:fill="FFFFFF"/>
            <w:noWrap/>
            <w:vAlign w:val="bottom"/>
            <w:hideMark/>
          </w:tcPr>
          <w:p w14:paraId="77A6BF79" w14:textId="77777777" w:rsidR="00E83D68" w:rsidRPr="00AD420D" w:rsidRDefault="00E83D68" w:rsidP="00085767">
            <w:pPr>
              <w:jc w:val="center"/>
              <w:rPr>
                <w:sz w:val="18"/>
                <w:szCs w:val="18"/>
              </w:rPr>
            </w:pPr>
            <w:r w:rsidRPr="00AD420D">
              <w:rPr>
                <w:sz w:val="18"/>
                <w:szCs w:val="18"/>
              </w:rPr>
              <w:t>941</w:t>
            </w:r>
          </w:p>
        </w:tc>
        <w:tc>
          <w:tcPr>
            <w:tcW w:w="626" w:type="dxa"/>
            <w:tcBorders>
              <w:top w:val="nil"/>
              <w:left w:val="nil"/>
              <w:bottom w:val="single" w:sz="4" w:space="0" w:color="auto"/>
              <w:right w:val="single" w:sz="4" w:space="0" w:color="auto"/>
            </w:tcBorders>
            <w:shd w:val="clear" w:color="auto" w:fill="auto"/>
            <w:noWrap/>
            <w:vAlign w:val="bottom"/>
            <w:hideMark/>
          </w:tcPr>
          <w:p w14:paraId="530C6EE8" w14:textId="77777777" w:rsidR="00E83D68" w:rsidRPr="00AD420D" w:rsidRDefault="00E83D68" w:rsidP="00085767">
            <w:pPr>
              <w:jc w:val="center"/>
              <w:rPr>
                <w:sz w:val="18"/>
                <w:szCs w:val="18"/>
              </w:rPr>
            </w:pPr>
            <w:r w:rsidRPr="00AD420D">
              <w:rPr>
                <w:sz w:val="18"/>
                <w:szCs w:val="18"/>
              </w:rPr>
              <w:t>101</w:t>
            </w:r>
          </w:p>
        </w:tc>
        <w:tc>
          <w:tcPr>
            <w:tcW w:w="841" w:type="dxa"/>
            <w:tcBorders>
              <w:top w:val="nil"/>
              <w:left w:val="nil"/>
              <w:bottom w:val="single" w:sz="4" w:space="0" w:color="auto"/>
              <w:right w:val="single" w:sz="4" w:space="0" w:color="auto"/>
            </w:tcBorders>
            <w:shd w:val="clear" w:color="auto" w:fill="auto"/>
            <w:noWrap/>
            <w:vAlign w:val="bottom"/>
            <w:hideMark/>
          </w:tcPr>
          <w:p w14:paraId="1F078E21" w14:textId="77777777" w:rsidR="00E83D68" w:rsidRPr="00AD420D" w:rsidRDefault="00E83D68" w:rsidP="00085767">
            <w:pPr>
              <w:jc w:val="center"/>
              <w:rPr>
                <w:sz w:val="18"/>
                <w:szCs w:val="18"/>
              </w:rPr>
            </w:pPr>
            <w:r w:rsidRPr="00AD420D">
              <w:rPr>
                <w:sz w:val="18"/>
                <w:szCs w:val="18"/>
              </w:rPr>
              <w:t>5595,5</w:t>
            </w:r>
          </w:p>
        </w:tc>
        <w:tc>
          <w:tcPr>
            <w:tcW w:w="791" w:type="dxa"/>
            <w:tcBorders>
              <w:top w:val="nil"/>
              <w:left w:val="nil"/>
              <w:bottom w:val="single" w:sz="4" w:space="0" w:color="auto"/>
              <w:right w:val="single" w:sz="4" w:space="0" w:color="auto"/>
            </w:tcBorders>
            <w:shd w:val="clear" w:color="000000" w:fill="FFFFFF"/>
            <w:noWrap/>
            <w:vAlign w:val="bottom"/>
            <w:hideMark/>
          </w:tcPr>
          <w:p w14:paraId="7FE44547" w14:textId="77777777" w:rsidR="00E83D68" w:rsidRPr="00AD420D" w:rsidRDefault="00E83D68" w:rsidP="00085767">
            <w:pPr>
              <w:jc w:val="center"/>
              <w:rPr>
                <w:sz w:val="18"/>
                <w:szCs w:val="18"/>
              </w:rPr>
            </w:pPr>
            <w:r w:rsidRPr="00AD420D">
              <w:rPr>
                <w:sz w:val="18"/>
                <w:szCs w:val="18"/>
              </w:rPr>
              <w:t>5727,4</w:t>
            </w:r>
          </w:p>
        </w:tc>
        <w:tc>
          <w:tcPr>
            <w:tcW w:w="609" w:type="dxa"/>
            <w:tcBorders>
              <w:top w:val="nil"/>
              <w:left w:val="nil"/>
              <w:bottom w:val="single" w:sz="4" w:space="0" w:color="auto"/>
              <w:right w:val="single" w:sz="4" w:space="0" w:color="auto"/>
            </w:tcBorders>
            <w:shd w:val="clear" w:color="auto" w:fill="auto"/>
            <w:noWrap/>
            <w:vAlign w:val="bottom"/>
            <w:hideMark/>
          </w:tcPr>
          <w:p w14:paraId="7342A4F5" w14:textId="77777777" w:rsidR="00E83D68" w:rsidRPr="00AD420D" w:rsidRDefault="00E83D68" w:rsidP="00085767">
            <w:pPr>
              <w:jc w:val="center"/>
              <w:rPr>
                <w:sz w:val="18"/>
                <w:szCs w:val="18"/>
              </w:rPr>
            </w:pPr>
            <w:r w:rsidRPr="00AD420D">
              <w:rPr>
                <w:sz w:val="18"/>
                <w:szCs w:val="18"/>
              </w:rPr>
              <w:t>102</w:t>
            </w:r>
          </w:p>
        </w:tc>
        <w:tc>
          <w:tcPr>
            <w:tcW w:w="804" w:type="dxa"/>
            <w:tcBorders>
              <w:top w:val="nil"/>
              <w:left w:val="nil"/>
              <w:bottom w:val="single" w:sz="4" w:space="0" w:color="auto"/>
              <w:right w:val="single" w:sz="4" w:space="0" w:color="auto"/>
            </w:tcBorders>
            <w:shd w:val="clear" w:color="auto" w:fill="auto"/>
            <w:noWrap/>
            <w:vAlign w:val="bottom"/>
            <w:hideMark/>
          </w:tcPr>
          <w:p w14:paraId="5EBF480F" w14:textId="77777777" w:rsidR="00E83D68" w:rsidRPr="00AD420D" w:rsidRDefault="00E83D68" w:rsidP="00085767">
            <w:pPr>
              <w:jc w:val="center"/>
              <w:rPr>
                <w:sz w:val="18"/>
                <w:szCs w:val="18"/>
              </w:rPr>
            </w:pPr>
            <w:r w:rsidRPr="00AD420D">
              <w:rPr>
                <w:sz w:val="18"/>
                <w:szCs w:val="18"/>
              </w:rPr>
              <w:t>+131,5</w:t>
            </w:r>
          </w:p>
        </w:tc>
        <w:tc>
          <w:tcPr>
            <w:tcW w:w="840" w:type="dxa"/>
            <w:tcBorders>
              <w:top w:val="nil"/>
              <w:left w:val="nil"/>
              <w:bottom w:val="single" w:sz="4" w:space="0" w:color="auto"/>
              <w:right w:val="single" w:sz="4" w:space="0" w:color="auto"/>
            </w:tcBorders>
            <w:shd w:val="clear" w:color="auto" w:fill="auto"/>
            <w:noWrap/>
            <w:vAlign w:val="bottom"/>
            <w:hideMark/>
          </w:tcPr>
          <w:p w14:paraId="6B3C476E" w14:textId="77777777" w:rsidR="00E83D68" w:rsidRPr="00AD420D" w:rsidRDefault="00E83D68" w:rsidP="00085767">
            <w:pPr>
              <w:jc w:val="center"/>
              <w:rPr>
                <w:sz w:val="18"/>
                <w:szCs w:val="18"/>
              </w:rPr>
            </w:pPr>
            <w:r w:rsidRPr="00AD420D">
              <w:rPr>
                <w:sz w:val="18"/>
                <w:szCs w:val="18"/>
              </w:rPr>
              <w:t>6109</w:t>
            </w:r>
          </w:p>
        </w:tc>
        <w:tc>
          <w:tcPr>
            <w:tcW w:w="701" w:type="dxa"/>
            <w:tcBorders>
              <w:top w:val="nil"/>
              <w:left w:val="nil"/>
              <w:bottom w:val="single" w:sz="4" w:space="0" w:color="auto"/>
              <w:right w:val="single" w:sz="4" w:space="0" w:color="auto"/>
            </w:tcBorders>
            <w:shd w:val="clear" w:color="000000" w:fill="FFFFFF"/>
            <w:noWrap/>
            <w:vAlign w:val="bottom"/>
            <w:hideMark/>
          </w:tcPr>
          <w:p w14:paraId="028D3AF4" w14:textId="77777777" w:rsidR="00E83D68" w:rsidRPr="00AD420D" w:rsidRDefault="00E83D68" w:rsidP="00085767">
            <w:pPr>
              <w:jc w:val="center"/>
              <w:rPr>
                <w:sz w:val="18"/>
                <w:szCs w:val="18"/>
              </w:rPr>
            </w:pPr>
            <w:r w:rsidRPr="00AD420D">
              <w:rPr>
                <w:sz w:val="18"/>
                <w:szCs w:val="18"/>
              </w:rPr>
              <w:t>6126</w:t>
            </w:r>
          </w:p>
        </w:tc>
        <w:tc>
          <w:tcPr>
            <w:tcW w:w="482" w:type="dxa"/>
            <w:tcBorders>
              <w:top w:val="nil"/>
              <w:left w:val="nil"/>
              <w:bottom w:val="single" w:sz="4" w:space="0" w:color="auto"/>
              <w:right w:val="single" w:sz="4" w:space="0" w:color="auto"/>
            </w:tcBorders>
            <w:shd w:val="clear" w:color="auto" w:fill="auto"/>
            <w:noWrap/>
            <w:vAlign w:val="bottom"/>
            <w:hideMark/>
          </w:tcPr>
          <w:p w14:paraId="7F1B5D02" w14:textId="77777777" w:rsidR="00E83D68" w:rsidRPr="00AD420D" w:rsidRDefault="00E83D68" w:rsidP="00085767">
            <w:pPr>
              <w:jc w:val="center"/>
              <w:rPr>
                <w:sz w:val="18"/>
                <w:szCs w:val="18"/>
              </w:rPr>
            </w:pPr>
            <w:r w:rsidRPr="00AD420D">
              <w:rPr>
                <w:sz w:val="18"/>
                <w:szCs w:val="18"/>
              </w:rPr>
              <w:t>100</w:t>
            </w:r>
          </w:p>
        </w:tc>
      </w:tr>
      <w:tr w:rsidR="00AD420D" w:rsidRPr="00AD420D" w14:paraId="56F38C44"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488F7572" w14:textId="77777777" w:rsidR="00E83D68" w:rsidRPr="00AD420D" w:rsidRDefault="00E83D68" w:rsidP="00085767">
            <w:pPr>
              <w:rPr>
                <w:sz w:val="18"/>
                <w:szCs w:val="18"/>
              </w:rPr>
            </w:pPr>
            <w:r w:rsidRPr="00AD420D">
              <w:rPr>
                <w:sz w:val="18"/>
                <w:szCs w:val="18"/>
              </w:rPr>
              <w:t>Маяк</w:t>
            </w:r>
          </w:p>
        </w:tc>
        <w:tc>
          <w:tcPr>
            <w:tcW w:w="840" w:type="dxa"/>
            <w:tcBorders>
              <w:top w:val="nil"/>
              <w:left w:val="nil"/>
              <w:bottom w:val="single" w:sz="4" w:space="0" w:color="auto"/>
              <w:right w:val="single" w:sz="4" w:space="0" w:color="auto"/>
            </w:tcBorders>
            <w:shd w:val="clear" w:color="auto" w:fill="auto"/>
            <w:noWrap/>
            <w:vAlign w:val="bottom"/>
            <w:hideMark/>
          </w:tcPr>
          <w:p w14:paraId="42998502" w14:textId="77777777" w:rsidR="00E83D68" w:rsidRPr="00AD420D" w:rsidRDefault="00E83D68" w:rsidP="00085767">
            <w:pPr>
              <w:jc w:val="center"/>
              <w:rPr>
                <w:sz w:val="18"/>
                <w:szCs w:val="18"/>
              </w:rPr>
            </w:pPr>
            <w:r w:rsidRPr="00AD420D">
              <w:rPr>
                <w:sz w:val="18"/>
                <w:szCs w:val="18"/>
              </w:rPr>
              <w:t>1758</w:t>
            </w:r>
          </w:p>
        </w:tc>
        <w:tc>
          <w:tcPr>
            <w:tcW w:w="701" w:type="dxa"/>
            <w:tcBorders>
              <w:top w:val="nil"/>
              <w:left w:val="nil"/>
              <w:bottom w:val="single" w:sz="4" w:space="0" w:color="auto"/>
              <w:right w:val="single" w:sz="4" w:space="0" w:color="auto"/>
            </w:tcBorders>
            <w:shd w:val="clear" w:color="000000" w:fill="FFFFFF"/>
            <w:noWrap/>
            <w:vAlign w:val="bottom"/>
            <w:hideMark/>
          </w:tcPr>
          <w:p w14:paraId="16907B77" w14:textId="77777777" w:rsidR="00E83D68" w:rsidRPr="00AD420D" w:rsidRDefault="00E83D68" w:rsidP="00085767">
            <w:pPr>
              <w:jc w:val="center"/>
              <w:rPr>
                <w:sz w:val="18"/>
                <w:szCs w:val="18"/>
              </w:rPr>
            </w:pPr>
            <w:r w:rsidRPr="00AD420D">
              <w:rPr>
                <w:sz w:val="18"/>
                <w:szCs w:val="18"/>
              </w:rPr>
              <w:t>1831</w:t>
            </w:r>
          </w:p>
        </w:tc>
        <w:tc>
          <w:tcPr>
            <w:tcW w:w="562" w:type="dxa"/>
            <w:tcBorders>
              <w:top w:val="nil"/>
              <w:left w:val="nil"/>
              <w:bottom w:val="single" w:sz="4" w:space="0" w:color="auto"/>
              <w:right w:val="single" w:sz="4" w:space="0" w:color="auto"/>
            </w:tcBorders>
            <w:shd w:val="clear" w:color="auto" w:fill="auto"/>
            <w:noWrap/>
            <w:vAlign w:val="bottom"/>
            <w:hideMark/>
          </w:tcPr>
          <w:p w14:paraId="3FDD409F" w14:textId="77777777" w:rsidR="00E83D68" w:rsidRPr="00AD420D" w:rsidRDefault="00E83D68" w:rsidP="00085767">
            <w:pPr>
              <w:jc w:val="center"/>
              <w:rPr>
                <w:sz w:val="18"/>
                <w:szCs w:val="18"/>
              </w:rPr>
            </w:pPr>
            <w:r w:rsidRPr="00AD420D">
              <w:rPr>
                <w:sz w:val="18"/>
                <w:szCs w:val="18"/>
              </w:rPr>
              <w:t>104</w:t>
            </w:r>
          </w:p>
        </w:tc>
        <w:tc>
          <w:tcPr>
            <w:tcW w:w="839" w:type="dxa"/>
            <w:tcBorders>
              <w:top w:val="nil"/>
              <w:left w:val="nil"/>
              <w:bottom w:val="single" w:sz="4" w:space="0" w:color="auto"/>
              <w:right w:val="single" w:sz="4" w:space="0" w:color="auto"/>
            </w:tcBorders>
            <w:shd w:val="clear" w:color="auto" w:fill="auto"/>
            <w:noWrap/>
            <w:vAlign w:val="bottom"/>
            <w:hideMark/>
          </w:tcPr>
          <w:p w14:paraId="2604FD0A" w14:textId="77777777" w:rsidR="00E83D68" w:rsidRPr="00AD420D" w:rsidRDefault="00E83D68" w:rsidP="00085767">
            <w:pPr>
              <w:jc w:val="center"/>
              <w:rPr>
                <w:sz w:val="18"/>
                <w:szCs w:val="18"/>
              </w:rPr>
            </w:pPr>
            <w:r w:rsidRPr="00AD420D">
              <w:rPr>
                <w:sz w:val="18"/>
                <w:szCs w:val="18"/>
              </w:rPr>
              <w:t>600</w:t>
            </w:r>
          </w:p>
        </w:tc>
        <w:tc>
          <w:tcPr>
            <w:tcW w:w="701" w:type="dxa"/>
            <w:tcBorders>
              <w:top w:val="nil"/>
              <w:left w:val="nil"/>
              <w:bottom w:val="single" w:sz="4" w:space="0" w:color="auto"/>
              <w:right w:val="single" w:sz="4" w:space="0" w:color="auto"/>
            </w:tcBorders>
            <w:shd w:val="clear" w:color="000000" w:fill="FFFFFF"/>
            <w:noWrap/>
            <w:vAlign w:val="bottom"/>
            <w:hideMark/>
          </w:tcPr>
          <w:p w14:paraId="286C23FA" w14:textId="77777777" w:rsidR="00E83D68" w:rsidRPr="00AD420D" w:rsidRDefault="00E83D68" w:rsidP="00085767">
            <w:pPr>
              <w:jc w:val="center"/>
              <w:rPr>
                <w:sz w:val="18"/>
                <w:szCs w:val="18"/>
              </w:rPr>
            </w:pPr>
            <w:r w:rsidRPr="00AD420D">
              <w:rPr>
                <w:sz w:val="18"/>
                <w:szCs w:val="18"/>
              </w:rPr>
              <w:t>700</w:t>
            </w:r>
          </w:p>
        </w:tc>
        <w:tc>
          <w:tcPr>
            <w:tcW w:w="626" w:type="dxa"/>
            <w:tcBorders>
              <w:top w:val="nil"/>
              <w:left w:val="nil"/>
              <w:bottom w:val="single" w:sz="4" w:space="0" w:color="auto"/>
              <w:right w:val="single" w:sz="4" w:space="0" w:color="auto"/>
            </w:tcBorders>
            <w:shd w:val="clear" w:color="auto" w:fill="auto"/>
            <w:noWrap/>
            <w:vAlign w:val="bottom"/>
            <w:hideMark/>
          </w:tcPr>
          <w:p w14:paraId="57AD0243" w14:textId="77777777" w:rsidR="00E83D68" w:rsidRPr="00AD420D" w:rsidRDefault="00E83D68" w:rsidP="00085767">
            <w:pPr>
              <w:jc w:val="center"/>
              <w:rPr>
                <w:sz w:val="18"/>
                <w:szCs w:val="18"/>
              </w:rPr>
            </w:pPr>
            <w:r w:rsidRPr="00AD420D">
              <w:rPr>
                <w:sz w:val="18"/>
                <w:szCs w:val="18"/>
              </w:rPr>
              <w:t>117</w:t>
            </w:r>
          </w:p>
        </w:tc>
        <w:tc>
          <w:tcPr>
            <w:tcW w:w="841" w:type="dxa"/>
            <w:tcBorders>
              <w:top w:val="nil"/>
              <w:left w:val="nil"/>
              <w:bottom w:val="single" w:sz="4" w:space="0" w:color="auto"/>
              <w:right w:val="single" w:sz="4" w:space="0" w:color="auto"/>
            </w:tcBorders>
            <w:shd w:val="clear" w:color="auto" w:fill="auto"/>
            <w:noWrap/>
            <w:vAlign w:val="bottom"/>
            <w:hideMark/>
          </w:tcPr>
          <w:p w14:paraId="233CB961" w14:textId="77777777" w:rsidR="00E83D68" w:rsidRPr="00AD420D" w:rsidRDefault="00E83D68" w:rsidP="00085767">
            <w:pPr>
              <w:jc w:val="center"/>
              <w:rPr>
                <w:sz w:val="18"/>
                <w:szCs w:val="18"/>
              </w:rPr>
            </w:pPr>
            <w:r w:rsidRPr="00AD420D">
              <w:rPr>
                <w:sz w:val="18"/>
                <w:szCs w:val="18"/>
              </w:rPr>
              <w:t>3382,2</w:t>
            </w:r>
          </w:p>
        </w:tc>
        <w:tc>
          <w:tcPr>
            <w:tcW w:w="791" w:type="dxa"/>
            <w:tcBorders>
              <w:top w:val="nil"/>
              <w:left w:val="nil"/>
              <w:bottom w:val="single" w:sz="4" w:space="0" w:color="auto"/>
              <w:right w:val="single" w:sz="4" w:space="0" w:color="auto"/>
            </w:tcBorders>
            <w:shd w:val="clear" w:color="000000" w:fill="FFFFFF"/>
            <w:noWrap/>
            <w:vAlign w:val="bottom"/>
            <w:hideMark/>
          </w:tcPr>
          <w:p w14:paraId="6BA08D6F" w14:textId="77777777" w:rsidR="00E83D68" w:rsidRPr="00AD420D" w:rsidRDefault="00E83D68" w:rsidP="00085767">
            <w:pPr>
              <w:jc w:val="center"/>
              <w:rPr>
                <w:sz w:val="18"/>
                <w:szCs w:val="18"/>
              </w:rPr>
            </w:pPr>
            <w:r w:rsidRPr="00AD420D">
              <w:rPr>
                <w:sz w:val="18"/>
                <w:szCs w:val="18"/>
              </w:rPr>
              <w:t>3896,7</w:t>
            </w:r>
          </w:p>
        </w:tc>
        <w:tc>
          <w:tcPr>
            <w:tcW w:w="609" w:type="dxa"/>
            <w:tcBorders>
              <w:top w:val="nil"/>
              <w:left w:val="nil"/>
              <w:bottom w:val="single" w:sz="4" w:space="0" w:color="auto"/>
              <w:right w:val="single" w:sz="4" w:space="0" w:color="auto"/>
            </w:tcBorders>
            <w:shd w:val="clear" w:color="auto" w:fill="auto"/>
            <w:noWrap/>
            <w:vAlign w:val="bottom"/>
            <w:hideMark/>
          </w:tcPr>
          <w:p w14:paraId="095EDB4E" w14:textId="77777777" w:rsidR="00E83D68" w:rsidRPr="00AD420D" w:rsidRDefault="00E83D68" w:rsidP="00085767">
            <w:pPr>
              <w:jc w:val="center"/>
              <w:rPr>
                <w:sz w:val="18"/>
                <w:szCs w:val="18"/>
              </w:rPr>
            </w:pPr>
            <w:r w:rsidRPr="00AD420D">
              <w:rPr>
                <w:sz w:val="18"/>
                <w:szCs w:val="18"/>
              </w:rPr>
              <w:t>115</w:t>
            </w:r>
          </w:p>
        </w:tc>
        <w:tc>
          <w:tcPr>
            <w:tcW w:w="804" w:type="dxa"/>
            <w:tcBorders>
              <w:top w:val="nil"/>
              <w:left w:val="nil"/>
              <w:bottom w:val="single" w:sz="4" w:space="0" w:color="auto"/>
              <w:right w:val="single" w:sz="4" w:space="0" w:color="auto"/>
            </w:tcBorders>
            <w:shd w:val="clear" w:color="auto" w:fill="auto"/>
            <w:noWrap/>
            <w:vAlign w:val="bottom"/>
            <w:hideMark/>
          </w:tcPr>
          <w:p w14:paraId="170FFC1B" w14:textId="77777777" w:rsidR="00E83D68" w:rsidRPr="00AD420D" w:rsidRDefault="00E83D68" w:rsidP="00085767">
            <w:pPr>
              <w:jc w:val="center"/>
              <w:rPr>
                <w:sz w:val="18"/>
                <w:szCs w:val="18"/>
              </w:rPr>
            </w:pPr>
            <w:r w:rsidRPr="00AD420D">
              <w:rPr>
                <w:sz w:val="18"/>
                <w:szCs w:val="18"/>
              </w:rPr>
              <w:t>+514,5</w:t>
            </w:r>
          </w:p>
        </w:tc>
        <w:tc>
          <w:tcPr>
            <w:tcW w:w="840" w:type="dxa"/>
            <w:tcBorders>
              <w:top w:val="nil"/>
              <w:left w:val="nil"/>
              <w:bottom w:val="single" w:sz="4" w:space="0" w:color="auto"/>
              <w:right w:val="single" w:sz="4" w:space="0" w:color="auto"/>
            </w:tcBorders>
            <w:shd w:val="clear" w:color="auto" w:fill="auto"/>
            <w:noWrap/>
            <w:vAlign w:val="bottom"/>
            <w:hideMark/>
          </w:tcPr>
          <w:p w14:paraId="5B475732" w14:textId="77777777" w:rsidR="00E83D68" w:rsidRPr="00AD420D" w:rsidRDefault="00E83D68" w:rsidP="00085767">
            <w:pPr>
              <w:jc w:val="center"/>
              <w:rPr>
                <w:sz w:val="18"/>
                <w:szCs w:val="18"/>
              </w:rPr>
            </w:pPr>
            <w:r w:rsidRPr="00AD420D">
              <w:rPr>
                <w:sz w:val="18"/>
                <w:szCs w:val="18"/>
              </w:rPr>
              <w:t>5637</w:t>
            </w:r>
          </w:p>
        </w:tc>
        <w:tc>
          <w:tcPr>
            <w:tcW w:w="701" w:type="dxa"/>
            <w:tcBorders>
              <w:top w:val="nil"/>
              <w:left w:val="nil"/>
              <w:bottom w:val="single" w:sz="4" w:space="0" w:color="auto"/>
              <w:right w:val="single" w:sz="4" w:space="0" w:color="auto"/>
            </w:tcBorders>
            <w:shd w:val="clear" w:color="000000" w:fill="FFFFFF"/>
            <w:noWrap/>
            <w:vAlign w:val="bottom"/>
            <w:hideMark/>
          </w:tcPr>
          <w:p w14:paraId="5AE90CA1" w14:textId="77777777" w:rsidR="00E83D68" w:rsidRPr="00AD420D" w:rsidRDefault="00E83D68" w:rsidP="00085767">
            <w:pPr>
              <w:jc w:val="center"/>
              <w:rPr>
                <w:sz w:val="18"/>
                <w:szCs w:val="18"/>
              </w:rPr>
            </w:pPr>
            <w:r w:rsidRPr="00AD420D">
              <w:rPr>
                <w:sz w:val="18"/>
                <w:szCs w:val="18"/>
              </w:rPr>
              <w:t>6441</w:t>
            </w:r>
          </w:p>
        </w:tc>
        <w:tc>
          <w:tcPr>
            <w:tcW w:w="482" w:type="dxa"/>
            <w:tcBorders>
              <w:top w:val="nil"/>
              <w:left w:val="nil"/>
              <w:bottom w:val="single" w:sz="4" w:space="0" w:color="auto"/>
              <w:right w:val="single" w:sz="4" w:space="0" w:color="auto"/>
            </w:tcBorders>
            <w:shd w:val="clear" w:color="auto" w:fill="auto"/>
            <w:noWrap/>
            <w:vAlign w:val="bottom"/>
            <w:hideMark/>
          </w:tcPr>
          <w:p w14:paraId="399652CE" w14:textId="77777777" w:rsidR="00E83D68" w:rsidRPr="00AD420D" w:rsidRDefault="00E83D68" w:rsidP="00085767">
            <w:pPr>
              <w:jc w:val="center"/>
              <w:rPr>
                <w:sz w:val="18"/>
                <w:szCs w:val="18"/>
              </w:rPr>
            </w:pPr>
            <w:r w:rsidRPr="00AD420D">
              <w:rPr>
                <w:sz w:val="18"/>
                <w:szCs w:val="18"/>
              </w:rPr>
              <w:t>114</w:t>
            </w:r>
          </w:p>
        </w:tc>
      </w:tr>
      <w:tr w:rsidR="00AD420D" w:rsidRPr="00AD420D" w14:paraId="6A16D6F5"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5858E7F7" w14:textId="77777777" w:rsidR="00E83D68" w:rsidRPr="00AD420D" w:rsidRDefault="00E83D68" w:rsidP="00085767">
            <w:pPr>
              <w:rPr>
                <w:sz w:val="18"/>
                <w:szCs w:val="18"/>
              </w:rPr>
            </w:pPr>
            <w:r w:rsidRPr="00AD420D">
              <w:rPr>
                <w:sz w:val="18"/>
                <w:szCs w:val="18"/>
              </w:rPr>
              <w:t>Кулига</w:t>
            </w:r>
          </w:p>
        </w:tc>
        <w:tc>
          <w:tcPr>
            <w:tcW w:w="840" w:type="dxa"/>
            <w:tcBorders>
              <w:top w:val="nil"/>
              <w:left w:val="nil"/>
              <w:bottom w:val="single" w:sz="4" w:space="0" w:color="auto"/>
              <w:right w:val="single" w:sz="4" w:space="0" w:color="auto"/>
            </w:tcBorders>
            <w:shd w:val="clear" w:color="auto" w:fill="auto"/>
            <w:noWrap/>
            <w:vAlign w:val="bottom"/>
            <w:hideMark/>
          </w:tcPr>
          <w:p w14:paraId="65C7D1B5" w14:textId="77777777" w:rsidR="00E83D68" w:rsidRPr="00AD420D" w:rsidRDefault="00E83D68" w:rsidP="00085767">
            <w:pPr>
              <w:jc w:val="center"/>
              <w:rPr>
                <w:sz w:val="18"/>
                <w:szCs w:val="18"/>
              </w:rPr>
            </w:pPr>
            <w:r w:rsidRPr="00AD420D">
              <w:rPr>
                <w:sz w:val="18"/>
                <w:szCs w:val="18"/>
              </w:rPr>
              <w:t>870</w:t>
            </w:r>
          </w:p>
        </w:tc>
        <w:tc>
          <w:tcPr>
            <w:tcW w:w="701" w:type="dxa"/>
            <w:tcBorders>
              <w:top w:val="nil"/>
              <w:left w:val="nil"/>
              <w:bottom w:val="single" w:sz="4" w:space="0" w:color="auto"/>
              <w:right w:val="single" w:sz="4" w:space="0" w:color="auto"/>
            </w:tcBorders>
            <w:shd w:val="clear" w:color="000000" w:fill="FFFFFF"/>
            <w:noWrap/>
            <w:vAlign w:val="bottom"/>
            <w:hideMark/>
          </w:tcPr>
          <w:p w14:paraId="3DC50AEF" w14:textId="77777777" w:rsidR="00E83D68" w:rsidRPr="00AD420D" w:rsidRDefault="00E83D68" w:rsidP="00085767">
            <w:pPr>
              <w:jc w:val="center"/>
              <w:rPr>
                <w:sz w:val="18"/>
                <w:szCs w:val="18"/>
              </w:rPr>
            </w:pPr>
            <w:r w:rsidRPr="00AD420D">
              <w:rPr>
                <w:sz w:val="18"/>
                <w:szCs w:val="18"/>
              </w:rPr>
              <w:t>886</w:t>
            </w:r>
          </w:p>
        </w:tc>
        <w:tc>
          <w:tcPr>
            <w:tcW w:w="562" w:type="dxa"/>
            <w:tcBorders>
              <w:top w:val="nil"/>
              <w:left w:val="nil"/>
              <w:bottom w:val="single" w:sz="4" w:space="0" w:color="auto"/>
              <w:right w:val="single" w:sz="4" w:space="0" w:color="auto"/>
            </w:tcBorders>
            <w:shd w:val="clear" w:color="auto" w:fill="auto"/>
            <w:noWrap/>
            <w:vAlign w:val="bottom"/>
            <w:hideMark/>
          </w:tcPr>
          <w:p w14:paraId="4B41482B" w14:textId="77777777" w:rsidR="00E83D68" w:rsidRPr="00AD420D" w:rsidRDefault="00E83D68" w:rsidP="00085767">
            <w:pPr>
              <w:jc w:val="center"/>
              <w:rPr>
                <w:sz w:val="18"/>
                <w:szCs w:val="18"/>
              </w:rPr>
            </w:pPr>
            <w:r w:rsidRPr="00AD420D">
              <w:rPr>
                <w:sz w:val="18"/>
                <w:szCs w:val="18"/>
              </w:rPr>
              <w:t>102</w:t>
            </w:r>
          </w:p>
        </w:tc>
        <w:tc>
          <w:tcPr>
            <w:tcW w:w="839" w:type="dxa"/>
            <w:tcBorders>
              <w:top w:val="nil"/>
              <w:left w:val="nil"/>
              <w:bottom w:val="single" w:sz="4" w:space="0" w:color="auto"/>
              <w:right w:val="single" w:sz="4" w:space="0" w:color="auto"/>
            </w:tcBorders>
            <w:shd w:val="clear" w:color="auto" w:fill="auto"/>
            <w:noWrap/>
            <w:vAlign w:val="bottom"/>
            <w:hideMark/>
          </w:tcPr>
          <w:p w14:paraId="227A6F31" w14:textId="77777777" w:rsidR="00E83D68" w:rsidRPr="00AD420D" w:rsidRDefault="00E83D68" w:rsidP="00085767">
            <w:pPr>
              <w:jc w:val="center"/>
              <w:rPr>
                <w:sz w:val="18"/>
                <w:szCs w:val="18"/>
              </w:rPr>
            </w:pPr>
            <w:r w:rsidRPr="00AD420D">
              <w:rPr>
                <w:sz w:val="18"/>
                <w:szCs w:val="18"/>
              </w:rPr>
              <w:t>420</w:t>
            </w:r>
          </w:p>
        </w:tc>
        <w:tc>
          <w:tcPr>
            <w:tcW w:w="701" w:type="dxa"/>
            <w:tcBorders>
              <w:top w:val="nil"/>
              <w:left w:val="nil"/>
              <w:bottom w:val="single" w:sz="4" w:space="0" w:color="auto"/>
              <w:right w:val="single" w:sz="4" w:space="0" w:color="auto"/>
            </w:tcBorders>
            <w:shd w:val="clear" w:color="000000" w:fill="FFFFFF"/>
            <w:noWrap/>
            <w:vAlign w:val="bottom"/>
            <w:hideMark/>
          </w:tcPr>
          <w:p w14:paraId="4E086EE9" w14:textId="77777777" w:rsidR="00E83D68" w:rsidRPr="00AD420D" w:rsidRDefault="00E83D68" w:rsidP="00085767">
            <w:pPr>
              <w:jc w:val="center"/>
              <w:rPr>
                <w:sz w:val="18"/>
                <w:szCs w:val="18"/>
              </w:rPr>
            </w:pPr>
            <w:r w:rsidRPr="00AD420D">
              <w:rPr>
                <w:sz w:val="18"/>
                <w:szCs w:val="18"/>
              </w:rPr>
              <w:t>420</w:t>
            </w:r>
          </w:p>
        </w:tc>
        <w:tc>
          <w:tcPr>
            <w:tcW w:w="626" w:type="dxa"/>
            <w:tcBorders>
              <w:top w:val="nil"/>
              <w:left w:val="nil"/>
              <w:bottom w:val="single" w:sz="4" w:space="0" w:color="auto"/>
              <w:right w:val="single" w:sz="4" w:space="0" w:color="auto"/>
            </w:tcBorders>
            <w:shd w:val="clear" w:color="auto" w:fill="auto"/>
            <w:noWrap/>
            <w:vAlign w:val="bottom"/>
            <w:hideMark/>
          </w:tcPr>
          <w:p w14:paraId="3493BEC1"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2309D159" w14:textId="77777777" w:rsidR="00E83D68" w:rsidRPr="00AD420D" w:rsidRDefault="00E83D68" w:rsidP="00085767">
            <w:pPr>
              <w:jc w:val="center"/>
              <w:rPr>
                <w:sz w:val="18"/>
                <w:szCs w:val="18"/>
              </w:rPr>
            </w:pPr>
            <w:r w:rsidRPr="00AD420D">
              <w:rPr>
                <w:sz w:val="18"/>
                <w:szCs w:val="18"/>
              </w:rPr>
              <w:t>1628,4</w:t>
            </w:r>
          </w:p>
        </w:tc>
        <w:tc>
          <w:tcPr>
            <w:tcW w:w="791" w:type="dxa"/>
            <w:tcBorders>
              <w:top w:val="nil"/>
              <w:left w:val="nil"/>
              <w:bottom w:val="single" w:sz="4" w:space="0" w:color="auto"/>
              <w:right w:val="single" w:sz="4" w:space="0" w:color="auto"/>
            </w:tcBorders>
            <w:shd w:val="clear" w:color="000000" w:fill="FFFFFF"/>
            <w:noWrap/>
            <w:vAlign w:val="bottom"/>
            <w:hideMark/>
          </w:tcPr>
          <w:p w14:paraId="4AB11800" w14:textId="77777777" w:rsidR="00E83D68" w:rsidRPr="00AD420D" w:rsidRDefault="00E83D68" w:rsidP="00085767">
            <w:pPr>
              <w:jc w:val="center"/>
              <w:rPr>
                <w:sz w:val="18"/>
                <w:szCs w:val="18"/>
              </w:rPr>
            </w:pPr>
            <w:r w:rsidRPr="00AD420D">
              <w:rPr>
                <w:sz w:val="18"/>
                <w:szCs w:val="18"/>
              </w:rPr>
              <w:t>1853,7</w:t>
            </w:r>
          </w:p>
        </w:tc>
        <w:tc>
          <w:tcPr>
            <w:tcW w:w="609" w:type="dxa"/>
            <w:tcBorders>
              <w:top w:val="nil"/>
              <w:left w:val="nil"/>
              <w:bottom w:val="single" w:sz="4" w:space="0" w:color="auto"/>
              <w:right w:val="single" w:sz="4" w:space="0" w:color="auto"/>
            </w:tcBorders>
            <w:shd w:val="clear" w:color="auto" w:fill="auto"/>
            <w:noWrap/>
            <w:vAlign w:val="bottom"/>
            <w:hideMark/>
          </w:tcPr>
          <w:p w14:paraId="06F29B95" w14:textId="77777777" w:rsidR="00E83D68" w:rsidRPr="00AD420D" w:rsidRDefault="00E83D68" w:rsidP="00085767">
            <w:pPr>
              <w:jc w:val="center"/>
              <w:rPr>
                <w:sz w:val="18"/>
                <w:szCs w:val="18"/>
              </w:rPr>
            </w:pPr>
            <w:r w:rsidRPr="00AD420D">
              <w:rPr>
                <w:sz w:val="18"/>
                <w:szCs w:val="18"/>
              </w:rPr>
              <w:t>114</w:t>
            </w:r>
          </w:p>
        </w:tc>
        <w:tc>
          <w:tcPr>
            <w:tcW w:w="804" w:type="dxa"/>
            <w:tcBorders>
              <w:top w:val="nil"/>
              <w:left w:val="nil"/>
              <w:bottom w:val="single" w:sz="4" w:space="0" w:color="auto"/>
              <w:right w:val="single" w:sz="4" w:space="0" w:color="auto"/>
            </w:tcBorders>
            <w:shd w:val="clear" w:color="auto" w:fill="auto"/>
            <w:noWrap/>
            <w:vAlign w:val="bottom"/>
            <w:hideMark/>
          </w:tcPr>
          <w:p w14:paraId="244765F8" w14:textId="77777777" w:rsidR="00E83D68" w:rsidRPr="00AD420D" w:rsidRDefault="00E83D68" w:rsidP="00085767">
            <w:pPr>
              <w:jc w:val="center"/>
              <w:rPr>
                <w:sz w:val="18"/>
                <w:szCs w:val="18"/>
              </w:rPr>
            </w:pPr>
            <w:r w:rsidRPr="00AD420D">
              <w:rPr>
                <w:sz w:val="18"/>
                <w:szCs w:val="18"/>
              </w:rPr>
              <w:t>+225,3</w:t>
            </w:r>
          </w:p>
        </w:tc>
        <w:tc>
          <w:tcPr>
            <w:tcW w:w="840" w:type="dxa"/>
            <w:tcBorders>
              <w:top w:val="nil"/>
              <w:left w:val="nil"/>
              <w:bottom w:val="single" w:sz="4" w:space="0" w:color="auto"/>
              <w:right w:val="single" w:sz="4" w:space="0" w:color="auto"/>
            </w:tcBorders>
            <w:shd w:val="clear" w:color="auto" w:fill="auto"/>
            <w:noWrap/>
            <w:vAlign w:val="bottom"/>
            <w:hideMark/>
          </w:tcPr>
          <w:p w14:paraId="621F8F78" w14:textId="77777777" w:rsidR="00E83D68" w:rsidRPr="00AD420D" w:rsidRDefault="00E83D68" w:rsidP="00085767">
            <w:pPr>
              <w:jc w:val="center"/>
              <w:rPr>
                <w:sz w:val="18"/>
                <w:szCs w:val="18"/>
              </w:rPr>
            </w:pPr>
            <w:r w:rsidRPr="00AD420D">
              <w:rPr>
                <w:sz w:val="18"/>
                <w:szCs w:val="18"/>
              </w:rPr>
              <w:t>3877</w:t>
            </w:r>
          </w:p>
        </w:tc>
        <w:tc>
          <w:tcPr>
            <w:tcW w:w="701" w:type="dxa"/>
            <w:tcBorders>
              <w:top w:val="nil"/>
              <w:left w:val="nil"/>
              <w:bottom w:val="single" w:sz="4" w:space="0" w:color="auto"/>
              <w:right w:val="single" w:sz="4" w:space="0" w:color="auto"/>
            </w:tcBorders>
            <w:shd w:val="clear" w:color="000000" w:fill="FFFFFF"/>
            <w:noWrap/>
            <w:vAlign w:val="bottom"/>
            <w:hideMark/>
          </w:tcPr>
          <w:p w14:paraId="6FCFC728" w14:textId="77777777" w:rsidR="00E83D68" w:rsidRPr="00AD420D" w:rsidRDefault="00E83D68" w:rsidP="00085767">
            <w:pPr>
              <w:jc w:val="center"/>
              <w:rPr>
                <w:sz w:val="18"/>
                <w:szCs w:val="18"/>
              </w:rPr>
            </w:pPr>
            <w:r w:rsidRPr="00AD420D">
              <w:rPr>
                <w:sz w:val="18"/>
                <w:szCs w:val="18"/>
              </w:rPr>
              <w:t>4414</w:t>
            </w:r>
          </w:p>
        </w:tc>
        <w:tc>
          <w:tcPr>
            <w:tcW w:w="482" w:type="dxa"/>
            <w:tcBorders>
              <w:top w:val="nil"/>
              <w:left w:val="nil"/>
              <w:bottom w:val="single" w:sz="4" w:space="0" w:color="auto"/>
              <w:right w:val="single" w:sz="4" w:space="0" w:color="auto"/>
            </w:tcBorders>
            <w:shd w:val="clear" w:color="auto" w:fill="auto"/>
            <w:noWrap/>
            <w:vAlign w:val="bottom"/>
            <w:hideMark/>
          </w:tcPr>
          <w:p w14:paraId="11183E33" w14:textId="77777777" w:rsidR="00E83D68" w:rsidRPr="00AD420D" w:rsidRDefault="00E83D68" w:rsidP="00085767">
            <w:pPr>
              <w:jc w:val="center"/>
              <w:rPr>
                <w:sz w:val="18"/>
                <w:szCs w:val="18"/>
              </w:rPr>
            </w:pPr>
            <w:r w:rsidRPr="00AD420D">
              <w:rPr>
                <w:sz w:val="18"/>
                <w:szCs w:val="18"/>
              </w:rPr>
              <w:t>114</w:t>
            </w:r>
          </w:p>
        </w:tc>
      </w:tr>
      <w:tr w:rsidR="00AD420D" w:rsidRPr="00AD420D" w14:paraId="7C900DDB"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9416A32" w14:textId="77777777" w:rsidR="00E83D68" w:rsidRPr="00AD420D" w:rsidRDefault="00E83D68" w:rsidP="00085767">
            <w:pPr>
              <w:rPr>
                <w:sz w:val="18"/>
                <w:szCs w:val="18"/>
              </w:rPr>
            </w:pPr>
            <w:r w:rsidRPr="00AD420D">
              <w:rPr>
                <w:sz w:val="18"/>
                <w:szCs w:val="18"/>
              </w:rPr>
              <w:t>Мысы</w:t>
            </w:r>
          </w:p>
        </w:tc>
        <w:tc>
          <w:tcPr>
            <w:tcW w:w="840" w:type="dxa"/>
            <w:tcBorders>
              <w:top w:val="nil"/>
              <w:left w:val="nil"/>
              <w:bottom w:val="single" w:sz="4" w:space="0" w:color="auto"/>
              <w:right w:val="single" w:sz="4" w:space="0" w:color="auto"/>
            </w:tcBorders>
            <w:shd w:val="clear" w:color="auto" w:fill="auto"/>
            <w:noWrap/>
            <w:vAlign w:val="bottom"/>
            <w:hideMark/>
          </w:tcPr>
          <w:p w14:paraId="2D93B6F0" w14:textId="77777777" w:rsidR="00E83D68" w:rsidRPr="00AD420D" w:rsidRDefault="00E83D68" w:rsidP="00085767">
            <w:pPr>
              <w:jc w:val="center"/>
              <w:rPr>
                <w:sz w:val="18"/>
                <w:szCs w:val="18"/>
              </w:rPr>
            </w:pPr>
            <w:r w:rsidRPr="00AD420D">
              <w:rPr>
                <w:sz w:val="18"/>
                <w:szCs w:val="18"/>
              </w:rPr>
              <w:t>645</w:t>
            </w:r>
          </w:p>
        </w:tc>
        <w:tc>
          <w:tcPr>
            <w:tcW w:w="701" w:type="dxa"/>
            <w:tcBorders>
              <w:top w:val="nil"/>
              <w:left w:val="nil"/>
              <w:bottom w:val="single" w:sz="4" w:space="0" w:color="auto"/>
              <w:right w:val="single" w:sz="4" w:space="0" w:color="auto"/>
            </w:tcBorders>
            <w:shd w:val="clear" w:color="000000" w:fill="FFFFFF"/>
            <w:noWrap/>
            <w:vAlign w:val="bottom"/>
            <w:hideMark/>
          </w:tcPr>
          <w:p w14:paraId="16DDE690" w14:textId="77777777" w:rsidR="00E83D68" w:rsidRPr="00AD420D" w:rsidRDefault="00E83D68" w:rsidP="00085767">
            <w:pPr>
              <w:jc w:val="center"/>
              <w:rPr>
                <w:sz w:val="18"/>
                <w:szCs w:val="18"/>
              </w:rPr>
            </w:pPr>
            <w:r w:rsidRPr="00AD420D">
              <w:rPr>
                <w:sz w:val="18"/>
                <w:szCs w:val="18"/>
              </w:rPr>
              <w:t>662</w:t>
            </w:r>
          </w:p>
        </w:tc>
        <w:tc>
          <w:tcPr>
            <w:tcW w:w="562" w:type="dxa"/>
            <w:tcBorders>
              <w:top w:val="nil"/>
              <w:left w:val="nil"/>
              <w:bottom w:val="single" w:sz="4" w:space="0" w:color="auto"/>
              <w:right w:val="single" w:sz="4" w:space="0" w:color="auto"/>
            </w:tcBorders>
            <w:shd w:val="clear" w:color="auto" w:fill="auto"/>
            <w:noWrap/>
            <w:vAlign w:val="bottom"/>
            <w:hideMark/>
          </w:tcPr>
          <w:p w14:paraId="59E2DFD4" w14:textId="77777777" w:rsidR="00E83D68" w:rsidRPr="00AD420D" w:rsidRDefault="00E83D68" w:rsidP="00085767">
            <w:pPr>
              <w:jc w:val="center"/>
              <w:rPr>
                <w:sz w:val="18"/>
                <w:szCs w:val="18"/>
              </w:rPr>
            </w:pPr>
            <w:r w:rsidRPr="00AD420D">
              <w:rPr>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6FB1A6B9" w14:textId="77777777" w:rsidR="00E83D68" w:rsidRPr="00AD420D" w:rsidRDefault="00E83D68" w:rsidP="00085767">
            <w:pPr>
              <w:jc w:val="center"/>
              <w:rPr>
                <w:sz w:val="18"/>
                <w:szCs w:val="18"/>
              </w:rPr>
            </w:pPr>
            <w:r w:rsidRPr="00AD420D">
              <w:rPr>
                <w:sz w:val="18"/>
                <w:szCs w:val="18"/>
              </w:rPr>
              <w:t>310</w:t>
            </w:r>
          </w:p>
        </w:tc>
        <w:tc>
          <w:tcPr>
            <w:tcW w:w="701" w:type="dxa"/>
            <w:tcBorders>
              <w:top w:val="nil"/>
              <w:left w:val="nil"/>
              <w:bottom w:val="single" w:sz="4" w:space="0" w:color="auto"/>
              <w:right w:val="single" w:sz="4" w:space="0" w:color="auto"/>
            </w:tcBorders>
            <w:shd w:val="clear" w:color="000000" w:fill="FFFFFF"/>
            <w:noWrap/>
            <w:vAlign w:val="bottom"/>
            <w:hideMark/>
          </w:tcPr>
          <w:p w14:paraId="0D55F7D4" w14:textId="77777777" w:rsidR="00E83D68" w:rsidRPr="00AD420D" w:rsidRDefault="00E83D68" w:rsidP="00085767">
            <w:pPr>
              <w:jc w:val="center"/>
              <w:rPr>
                <w:sz w:val="18"/>
                <w:szCs w:val="18"/>
              </w:rPr>
            </w:pPr>
            <w:r w:rsidRPr="00AD420D">
              <w:rPr>
                <w:sz w:val="18"/>
                <w:szCs w:val="18"/>
              </w:rPr>
              <w:t>310</w:t>
            </w:r>
          </w:p>
        </w:tc>
        <w:tc>
          <w:tcPr>
            <w:tcW w:w="626" w:type="dxa"/>
            <w:tcBorders>
              <w:top w:val="nil"/>
              <w:left w:val="nil"/>
              <w:bottom w:val="single" w:sz="4" w:space="0" w:color="auto"/>
              <w:right w:val="single" w:sz="4" w:space="0" w:color="auto"/>
            </w:tcBorders>
            <w:shd w:val="clear" w:color="auto" w:fill="auto"/>
            <w:noWrap/>
            <w:vAlign w:val="bottom"/>
            <w:hideMark/>
          </w:tcPr>
          <w:p w14:paraId="361133CB"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4CFCB9ED" w14:textId="77777777" w:rsidR="00E83D68" w:rsidRPr="00AD420D" w:rsidRDefault="00E83D68" w:rsidP="00085767">
            <w:pPr>
              <w:jc w:val="center"/>
              <w:rPr>
                <w:sz w:val="18"/>
                <w:szCs w:val="18"/>
              </w:rPr>
            </w:pPr>
            <w:r w:rsidRPr="00AD420D">
              <w:rPr>
                <w:sz w:val="18"/>
                <w:szCs w:val="18"/>
              </w:rPr>
              <w:t>1270,7</w:t>
            </w:r>
          </w:p>
        </w:tc>
        <w:tc>
          <w:tcPr>
            <w:tcW w:w="791" w:type="dxa"/>
            <w:tcBorders>
              <w:top w:val="nil"/>
              <w:left w:val="nil"/>
              <w:bottom w:val="single" w:sz="4" w:space="0" w:color="auto"/>
              <w:right w:val="single" w:sz="4" w:space="0" w:color="auto"/>
            </w:tcBorders>
            <w:shd w:val="clear" w:color="000000" w:fill="FFFFFF"/>
            <w:noWrap/>
            <w:vAlign w:val="bottom"/>
            <w:hideMark/>
          </w:tcPr>
          <w:p w14:paraId="1675A85E" w14:textId="77777777" w:rsidR="00E83D68" w:rsidRPr="00AD420D" w:rsidRDefault="00E83D68" w:rsidP="00085767">
            <w:pPr>
              <w:jc w:val="center"/>
              <w:rPr>
                <w:sz w:val="18"/>
                <w:szCs w:val="18"/>
              </w:rPr>
            </w:pPr>
            <w:r w:rsidRPr="00AD420D">
              <w:rPr>
                <w:sz w:val="18"/>
                <w:szCs w:val="18"/>
              </w:rPr>
              <w:t>1400,3</w:t>
            </w:r>
          </w:p>
        </w:tc>
        <w:tc>
          <w:tcPr>
            <w:tcW w:w="609" w:type="dxa"/>
            <w:tcBorders>
              <w:top w:val="nil"/>
              <w:left w:val="nil"/>
              <w:bottom w:val="single" w:sz="4" w:space="0" w:color="auto"/>
              <w:right w:val="single" w:sz="4" w:space="0" w:color="auto"/>
            </w:tcBorders>
            <w:shd w:val="clear" w:color="auto" w:fill="auto"/>
            <w:noWrap/>
            <w:vAlign w:val="bottom"/>
            <w:hideMark/>
          </w:tcPr>
          <w:p w14:paraId="3AC8EDDF" w14:textId="77777777" w:rsidR="00E83D68" w:rsidRPr="00AD420D" w:rsidRDefault="00E83D68" w:rsidP="00085767">
            <w:pPr>
              <w:jc w:val="center"/>
              <w:rPr>
                <w:sz w:val="18"/>
                <w:szCs w:val="18"/>
              </w:rPr>
            </w:pPr>
            <w:r w:rsidRPr="00AD420D">
              <w:rPr>
                <w:sz w:val="18"/>
                <w:szCs w:val="18"/>
              </w:rPr>
              <w:t>110</w:t>
            </w:r>
          </w:p>
        </w:tc>
        <w:tc>
          <w:tcPr>
            <w:tcW w:w="804" w:type="dxa"/>
            <w:tcBorders>
              <w:top w:val="nil"/>
              <w:left w:val="nil"/>
              <w:bottom w:val="single" w:sz="4" w:space="0" w:color="auto"/>
              <w:right w:val="single" w:sz="4" w:space="0" w:color="auto"/>
            </w:tcBorders>
            <w:shd w:val="clear" w:color="auto" w:fill="auto"/>
            <w:noWrap/>
            <w:vAlign w:val="bottom"/>
            <w:hideMark/>
          </w:tcPr>
          <w:p w14:paraId="495A680A" w14:textId="77777777" w:rsidR="00E83D68" w:rsidRPr="00AD420D" w:rsidRDefault="00E83D68" w:rsidP="00085767">
            <w:pPr>
              <w:jc w:val="center"/>
              <w:rPr>
                <w:sz w:val="18"/>
                <w:szCs w:val="18"/>
              </w:rPr>
            </w:pPr>
            <w:r w:rsidRPr="00AD420D">
              <w:rPr>
                <w:sz w:val="18"/>
                <w:szCs w:val="18"/>
              </w:rPr>
              <w:t>+129,6</w:t>
            </w:r>
          </w:p>
        </w:tc>
        <w:tc>
          <w:tcPr>
            <w:tcW w:w="840" w:type="dxa"/>
            <w:tcBorders>
              <w:top w:val="nil"/>
              <w:left w:val="nil"/>
              <w:bottom w:val="single" w:sz="4" w:space="0" w:color="auto"/>
              <w:right w:val="single" w:sz="4" w:space="0" w:color="auto"/>
            </w:tcBorders>
            <w:shd w:val="clear" w:color="auto" w:fill="auto"/>
            <w:noWrap/>
            <w:vAlign w:val="bottom"/>
            <w:hideMark/>
          </w:tcPr>
          <w:p w14:paraId="2C563448" w14:textId="77777777" w:rsidR="00E83D68" w:rsidRPr="00AD420D" w:rsidRDefault="00E83D68" w:rsidP="00085767">
            <w:pPr>
              <w:jc w:val="center"/>
              <w:rPr>
                <w:sz w:val="18"/>
                <w:szCs w:val="18"/>
              </w:rPr>
            </w:pPr>
            <w:r w:rsidRPr="00AD420D">
              <w:rPr>
                <w:sz w:val="18"/>
                <w:szCs w:val="18"/>
              </w:rPr>
              <w:t>4099</w:t>
            </w:r>
          </w:p>
        </w:tc>
        <w:tc>
          <w:tcPr>
            <w:tcW w:w="701" w:type="dxa"/>
            <w:tcBorders>
              <w:top w:val="nil"/>
              <w:left w:val="nil"/>
              <w:bottom w:val="single" w:sz="4" w:space="0" w:color="auto"/>
              <w:right w:val="single" w:sz="4" w:space="0" w:color="auto"/>
            </w:tcBorders>
            <w:shd w:val="clear" w:color="000000" w:fill="FFFFFF"/>
            <w:noWrap/>
            <w:vAlign w:val="bottom"/>
            <w:hideMark/>
          </w:tcPr>
          <w:p w14:paraId="0220702C" w14:textId="77777777" w:rsidR="00E83D68" w:rsidRPr="00AD420D" w:rsidRDefault="00E83D68" w:rsidP="00085767">
            <w:pPr>
              <w:jc w:val="center"/>
              <w:rPr>
                <w:sz w:val="18"/>
                <w:szCs w:val="18"/>
              </w:rPr>
            </w:pPr>
            <w:r w:rsidRPr="00AD420D">
              <w:rPr>
                <w:sz w:val="18"/>
                <w:szCs w:val="18"/>
              </w:rPr>
              <w:t>4517</w:t>
            </w:r>
          </w:p>
        </w:tc>
        <w:tc>
          <w:tcPr>
            <w:tcW w:w="482" w:type="dxa"/>
            <w:tcBorders>
              <w:top w:val="nil"/>
              <w:left w:val="nil"/>
              <w:bottom w:val="single" w:sz="4" w:space="0" w:color="auto"/>
              <w:right w:val="single" w:sz="4" w:space="0" w:color="auto"/>
            </w:tcBorders>
            <w:shd w:val="clear" w:color="auto" w:fill="auto"/>
            <w:noWrap/>
            <w:vAlign w:val="bottom"/>
            <w:hideMark/>
          </w:tcPr>
          <w:p w14:paraId="317BFC6F" w14:textId="77777777" w:rsidR="00E83D68" w:rsidRPr="00AD420D" w:rsidRDefault="00E83D68" w:rsidP="00085767">
            <w:pPr>
              <w:jc w:val="center"/>
              <w:rPr>
                <w:sz w:val="18"/>
                <w:szCs w:val="18"/>
              </w:rPr>
            </w:pPr>
            <w:r w:rsidRPr="00AD420D">
              <w:rPr>
                <w:sz w:val="18"/>
                <w:szCs w:val="18"/>
              </w:rPr>
              <w:t>110</w:t>
            </w:r>
          </w:p>
        </w:tc>
      </w:tr>
      <w:tr w:rsidR="00AD420D" w:rsidRPr="00AD420D" w14:paraId="07536244"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3D70921B" w14:textId="77777777" w:rsidR="00E83D68" w:rsidRPr="00AD420D" w:rsidRDefault="00E83D68" w:rsidP="00085767">
            <w:pPr>
              <w:rPr>
                <w:sz w:val="18"/>
                <w:szCs w:val="18"/>
              </w:rPr>
            </w:pPr>
            <w:proofErr w:type="spellStart"/>
            <w:r w:rsidRPr="00AD420D">
              <w:rPr>
                <w:sz w:val="18"/>
                <w:szCs w:val="18"/>
              </w:rPr>
              <w:t>Гулейшур</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22A1DFEA" w14:textId="77777777" w:rsidR="00E83D68" w:rsidRPr="00AD420D" w:rsidRDefault="00E83D68" w:rsidP="00085767">
            <w:pPr>
              <w:jc w:val="center"/>
              <w:rPr>
                <w:sz w:val="18"/>
                <w:szCs w:val="18"/>
              </w:rPr>
            </w:pPr>
            <w:r w:rsidRPr="00AD420D">
              <w:rPr>
                <w:sz w:val="18"/>
                <w:szCs w:val="18"/>
              </w:rPr>
              <w:t>1012</w:t>
            </w:r>
          </w:p>
        </w:tc>
        <w:tc>
          <w:tcPr>
            <w:tcW w:w="701" w:type="dxa"/>
            <w:tcBorders>
              <w:top w:val="nil"/>
              <w:left w:val="nil"/>
              <w:bottom w:val="single" w:sz="4" w:space="0" w:color="auto"/>
              <w:right w:val="single" w:sz="4" w:space="0" w:color="auto"/>
            </w:tcBorders>
            <w:shd w:val="clear" w:color="000000" w:fill="FFFFFF"/>
            <w:noWrap/>
            <w:vAlign w:val="bottom"/>
            <w:hideMark/>
          </w:tcPr>
          <w:p w14:paraId="3717E023" w14:textId="77777777" w:rsidR="00E83D68" w:rsidRPr="00AD420D" w:rsidRDefault="00E83D68" w:rsidP="00085767">
            <w:pPr>
              <w:jc w:val="center"/>
              <w:rPr>
                <w:sz w:val="18"/>
                <w:szCs w:val="18"/>
              </w:rPr>
            </w:pPr>
            <w:r w:rsidRPr="00AD420D">
              <w:rPr>
                <w:sz w:val="18"/>
                <w:szCs w:val="18"/>
              </w:rPr>
              <w:t>987</w:t>
            </w:r>
          </w:p>
        </w:tc>
        <w:tc>
          <w:tcPr>
            <w:tcW w:w="562" w:type="dxa"/>
            <w:tcBorders>
              <w:top w:val="nil"/>
              <w:left w:val="nil"/>
              <w:bottom w:val="single" w:sz="4" w:space="0" w:color="auto"/>
              <w:right w:val="single" w:sz="4" w:space="0" w:color="auto"/>
            </w:tcBorders>
            <w:shd w:val="clear" w:color="auto" w:fill="auto"/>
            <w:noWrap/>
            <w:vAlign w:val="bottom"/>
            <w:hideMark/>
          </w:tcPr>
          <w:p w14:paraId="29FE672C" w14:textId="77777777" w:rsidR="00E83D68" w:rsidRPr="00AD420D" w:rsidRDefault="00E83D68" w:rsidP="00085767">
            <w:pPr>
              <w:jc w:val="center"/>
              <w:rPr>
                <w:sz w:val="18"/>
                <w:szCs w:val="18"/>
              </w:rPr>
            </w:pPr>
            <w:r w:rsidRPr="00AD420D">
              <w:rPr>
                <w:sz w:val="18"/>
                <w:szCs w:val="18"/>
              </w:rPr>
              <w:t>98</w:t>
            </w:r>
          </w:p>
        </w:tc>
        <w:tc>
          <w:tcPr>
            <w:tcW w:w="839" w:type="dxa"/>
            <w:tcBorders>
              <w:top w:val="nil"/>
              <w:left w:val="nil"/>
              <w:bottom w:val="single" w:sz="4" w:space="0" w:color="auto"/>
              <w:right w:val="single" w:sz="4" w:space="0" w:color="auto"/>
            </w:tcBorders>
            <w:shd w:val="clear" w:color="auto" w:fill="auto"/>
            <w:noWrap/>
            <w:vAlign w:val="bottom"/>
            <w:hideMark/>
          </w:tcPr>
          <w:p w14:paraId="1FC8CF43" w14:textId="77777777" w:rsidR="00E83D68" w:rsidRPr="00AD420D" w:rsidRDefault="00E83D68" w:rsidP="00085767">
            <w:pPr>
              <w:jc w:val="center"/>
              <w:rPr>
                <w:sz w:val="18"/>
                <w:szCs w:val="18"/>
              </w:rPr>
            </w:pPr>
            <w:r w:rsidRPr="00AD420D">
              <w:rPr>
                <w:sz w:val="18"/>
                <w:szCs w:val="18"/>
              </w:rPr>
              <w:t>380</w:t>
            </w:r>
          </w:p>
        </w:tc>
        <w:tc>
          <w:tcPr>
            <w:tcW w:w="701" w:type="dxa"/>
            <w:tcBorders>
              <w:top w:val="nil"/>
              <w:left w:val="nil"/>
              <w:bottom w:val="single" w:sz="4" w:space="0" w:color="auto"/>
              <w:right w:val="single" w:sz="4" w:space="0" w:color="auto"/>
            </w:tcBorders>
            <w:shd w:val="clear" w:color="000000" w:fill="FFFFFF"/>
            <w:noWrap/>
            <w:vAlign w:val="bottom"/>
            <w:hideMark/>
          </w:tcPr>
          <w:p w14:paraId="75C413BB" w14:textId="77777777" w:rsidR="00E83D68" w:rsidRPr="00AD420D" w:rsidRDefault="00E83D68" w:rsidP="00085767">
            <w:pPr>
              <w:jc w:val="center"/>
              <w:rPr>
                <w:sz w:val="18"/>
                <w:szCs w:val="18"/>
              </w:rPr>
            </w:pPr>
            <w:r w:rsidRPr="00AD420D">
              <w:rPr>
                <w:sz w:val="18"/>
                <w:szCs w:val="18"/>
              </w:rPr>
              <w:t>360</w:t>
            </w:r>
          </w:p>
        </w:tc>
        <w:tc>
          <w:tcPr>
            <w:tcW w:w="626" w:type="dxa"/>
            <w:tcBorders>
              <w:top w:val="nil"/>
              <w:left w:val="nil"/>
              <w:bottom w:val="single" w:sz="4" w:space="0" w:color="auto"/>
              <w:right w:val="single" w:sz="4" w:space="0" w:color="auto"/>
            </w:tcBorders>
            <w:shd w:val="clear" w:color="auto" w:fill="auto"/>
            <w:noWrap/>
            <w:vAlign w:val="bottom"/>
            <w:hideMark/>
          </w:tcPr>
          <w:p w14:paraId="7E35D754" w14:textId="77777777" w:rsidR="00E83D68" w:rsidRPr="00AD420D" w:rsidRDefault="00E83D68" w:rsidP="00085767">
            <w:pPr>
              <w:jc w:val="center"/>
              <w:rPr>
                <w:sz w:val="18"/>
                <w:szCs w:val="18"/>
              </w:rPr>
            </w:pPr>
            <w:r w:rsidRPr="00AD420D">
              <w:rPr>
                <w:sz w:val="18"/>
                <w:szCs w:val="18"/>
              </w:rPr>
              <w:t>95</w:t>
            </w:r>
          </w:p>
        </w:tc>
        <w:tc>
          <w:tcPr>
            <w:tcW w:w="841" w:type="dxa"/>
            <w:tcBorders>
              <w:top w:val="nil"/>
              <w:left w:val="nil"/>
              <w:bottom w:val="single" w:sz="4" w:space="0" w:color="auto"/>
              <w:right w:val="single" w:sz="4" w:space="0" w:color="auto"/>
            </w:tcBorders>
            <w:shd w:val="clear" w:color="auto" w:fill="auto"/>
            <w:noWrap/>
            <w:vAlign w:val="bottom"/>
            <w:hideMark/>
          </w:tcPr>
          <w:p w14:paraId="7292AF05" w14:textId="77777777" w:rsidR="00E83D68" w:rsidRPr="00AD420D" w:rsidRDefault="00E83D68" w:rsidP="00085767">
            <w:pPr>
              <w:jc w:val="center"/>
              <w:rPr>
                <w:sz w:val="18"/>
                <w:szCs w:val="18"/>
              </w:rPr>
            </w:pPr>
            <w:r w:rsidRPr="00AD420D">
              <w:rPr>
                <w:sz w:val="18"/>
                <w:szCs w:val="18"/>
              </w:rPr>
              <w:t>1997,3</w:t>
            </w:r>
          </w:p>
        </w:tc>
        <w:tc>
          <w:tcPr>
            <w:tcW w:w="791" w:type="dxa"/>
            <w:tcBorders>
              <w:top w:val="nil"/>
              <w:left w:val="nil"/>
              <w:bottom w:val="single" w:sz="4" w:space="0" w:color="auto"/>
              <w:right w:val="single" w:sz="4" w:space="0" w:color="auto"/>
            </w:tcBorders>
            <w:shd w:val="clear" w:color="000000" w:fill="FFFFFF"/>
            <w:noWrap/>
            <w:vAlign w:val="bottom"/>
            <w:hideMark/>
          </w:tcPr>
          <w:p w14:paraId="00513640" w14:textId="77777777" w:rsidR="00E83D68" w:rsidRPr="00AD420D" w:rsidRDefault="00E83D68" w:rsidP="00085767">
            <w:pPr>
              <w:jc w:val="center"/>
              <w:rPr>
                <w:sz w:val="18"/>
                <w:szCs w:val="18"/>
              </w:rPr>
            </w:pPr>
            <w:r w:rsidRPr="00AD420D">
              <w:rPr>
                <w:sz w:val="18"/>
                <w:szCs w:val="18"/>
              </w:rPr>
              <w:t>2126</w:t>
            </w:r>
          </w:p>
        </w:tc>
        <w:tc>
          <w:tcPr>
            <w:tcW w:w="609" w:type="dxa"/>
            <w:tcBorders>
              <w:top w:val="nil"/>
              <w:left w:val="nil"/>
              <w:bottom w:val="single" w:sz="4" w:space="0" w:color="auto"/>
              <w:right w:val="single" w:sz="4" w:space="0" w:color="auto"/>
            </w:tcBorders>
            <w:shd w:val="clear" w:color="auto" w:fill="auto"/>
            <w:noWrap/>
            <w:vAlign w:val="bottom"/>
            <w:hideMark/>
          </w:tcPr>
          <w:p w14:paraId="469AEA39" w14:textId="77777777" w:rsidR="00E83D68" w:rsidRPr="00AD420D" w:rsidRDefault="00E83D68" w:rsidP="00085767">
            <w:pPr>
              <w:jc w:val="center"/>
              <w:rPr>
                <w:sz w:val="18"/>
                <w:szCs w:val="18"/>
              </w:rPr>
            </w:pPr>
            <w:r w:rsidRPr="00AD420D">
              <w:rPr>
                <w:sz w:val="18"/>
                <w:szCs w:val="18"/>
              </w:rPr>
              <w:t>106</w:t>
            </w:r>
          </w:p>
        </w:tc>
        <w:tc>
          <w:tcPr>
            <w:tcW w:w="804" w:type="dxa"/>
            <w:tcBorders>
              <w:top w:val="nil"/>
              <w:left w:val="nil"/>
              <w:bottom w:val="single" w:sz="4" w:space="0" w:color="auto"/>
              <w:right w:val="single" w:sz="4" w:space="0" w:color="auto"/>
            </w:tcBorders>
            <w:shd w:val="clear" w:color="auto" w:fill="auto"/>
            <w:noWrap/>
            <w:vAlign w:val="bottom"/>
            <w:hideMark/>
          </w:tcPr>
          <w:p w14:paraId="401876A8" w14:textId="77777777" w:rsidR="00E83D68" w:rsidRPr="00AD420D" w:rsidRDefault="00E83D68" w:rsidP="00085767">
            <w:pPr>
              <w:jc w:val="center"/>
              <w:rPr>
                <w:sz w:val="18"/>
                <w:szCs w:val="18"/>
              </w:rPr>
            </w:pPr>
            <w:r w:rsidRPr="00AD420D">
              <w:rPr>
                <w:sz w:val="18"/>
                <w:szCs w:val="18"/>
              </w:rPr>
              <w:t>+128,7</w:t>
            </w:r>
          </w:p>
        </w:tc>
        <w:tc>
          <w:tcPr>
            <w:tcW w:w="840" w:type="dxa"/>
            <w:tcBorders>
              <w:top w:val="nil"/>
              <w:left w:val="nil"/>
              <w:bottom w:val="single" w:sz="4" w:space="0" w:color="auto"/>
              <w:right w:val="single" w:sz="4" w:space="0" w:color="auto"/>
            </w:tcBorders>
            <w:shd w:val="clear" w:color="auto" w:fill="auto"/>
            <w:noWrap/>
            <w:vAlign w:val="bottom"/>
            <w:hideMark/>
          </w:tcPr>
          <w:p w14:paraId="058CED1E" w14:textId="77777777" w:rsidR="00E83D68" w:rsidRPr="00AD420D" w:rsidRDefault="00E83D68" w:rsidP="00085767">
            <w:pPr>
              <w:jc w:val="center"/>
              <w:rPr>
                <w:sz w:val="18"/>
                <w:szCs w:val="18"/>
              </w:rPr>
            </w:pPr>
            <w:r w:rsidRPr="00AD420D">
              <w:rPr>
                <w:sz w:val="18"/>
                <w:szCs w:val="18"/>
              </w:rPr>
              <w:t>5256</w:t>
            </w:r>
          </w:p>
        </w:tc>
        <w:tc>
          <w:tcPr>
            <w:tcW w:w="701" w:type="dxa"/>
            <w:tcBorders>
              <w:top w:val="nil"/>
              <w:left w:val="nil"/>
              <w:bottom w:val="single" w:sz="4" w:space="0" w:color="auto"/>
              <w:right w:val="single" w:sz="4" w:space="0" w:color="auto"/>
            </w:tcBorders>
            <w:shd w:val="clear" w:color="000000" w:fill="FFFFFF"/>
            <w:noWrap/>
            <w:vAlign w:val="bottom"/>
            <w:hideMark/>
          </w:tcPr>
          <w:p w14:paraId="0A714276" w14:textId="77777777" w:rsidR="00E83D68" w:rsidRPr="00AD420D" w:rsidRDefault="00E83D68" w:rsidP="00085767">
            <w:pPr>
              <w:jc w:val="center"/>
              <w:rPr>
                <w:sz w:val="18"/>
                <w:szCs w:val="18"/>
              </w:rPr>
            </w:pPr>
            <w:r w:rsidRPr="00AD420D">
              <w:rPr>
                <w:sz w:val="18"/>
                <w:szCs w:val="18"/>
              </w:rPr>
              <w:t>5906</w:t>
            </w:r>
          </w:p>
        </w:tc>
        <w:tc>
          <w:tcPr>
            <w:tcW w:w="482" w:type="dxa"/>
            <w:tcBorders>
              <w:top w:val="nil"/>
              <w:left w:val="nil"/>
              <w:bottom w:val="single" w:sz="4" w:space="0" w:color="auto"/>
              <w:right w:val="single" w:sz="4" w:space="0" w:color="auto"/>
            </w:tcBorders>
            <w:shd w:val="clear" w:color="auto" w:fill="auto"/>
            <w:noWrap/>
            <w:vAlign w:val="bottom"/>
            <w:hideMark/>
          </w:tcPr>
          <w:p w14:paraId="360F62F0" w14:textId="77777777" w:rsidR="00E83D68" w:rsidRPr="00AD420D" w:rsidRDefault="00E83D68" w:rsidP="00085767">
            <w:pPr>
              <w:jc w:val="center"/>
              <w:rPr>
                <w:sz w:val="18"/>
                <w:szCs w:val="18"/>
              </w:rPr>
            </w:pPr>
            <w:r w:rsidRPr="00AD420D">
              <w:rPr>
                <w:sz w:val="18"/>
                <w:szCs w:val="18"/>
              </w:rPr>
              <w:t>112</w:t>
            </w:r>
          </w:p>
        </w:tc>
      </w:tr>
      <w:tr w:rsidR="00AD420D" w:rsidRPr="00AD420D" w14:paraId="699E9A58"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24ED6C59" w14:textId="77777777" w:rsidR="00E83D68" w:rsidRPr="00AD420D" w:rsidRDefault="00E83D68" w:rsidP="00085767">
            <w:pPr>
              <w:rPr>
                <w:sz w:val="18"/>
                <w:szCs w:val="18"/>
              </w:rPr>
            </w:pPr>
            <w:r w:rsidRPr="00AD420D">
              <w:rPr>
                <w:sz w:val="18"/>
                <w:szCs w:val="18"/>
              </w:rPr>
              <w:t>СТСХ</w:t>
            </w:r>
          </w:p>
        </w:tc>
        <w:tc>
          <w:tcPr>
            <w:tcW w:w="840" w:type="dxa"/>
            <w:tcBorders>
              <w:top w:val="nil"/>
              <w:left w:val="nil"/>
              <w:bottom w:val="single" w:sz="4" w:space="0" w:color="auto"/>
              <w:right w:val="single" w:sz="4" w:space="0" w:color="auto"/>
            </w:tcBorders>
            <w:shd w:val="clear" w:color="auto" w:fill="auto"/>
            <w:noWrap/>
            <w:vAlign w:val="bottom"/>
            <w:hideMark/>
          </w:tcPr>
          <w:p w14:paraId="43625B2A" w14:textId="77777777" w:rsidR="00E83D68" w:rsidRPr="00AD420D" w:rsidRDefault="00E83D68" w:rsidP="00085767">
            <w:pPr>
              <w:jc w:val="center"/>
              <w:rPr>
                <w:sz w:val="18"/>
                <w:szCs w:val="18"/>
              </w:rPr>
            </w:pPr>
            <w:r w:rsidRPr="00AD420D">
              <w:rPr>
                <w:sz w:val="18"/>
                <w:szCs w:val="18"/>
              </w:rPr>
              <w:t>563</w:t>
            </w:r>
          </w:p>
        </w:tc>
        <w:tc>
          <w:tcPr>
            <w:tcW w:w="701" w:type="dxa"/>
            <w:tcBorders>
              <w:top w:val="nil"/>
              <w:left w:val="nil"/>
              <w:bottom w:val="single" w:sz="4" w:space="0" w:color="auto"/>
              <w:right w:val="single" w:sz="4" w:space="0" w:color="auto"/>
            </w:tcBorders>
            <w:shd w:val="clear" w:color="000000" w:fill="FFFFFF"/>
            <w:noWrap/>
            <w:vAlign w:val="bottom"/>
            <w:hideMark/>
          </w:tcPr>
          <w:p w14:paraId="2F502304" w14:textId="77777777" w:rsidR="00E83D68" w:rsidRPr="00AD420D" w:rsidRDefault="00E83D68" w:rsidP="00085767">
            <w:pPr>
              <w:jc w:val="center"/>
              <w:rPr>
                <w:sz w:val="18"/>
                <w:szCs w:val="18"/>
              </w:rPr>
            </w:pPr>
            <w:r w:rsidRPr="00AD420D">
              <w:rPr>
                <w:sz w:val="18"/>
                <w:szCs w:val="18"/>
              </w:rPr>
              <w:t>556</w:t>
            </w:r>
          </w:p>
        </w:tc>
        <w:tc>
          <w:tcPr>
            <w:tcW w:w="562" w:type="dxa"/>
            <w:tcBorders>
              <w:top w:val="nil"/>
              <w:left w:val="nil"/>
              <w:bottom w:val="single" w:sz="4" w:space="0" w:color="auto"/>
              <w:right w:val="single" w:sz="4" w:space="0" w:color="auto"/>
            </w:tcBorders>
            <w:shd w:val="clear" w:color="auto" w:fill="auto"/>
            <w:noWrap/>
            <w:vAlign w:val="bottom"/>
            <w:hideMark/>
          </w:tcPr>
          <w:p w14:paraId="305C123E" w14:textId="77777777" w:rsidR="00E83D68" w:rsidRPr="00AD420D" w:rsidRDefault="00E83D68" w:rsidP="00085767">
            <w:pPr>
              <w:jc w:val="center"/>
              <w:rPr>
                <w:sz w:val="18"/>
                <w:szCs w:val="18"/>
              </w:rPr>
            </w:pPr>
            <w:r w:rsidRPr="00AD420D">
              <w:rPr>
                <w:sz w:val="18"/>
                <w:szCs w:val="18"/>
              </w:rPr>
              <w:t>99</w:t>
            </w:r>
          </w:p>
        </w:tc>
        <w:tc>
          <w:tcPr>
            <w:tcW w:w="839" w:type="dxa"/>
            <w:tcBorders>
              <w:top w:val="nil"/>
              <w:left w:val="nil"/>
              <w:bottom w:val="single" w:sz="4" w:space="0" w:color="auto"/>
              <w:right w:val="single" w:sz="4" w:space="0" w:color="auto"/>
            </w:tcBorders>
            <w:shd w:val="clear" w:color="auto" w:fill="auto"/>
            <w:noWrap/>
            <w:vAlign w:val="bottom"/>
            <w:hideMark/>
          </w:tcPr>
          <w:p w14:paraId="57349A6E" w14:textId="77777777" w:rsidR="00E83D68" w:rsidRPr="00AD420D" w:rsidRDefault="00E83D68" w:rsidP="00085767">
            <w:pPr>
              <w:jc w:val="center"/>
              <w:rPr>
                <w:sz w:val="18"/>
                <w:szCs w:val="18"/>
              </w:rPr>
            </w:pPr>
            <w:r w:rsidRPr="00AD420D">
              <w:rPr>
                <w:sz w:val="18"/>
                <w:szCs w:val="18"/>
              </w:rPr>
              <w:t>188</w:t>
            </w:r>
          </w:p>
        </w:tc>
        <w:tc>
          <w:tcPr>
            <w:tcW w:w="701" w:type="dxa"/>
            <w:tcBorders>
              <w:top w:val="nil"/>
              <w:left w:val="nil"/>
              <w:bottom w:val="single" w:sz="4" w:space="0" w:color="auto"/>
              <w:right w:val="single" w:sz="4" w:space="0" w:color="auto"/>
            </w:tcBorders>
            <w:shd w:val="clear" w:color="000000" w:fill="FFFFFF"/>
            <w:noWrap/>
            <w:vAlign w:val="bottom"/>
            <w:hideMark/>
          </w:tcPr>
          <w:p w14:paraId="181559DC" w14:textId="77777777" w:rsidR="00E83D68" w:rsidRPr="00AD420D" w:rsidRDefault="00E83D68" w:rsidP="00085767">
            <w:pPr>
              <w:jc w:val="center"/>
              <w:rPr>
                <w:sz w:val="18"/>
                <w:szCs w:val="18"/>
              </w:rPr>
            </w:pPr>
            <w:r w:rsidRPr="00AD420D">
              <w:rPr>
                <w:sz w:val="18"/>
                <w:szCs w:val="18"/>
              </w:rPr>
              <w:t>211</w:t>
            </w:r>
          </w:p>
        </w:tc>
        <w:tc>
          <w:tcPr>
            <w:tcW w:w="626" w:type="dxa"/>
            <w:tcBorders>
              <w:top w:val="nil"/>
              <w:left w:val="nil"/>
              <w:bottom w:val="single" w:sz="4" w:space="0" w:color="auto"/>
              <w:right w:val="single" w:sz="4" w:space="0" w:color="auto"/>
            </w:tcBorders>
            <w:shd w:val="clear" w:color="auto" w:fill="auto"/>
            <w:noWrap/>
            <w:vAlign w:val="bottom"/>
            <w:hideMark/>
          </w:tcPr>
          <w:p w14:paraId="062515FB" w14:textId="77777777" w:rsidR="00E83D68" w:rsidRPr="00AD420D" w:rsidRDefault="00E83D68" w:rsidP="00085767">
            <w:pPr>
              <w:jc w:val="center"/>
              <w:rPr>
                <w:sz w:val="18"/>
                <w:szCs w:val="18"/>
              </w:rPr>
            </w:pPr>
            <w:r w:rsidRPr="00AD420D">
              <w:rPr>
                <w:sz w:val="18"/>
                <w:szCs w:val="18"/>
              </w:rPr>
              <w:t>112</w:t>
            </w:r>
          </w:p>
        </w:tc>
        <w:tc>
          <w:tcPr>
            <w:tcW w:w="841" w:type="dxa"/>
            <w:tcBorders>
              <w:top w:val="nil"/>
              <w:left w:val="nil"/>
              <w:bottom w:val="single" w:sz="4" w:space="0" w:color="auto"/>
              <w:right w:val="single" w:sz="4" w:space="0" w:color="auto"/>
            </w:tcBorders>
            <w:shd w:val="clear" w:color="auto" w:fill="auto"/>
            <w:noWrap/>
            <w:vAlign w:val="bottom"/>
            <w:hideMark/>
          </w:tcPr>
          <w:p w14:paraId="57C8F57B" w14:textId="77777777" w:rsidR="00E83D68" w:rsidRPr="00AD420D" w:rsidRDefault="00E83D68" w:rsidP="00085767">
            <w:pPr>
              <w:jc w:val="center"/>
              <w:rPr>
                <w:sz w:val="18"/>
                <w:szCs w:val="18"/>
              </w:rPr>
            </w:pPr>
            <w:r w:rsidRPr="00AD420D">
              <w:rPr>
                <w:sz w:val="18"/>
                <w:szCs w:val="18"/>
              </w:rPr>
              <w:t>730,8</w:t>
            </w:r>
          </w:p>
        </w:tc>
        <w:tc>
          <w:tcPr>
            <w:tcW w:w="791" w:type="dxa"/>
            <w:tcBorders>
              <w:top w:val="nil"/>
              <w:left w:val="nil"/>
              <w:bottom w:val="single" w:sz="4" w:space="0" w:color="auto"/>
              <w:right w:val="single" w:sz="4" w:space="0" w:color="auto"/>
            </w:tcBorders>
            <w:shd w:val="clear" w:color="000000" w:fill="FFFFFF"/>
            <w:noWrap/>
            <w:vAlign w:val="bottom"/>
            <w:hideMark/>
          </w:tcPr>
          <w:p w14:paraId="537E4B78" w14:textId="77777777" w:rsidR="00E83D68" w:rsidRPr="00AD420D" w:rsidRDefault="00E83D68" w:rsidP="00085767">
            <w:pPr>
              <w:jc w:val="center"/>
              <w:rPr>
                <w:sz w:val="18"/>
                <w:szCs w:val="18"/>
              </w:rPr>
            </w:pPr>
            <w:r w:rsidRPr="00AD420D">
              <w:rPr>
                <w:sz w:val="18"/>
                <w:szCs w:val="18"/>
              </w:rPr>
              <w:t>1048,8</w:t>
            </w:r>
          </w:p>
        </w:tc>
        <w:tc>
          <w:tcPr>
            <w:tcW w:w="609" w:type="dxa"/>
            <w:tcBorders>
              <w:top w:val="nil"/>
              <w:left w:val="nil"/>
              <w:bottom w:val="single" w:sz="4" w:space="0" w:color="auto"/>
              <w:right w:val="single" w:sz="4" w:space="0" w:color="auto"/>
            </w:tcBorders>
            <w:shd w:val="clear" w:color="auto" w:fill="auto"/>
            <w:noWrap/>
            <w:vAlign w:val="bottom"/>
            <w:hideMark/>
          </w:tcPr>
          <w:p w14:paraId="2F2227FE" w14:textId="77777777" w:rsidR="00E83D68" w:rsidRPr="00AD420D" w:rsidRDefault="00E83D68" w:rsidP="00085767">
            <w:pPr>
              <w:jc w:val="center"/>
              <w:rPr>
                <w:sz w:val="18"/>
                <w:szCs w:val="18"/>
              </w:rPr>
            </w:pPr>
            <w:r w:rsidRPr="00AD420D">
              <w:rPr>
                <w:sz w:val="18"/>
                <w:szCs w:val="18"/>
              </w:rPr>
              <w:t>144</w:t>
            </w:r>
          </w:p>
        </w:tc>
        <w:tc>
          <w:tcPr>
            <w:tcW w:w="804" w:type="dxa"/>
            <w:tcBorders>
              <w:top w:val="nil"/>
              <w:left w:val="nil"/>
              <w:bottom w:val="single" w:sz="4" w:space="0" w:color="auto"/>
              <w:right w:val="single" w:sz="4" w:space="0" w:color="auto"/>
            </w:tcBorders>
            <w:shd w:val="clear" w:color="auto" w:fill="auto"/>
            <w:noWrap/>
            <w:vAlign w:val="bottom"/>
            <w:hideMark/>
          </w:tcPr>
          <w:p w14:paraId="4C64F63E" w14:textId="77777777" w:rsidR="00E83D68" w:rsidRPr="00AD420D" w:rsidRDefault="00E83D68" w:rsidP="00085767">
            <w:pPr>
              <w:jc w:val="center"/>
              <w:rPr>
                <w:sz w:val="18"/>
                <w:szCs w:val="18"/>
              </w:rPr>
            </w:pPr>
            <w:r w:rsidRPr="00AD420D">
              <w:rPr>
                <w:sz w:val="18"/>
                <w:szCs w:val="18"/>
              </w:rPr>
              <w:t>+318</w:t>
            </w:r>
          </w:p>
        </w:tc>
        <w:tc>
          <w:tcPr>
            <w:tcW w:w="840" w:type="dxa"/>
            <w:tcBorders>
              <w:top w:val="nil"/>
              <w:left w:val="nil"/>
              <w:bottom w:val="single" w:sz="4" w:space="0" w:color="auto"/>
              <w:right w:val="single" w:sz="4" w:space="0" w:color="auto"/>
            </w:tcBorders>
            <w:shd w:val="clear" w:color="auto" w:fill="auto"/>
            <w:noWrap/>
            <w:vAlign w:val="bottom"/>
            <w:hideMark/>
          </w:tcPr>
          <w:p w14:paraId="5847807D" w14:textId="77777777" w:rsidR="00E83D68" w:rsidRPr="00AD420D" w:rsidRDefault="00E83D68" w:rsidP="00085767">
            <w:pPr>
              <w:jc w:val="center"/>
              <w:rPr>
                <w:sz w:val="18"/>
                <w:szCs w:val="18"/>
              </w:rPr>
            </w:pPr>
            <w:r w:rsidRPr="00AD420D">
              <w:rPr>
                <w:sz w:val="18"/>
                <w:szCs w:val="18"/>
              </w:rPr>
              <w:t>4152</w:t>
            </w:r>
          </w:p>
        </w:tc>
        <w:tc>
          <w:tcPr>
            <w:tcW w:w="701" w:type="dxa"/>
            <w:tcBorders>
              <w:top w:val="nil"/>
              <w:left w:val="nil"/>
              <w:bottom w:val="single" w:sz="4" w:space="0" w:color="auto"/>
              <w:right w:val="single" w:sz="4" w:space="0" w:color="auto"/>
            </w:tcBorders>
            <w:shd w:val="clear" w:color="000000" w:fill="FFFFFF"/>
            <w:noWrap/>
            <w:vAlign w:val="bottom"/>
            <w:hideMark/>
          </w:tcPr>
          <w:p w14:paraId="4A191EB1" w14:textId="77777777" w:rsidR="00E83D68" w:rsidRPr="00AD420D" w:rsidRDefault="00E83D68" w:rsidP="00085767">
            <w:pPr>
              <w:jc w:val="center"/>
              <w:rPr>
                <w:sz w:val="18"/>
                <w:szCs w:val="18"/>
              </w:rPr>
            </w:pPr>
            <w:r w:rsidRPr="00AD420D">
              <w:rPr>
                <w:sz w:val="18"/>
                <w:szCs w:val="18"/>
              </w:rPr>
              <w:t>5794</w:t>
            </w:r>
          </w:p>
        </w:tc>
        <w:tc>
          <w:tcPr>
            <w:tcW w:w="482" w:type="dxa"/>
            <w:tcBorders>
              <w:top w:val="nil"/>
              <w:left w:val="nil"/>
              <w:bottom w:val="single" w:sz="4" w:space="0" w:color="auto"/>
              <w:right w:val="single" w:sz="4" w:space="0" w:color="auto"/>
            </w:tcBorders>
            <w:shd w:val="clear" w:color="auto" w:fill="auto"/>
            <w:noWrap/>
            <w:vAlign w:val="bottom"/>
            <w:hideMark/>
          </w:tcPr>
          <w:p w14:paraId="40BB39A1" w14:textId="77777777" w:rsidR="00E83D68" w:rsidRPr="00AD420D" w:rsidRDefault="00E83D68" w:rsidP="00085767">
            <w:pPr>
              <w:jc w:val="center"/>
              <w:rPr>
                <w:sz w:val="18"/>
                <w:szCs w:val="18"/>
              </w:rPr>
            </w:pPr>
            <w:r w:rsidRPr="00AD420D">
              <w:rPr>
                <w:sz w:val="18"/>
                <w:szCs w:val="18"/>
              </w:rPr>
              <w:t>140</w:t>
            </w:r>
          </w:p>
        </w:tc>
      </w:tr>
      <w:tr w:rsidR="00AD420D" w:rsidRPr="00AD420D" w14:paraId="169E44C5"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4941F67" w14:textId="77777777" w:rsidR="00E83D68" w:rsidRPr="00AD420D" w:rsidRDefault="00E83D68" w:rsidP="00085767">
            <w:pPr>
              <w:rPr>
                <w:sz w:val="18"/>
                <w:szCs w:val="18"/>
              </w:rPr>
            </w:pPr>
            <w:proofErr w:type="spellStart"/>
            <w:r w:rsidRPr="00AD420D">
              <w:rPr>
                <w:sz w:val="18"/>
                <w:szCs w:val="18"/>
              </w:rPr>
              <w:t>Варни-кез</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41856871" w14:textId="77777777" w:rsidR="00E83D68" w:rsidRPr="00AD420D" w:rsidRDefault="00E83D68" w:rsidP="00085767">
            <w:pPr>
              <w:jc w:val="center"/>
              <w:rPr>
                <w:sz w:val="18"/>
                <w:szCs w:val="18"/>
              </w:rPr>
            </w:pPr>
            <w:r w:rsidRPr="00AD420D">
              <w:rPr>
                <w:sz w:val="18"/>
                <w:szCs w:val="18"/>
              </w:rPr>
              <w:t>455</w:t>
            </w:r>
          </w:p>
        </w:tc>
        <w:tc>
          <w:tcPr>
            <w:tcW w:w="701" w:type="dxa"/>
            <w:tcBorders>
              <w:top w:val="nil"/>
              <w:left w:val="nil"/>
              <w:bottom w:val="single" w:sz="4" w:space="0" w:color="auto"/>
              <w:right w:val="single" w:sz="4" w:space="0" w:color="auto"/>
            </w:tcBorders>
            <w:shd w:val="clear" w:color="000000" w:fill="FFFFFF"/>
            <w:noWrap/>
            <w:vAlign w:val="bottom"/>
            <w:hideMark/>
          </w:tcPr>
          <w:p w14:paraId="36048F78" w14:textId="77777777" w:rsidR="00E83D68" w:rsidRPr="00AD420D" w:rsidRDefault="00E83D68" w:rsidP="00085767">
            <w:pPr>
              <w:jc w:val="center"/>
              <w:rPr>
                <w:sz w:val="18"/>
                <w:szCs w:val="18"/>
              </w:rPr>
            </w:pPr>
            <w:r w:rsidRPr="00AD420D">
              <w:rPr>
                <w:sz w:val="18"/>
                <w:szCs w:val="18"/>
              </w:rPr>
              <w:t>455</w:t>
            </w:r>
          </w:p>
        </w:tc>
        <w:tc>
          <w:tcPr>
            <w:tcW w:w="562" w:type="dxa"/>
            <w:tcBorders>
              <w:top w:val="nil"/>
              <w:left w:val="nil"/>
              <w:bottom w:val="single" w:sz="4" w:space="0" w:color="auto"/>
              <w:right w:val="single" w:sz="4" w:space="0" w:color="auto"/>
            </w:tcBorders>
            <w:shd w:val="clear" w:color="auto" w:fill="auto"/>
            <w:noWrap/>
            <w:vAlign w:val="bottom"/>
            <w:hideMark/>
          </w:tcPr>
          <w:p w14:paraId="6800AEF4" w14:textId="77777777" w:rsidR="00E83D68" w:rsidRPr="00AD420D" w:rsidRDefault="00E83D68" w:rsidP="00085767">
            <w:pPr>
              <w:jc w:val="center"/>
              <w:rPr>
                <w:sz w:val="18"/>
                <w:szCs w:val="18"/>
              </w:rPr>
            </w:pPr>
            <w:r w:rsidRPr="00AD420D">
              <w:rPr>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7D44C7F7" w14:textId="77777777" w:rsidR="00E83D68" w:rsidRPr="00AD420D" w:rsidRDefault="00E83D68" w:rsidP="00085767">
            <w:pPr>
              <w:jc w:val="center"/>
              <w:rPr>
                <w:sz w:val="18"/>
                <w:szCs w:val="18"/>
              </w:rPr>
            </w:pPr>
            <w:r w:rsidRPr="00AD420D">
              <w:rPr>
                <w:sz w:val="18"/>
                <w:szCs w:val="18"/>
              </w:rPr>
              <w:t>0</w:t>
            </w:r>
          </w:p>
        </w:tc>
        <w:tc>
          <w:tcPr>
            <w:tcW w:w="701" w:type="dxa"/>
            <w:tcBorders>
              <w:top w:val="nil"/>
              <w:left w:val="nil"/>
              <w:bottom w:val="single" w:sz="4" w:space="0" w:color="auto"/>
              <w:right w:val="single" w:sz="4" w:space="0" w:color="auto"/>
            </w:tcBorders>
            <w:shd w:val="clear" w:color="000000" w:fill="FFFFFF"/>
            <w:noWrap/>
            <w:vAlign w:val="bottom"/>
            <w:hideMark/>
          </w:tcPr>
          <w:p w14:paraId="52B83C33" w14:textId="77777777" w:rsidR="00E83D68" w:rsidRPr="00AD420D" w:rsidRDefault="00E83D68" w:rsidP="00085767">
            <w:pPr>
              <w:jc w:val="center"/>
              <w:rPr>
                <w:sz w:val="18"/>
                <w:szCs w:val="18"/>
              </w:rPr>
            </w:pPr>
            <w:r w:rsidRPr="00AD420D">
              <w:rPr>
                <w:sz w:val="18"/>
                <w:szCs w:val="18"/>
              </w:rPr>
              <w:t>0</w:t>
            </w:r>
          </w:p>
        </w:tc>
        <w:tc>
          <w:tcPr>
            <w:tcW w:w="626" w:type="dxa"/>
            <w:tcBorders>
              <w:top w:val="nil"/>
              <w:left w:val="nil"/>
              <w:bottom w:val="single" w:sz="4" w:space="0" w:color="auto"/>
              <w:right w:val="single" w:sz="4" w:space="0" w:color="auto"/>
            </w:tcBorders>
            <w:shd w:val="clear" w:color="auto" w:fill="auto"/>
            <w:noWrap/>
            <w:vAlign w:val="bottom"/>
            <w:hideMark/>
          </w:tcPr>
          <w:p w14:paraId="00EA58E8" w14:textId="77777777" w:rsidR="00E83D68" w:rsidRPr="00AD420D" w:rsidRDefault="00E83D68" w:rsidP="00085767">
            <w:pPr>
              <w:jc w:val="center"/>
              <w:rPr>
                <w:sz w:val="18"/>
                <w:szCs w:val="18"/>
              </w:rPr>
            </w:pPr>
            <w:r w:rsidRPr="00AD420D">
              <w:rPr>
                <w:sz w:val="18"/>
                <w:szCs w:val="18"/>
              </w:rPr>
              <w:t>0</w:t>
            </w:r>
          </w:p>
        </w:tc>
        <w:tc>
          <w:tcPr>
            <w:tcW w:w="841" w:type="dxa"/>
            <w:tcBorders>
              <w:top w:val="nil"/>
              <w:left w:val="nil"/>
              <w:bottom w:val="single" w:sz="4" w:space="0" w:color="auto"/>
              <w:right w:val="single" w:sz="4" w:space="0" w:color="auto"/>
            </w:tcBorders>
            <w:shd w:val="clear" w:color="auto" w:fill="auto"/>
            <w:noWrap/>
            <w:vAlign w:val="bottom"/>
            <w:hideMark/>
          </w:tcPr>
          <w:p w14:paraId="396170BB" w14:textId="77777777" w:rsidR="00E83D68" w:rsidRPr="00AD420D" w:rsidRDefault="00E83D68" w:rsidP="00085767">
            <w:pPr>
              <w:jc w:val="center"/>
              <w:rPr>
                <w:sz w:val="18"/>
                <w:szCs w:val="18"/>
              </w:rPr>
            </w:pPr>
          </w:p>
        </w:tc>
        <w:tc>
          <w:tcPr>
            <w:tcW w:w="791" w:type="dxa"/>
            <w:tcBorders>
              <w:top w:val="nil"/>
              <w:left w:val="nil"/>
              <w:bottom w:val="single" w:sz="4" w:space="0" w:color="auto"/>
              <w:right w:val="single" w:sz="4" w:space="0" w:color="auto"/>
            </w:tcBorders>
            <w:shd w:val="clear" w:color="000000" w:fill="FFFFFF"/>
            <w:noWrap/>
            <w:vAlign w:val="bottom"/>
            <w:hideMark/>
          </w:tcPr>
          <w:p w14:paraId="6A2E9577" w14:textId="77777777" w:rsidR="00E83D68" w:rsidRPr="00AD420D" w:rsidRDefault="00E83D68" w:rsidP="00085767">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bottom"/>
            <w:hideMark/>
          </w:tcPr>
          <w:p w14:paraId="1828F23D" w14:textId="77777777" w:rsidR="00E83D68" w:rsidRPr="00AD420D" w:rsidRDefault="00E83D68" w:rsidP="00085767">
            <w:pPr>
              <w:jc w:val="center"/>
              <w:rPr>
                <w:sz w:val="18"/>
                <w:szCs w:val="18"/>
              </w:rPr>
            </w:pPr>
          </w:p>
        </w:tc>
        <w:tc>
          <w:tcPr>
            <w:tcW w:w="804" w:type="dxa"/>
            <w:tcBorders>
              <w:top w:val="nil"/>
              <w:left w:val="nil"/>
              <w:bottom w:val="single" w:sz="4" w:space="0" w:color="auto"/>
              <w:right w:val="single" w:sz="4" w:space="0" w:color="auto"/>
            </w:tcBorders>
            <w:shd w:val="clear" w:color="auto" w:fill="auto"/>
            <w:noWrap/>
            <w:vAlign w:val="bottom"/>
            <w:hideMark/>
          </w:tcPr>
          <w:p w14:paraId="75E1D93C" w14:textId="77777777" w:rsidR="00E83D68" w:rsidRPr="00AD420D" w:rsidRDefault="00E83D68" w:rsidP="00085767">
            <w:pPr>
              <w:jc w:val="center"/>
              <w:rPr>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14:paraId="7457D325" w14:textId="77777777" w:rsidR="00E83D68" w:rsidRPr="00AD420D" w:rsidRDefault="00E83D68" w:rsidP="00085767">
            <w:pPr>
              <w:jc w:val="center"/>
              <w:rPr>
                <w:sz w:val="18"/>
                <w:szCs w:val="18"/>
              </w:rPr>
            </w:pPr>
            <w:r w:rsidRPr="00AD420D">
              <w:rPr>
                <w:sz w:val="18"/>
                <w:szCs w:val="18"/>
              </w:rPr>
              <w:t>0</w:t>
            </w:r>
          </w:p>
        </w:tc>
        <w:tc>
          <w:tcPr>
            <w:tcW w:w="701" w:type="dxa"/>
            <w:tcBorders>
              <w:top w:val="nil"/>
              <w:left w:val="nil"/>
              <w:bottom w:val="single" w:sz="4" w:space="0" w:color="auto"/>
              <w:right w:val="single" w:sz="4" w:space="0" w:color="auto"/>
            </w:tcBorders>
            <w:shd w:val="clear" w:color="000000" w:fill="FFFFFF"/>
            <w:noWrap/>
            <w:vAlign w:val="bottom"/>
            <w:hideMark/>
          </w:tcPr>
          <w:p w14:paraId="684C387C" w14:textId="77777777" w:rsidR="00E83D68" w:rsidRPr="00AD420D" w:rsidRDefault="00E83D68" w:rsidP="00085767">
            <w:pPr>
              <w:jc w:val="center"/>
              <w:rPr>
                <w:sz w:val="18"/>
                <w:szCs w:val="18"/>
              </w:rPr>
            </w:pPr>
            <w:r w:rsidRPr="00AD420D">
              <w:rPr>
                <w:sz w:val="18"/>
                <w:szCs w:val="18"/>
              </w:rPr>
              <w:t>0</w:t>
            </w:r>
          </w:p>
        </w:tc>
        <w:tc>
          <w:tcPr>
            <w:tcW w:w="482" w:type="dxa"/>
            <w:tcBorders>
              <w:top w:val="nil"/>
              <w:left w:val="nil"/>
              <w:bottom w:val="single" w:sz="4" w:space="0" w:color="auto"/>
              <w:right w:val="single" w:sz="4" w:space="0" w:color="auto"/>
            </w:tcBorders>
            <w:shd w:val="clear" w:color="auto" w:fill="auto"/>
            <w:noWrap/>
            <w:vAlign w:val="bottom"/>
            <w:hideMark/>
          </w:tcPr>
          <w:p w14:paraId="4F1FEB9A" w14:textId="77777777" w:rsidR="00E83D68" w:rsidRPr="00AD420D" w:rsidRDefault="00E83D68" w:rsidP="00085767">
            <w:pPr>
              <w:jc w:val="center"/>
              <w:rPr>
                <w:sz w:val="18"/>
                <w:szCs w:val="18"/>
              </w:rPr>
            </w:pPr>
            <w:r w:rsidRPr="00AD420D">
              <w:rPr>
                <w:sz w:val="18"/>
                <w:szCs w:val="18"/>
              </w:rPr>
              <w:t>0</w:t>
            </w:r>
          </w:p>
        </w:tc>
      </w:tr>
      <w:tr w:rsidR="00AD420D" w:rsidRPr="00AD420D" w14:paraId="288869E0"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50C0FA87" w14:textId="77777777" w:rsidR="00E83D68" w:rsidRPr="00AD420D" w:rsidRDefault="00E83D68" w:rsidP="00085767">
            <w:pPr>
              <w:rPr>
                <w:sz w:val="18"/>
                <w:szCs w:val="18"/>
              </w:rPr>
            </w:pPr>
            <w:proofErr w:type="spellStart"/>
            <w:r w:rsidRPr="00AD420D">
              <w:rPr>
                <w:sz w:val="18"/>
                <w:szCs w:val="18"/>
              </w:rPr>
              <w:t>Ошмес</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1657F964" w14:textId="77777777" w:rsidR="00E83D68" w:rsidRPr="00AD420D" w:rsidRDefault="00E83D68" w:rsidP="00085767">
            <w:pPr>
              <w:jc w:val="center"/>
              <w:rPr>
                <w:sz w:val="18"/>
                <w:szCs w:val="18"/>
              </w:rPr>
            </w:pPr>
            <w:r w:rsidRPr="00AD420D">
              <w:rPr>
                <w:sz w:val="18"/>
                <w:szCs w:val="18"/>
              </w:rPr>
              <w:t>1139</w:t>
            </w:r>
          </w:p>
        </w:tc>
        <w:tc>
          <w:tcPr>
            <w:tcW w:w="701" w:type="dxa"/>
            <w:tcBorders>
              <w:top w:val="nil"/>
              <w:left w:val="nil"/>
              <w:bottom w:val="single" w:sz="4" w:space="0" w:color="auto"/>
              <w:right w:val="single" w:sz="4" w:space="0" w:color="auto"/>
            </w:tcBorders>
            <w:shd w:val="clear" w:color="000000" w:fill="FFFFFF"/>
            <w:noWrap/>
            <w:vAlign w:val="bottom"/>
            <w:hideMark/>
          </w:tcPr>
          <w:p w14:paraId="48073DD4" w14:textId="77777777" w:rsidR="00E83D68" w:rsidRPr="00AD420D" w:rsidRDefault="00E83D68" w:rsidP="00085767">
            <w:pPr>
              <w:jc w:val="center"/>
              <w:rPr>
                <w:sz w:val="18"/>
                <w:szCs w:val="18"/>
              </w:rPr>
            </w:pPr>
            <w:r w:rsidRPr="00AD420D">
              <w:rPr>
                <w:sz w:val="18"/>
                <w:szCs w:val="18"/>
              </w:rPr>
              <w:t>1001</w:t>
            </w:r>
          </w:p>
        </w:tc>
        <w:tc>
          <w:tcPr>
            <w:tcW w:w="562" w:type="dxa"/>
            <w:tcBorders>
              <w:top w:val="nil"/>
              <w:left w:val="nil"/>
              <w:bottom w:val="single" w:sz="4" w:space="0" w:color="auto"/>
              <w:right w:val="single" w:sz="4" w:space="0" w:color="auto"/>
            </w:tcBorders>
            <w:shd w:val="clear" w:color="auto" w:fill="auto"/>
            <w:noWrap/>
            <w:vAlign w:val="bottom"/>
            <w:hideMark/>
          </w:tcPr>
          <w:p w14:paraId="58DBD950" w14:textId="77777777" w:rsidR="00E83D68" w:rsidRPr="00AD420D" w:rsidRDefault="00E83D68" w:rsidP="00085767">
            <w:pPr>
              <w:jc w:val="center"/>
              <w:rPr>
                <w:sz w:val="18"/>
                <w:szCs w:val="18"/>
              </w:rPr>
            </w:pPr>
            <w:r w:rsidRPr="00AD420D">
              <w:rPr>
                <w:sz w:val="18"/>
                <w:szCs w:val="18"/>
              </w:rPr>
              <w:t>88</w:t>
            </w:r>
          </w:p>
        </w:tc>
        <w:tc>
          <w:tcPr>
            <w:tcW w:w="839" w:type="dxa"/>
            <w:tcBorders>
              <w:top w:val="nil"/>
              <w:left w:val="nil"/>
              <w:bottom w:val="single" w:sz="4" w:space="0" w:color="auto"/>
              <w:right w:val="single" w:sz="4" w:space="0" w:color="auto"/>
            </w:tcBorders>
            <w:shd w:val="clear" w:color="auto" w:fill="auto"/>
            <w:noWrap/>
            <w:vAlign w:val="bottom"/>
            <w:hideMark/>
          </w:tcPr>
          <w:p w14:paraId="052CB01A" w14:textId="77777777" w:rsidR="00E83D68" w:rsidRPr="00AD420D" w:rsidRDefault="00E83D68" w:rsidP="00085767">
            <w:pPr>
              <w:jc w:val="center"/>
              <w:rPr>
                <w:sz w:val="18"/>
                <w:szCs w:val="18"/>
              </w:rPr>
            </w:pPr>
            <w:r w:rsidRPr="00AD420D">
              <w:rPr>
                <w:sz w:val="18"/>
                <w:szCs w:val="18"/>
              </w:rPr>
              <w:t>450</w:t>
            </w:r>
          </w:p>
        </w:tc>
        <w:tc>
          <w:tcPr>
            <w:tcW w:w="701" w:type="dxa"/>
            <w:tcBorders>
              <w:top w:val="nil"/>
              <w:left w:val="nil"/>
              <w:bottom w:val="single" w:sz="4" w:space="0" w:color="auto"/>
              <w:right w:val="single" w:sz="4" w:space="0" w:color="auto"/>
            </w:tcBorders>
            <w:shd w:val="clear" w:color="000000" w:fill="FFFFFF"/>
            <w:noWrap/>
            <w:vAlign w:val="bottom"/>
            <w:hideMark/>
          </w:tcPr>
          <w:p w14:paraId="1E6C875A" w14:textId="77777777" w:rsidR="00E83D68" w:rsidRPr="00AD420D" w:rsidRDefault="00E83D68" w:rsidP="00085767">
            <w:pPr>
              <w:jc w:val="center"/>
              <w:rPr>
                <w:sz w:val="18"/>
                <w:szCs w:val="18"/>
              </w:rPr>
            </w:pPr>
            <w:r w:rsidRPr="00AD420D">
              <w:rPr>
                <w:sz w:val="18"/>
                <w:szCs w:val="18"/>
              </w:rPr>
              <w:t>450</w:t>
            </w:r>
          </w:p>
        </w:tc>
        <w:tc>
          <w:tcPr>
            <w:tcW w:w="626" w:type="dxa"/>
            <w:tcBorders>
              <w:top w:val="nil"/>
              <w:left w:val="nil"/>
              <w:bottom w:val="single" w:sz="4" w:space="0" w:color="auto"/>
              <w:right w:val="single" w:sz="4" w:space="0" w:color="auto"/>
            </w:tcBorders>
            <w:shd w:val="clear" w:color="auto" w:fill="auto"/>
            <w:noWrap/>
            <w:vAlign w:val="bottom"/>
            <w:hideMark/>
          </w:tcPr>
          <w:p w14:paraId="44913A1F"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126F9A78" w14:textId="77777777" w:rsidR="00E83D68" w:rsidRPr="00AD420D" w:rsidRDefault="00E83D68" w:rsidP="00085767">
            <w:pPr>
              <w:jc w:val="center"/>
              <w:rPr>
                <w:sz w:val="18"/>
                <w:szCs w:val="18"/>
              </w:rPr>
            </w:pPr>
            <w:r w:rsidRPr="00AD420D">
              <w:rPr>
                <w:sz w:val="18"/>
                <w:szCs w:val="18"/>
              </w:rPr>
              <w:t>2278,4</w:t>
            </w:r>
          </w:p>
        </w:tc>
        <w:tc>
          <w:tcPr>
            <w:tcW w:w="791" w:type="dxa"/>
            <w:tcBorders>
              <w:top w:val="nil"/>
              <w:left w:val="nil"/>
              <w:bottom w:val="single" w:sz="4" w:space="0" w:color="auto"/>
              <w:right w:val="single" w:sz="4" w:space="0" w:color="auto"/>
            </w:tcBorders>
            <w:shd w:val="clear" w:color="000000" w:fill="FFFFFF"/>
            <w:noWrap/>
            <w:vAlign w:val="bottom"/>
            <w:hideMark/>
          </w:tcPr>
          <w:p w14:paraId="5E85B3F3" w14:textId="77777777" w:rsidR="00E83D68" w:rsidRPr="00AD420D" w:rsidRDefault="00E83D68" w:rsidP="00085767">
            <w:pPr>
              <w:jc w:val="center"/>
              <w:rPr>
                <w:sz w:val="18"/>
                <w:szCs w:val="18"/>
              </w:rPr>
            </w:pPr>
            <w:r w:rsidRPr="00AD420D">
              <w:rPr>
                <w:sz w:val="18"/>
                <w:szCs w:val="18"/>
              </w:rPr>
              <w:t>2299,8</w:t>
            </w:r>
          </w:p>
        </w:tc>
        <w:tc>
          <w:tcPr>
            <w:tcW w:w="609" w:type="dxa"/>
            <w:tcBorders>
              <w:top w:val="nil"/>
              <w:left w:val="nil"/>
              <w:bottom w:val="single" w:sz="4" w:space="0" w:color="auto"/>
              <w:right w:val="single" w:sz="4" w:space="0" w:color="auto"/>
            </w:tcBorders>
            <w:shd w:val="clear" w:color="auto" w:fill="auto"/>
            <w:noWrap/>
            <w:vAlign w:val="bottom"/>
            <w:hideMark/>
          </w:tcPr>
          <w:p w14:paraId="4A55609F" w14:textId="77777777" w:rsidR="00E83D68" w:rsidRPr="00AD420D" w:rsidRDefault="00E83D68" w:rsidP="00085767">
            <w:pPr>
              <w:jc w:val="center"/>
              <w:rPr>
                <w:sz w:val="18"/>
                <w:szCs w:val="18"/>
              </w:rPr>
            </w:pPr>
            <w:r w:rsidRPr="00AD420D">
              <w:rPr>
                <w:sz w:val="18"/>
                <w:szCs w:val="18"/>
              </w:rPr>
              <w:t>101</w:t>
            </w:r>
          </w:p>
        </w:tc>
        <w:tc>
          <w:tcPr>
            <w:tcW w:w="804" w:type="dxa"/>
            <w:tcBorders>
              <w:top w:val="nil"/>
              <w:left w:val="nil"/>
              <w:bottom w:val="single" w:sz="4" w:space="0" w:color="auto"/>
              <w:right w:val="single" w:sz="4" w:space="0" w:color="auto"/>
            </w:tcBorders>
            <w:shd w:val="clear" w:color="auto" w:fill="auto"/>
            <w:noWrap/>
            <w:vAlign w:val="bottom"/>
            <w:hideMark/>
          </w:tcPr>
          <w:p w14:paraId="48688A74" w14:textId="77777777" w:rsidR="00E83D68" w:rsidRPr="00AD420D" w:rsidRDefault="00E83D68" w:rsidP="00085767">
            <w:pPr>
              <w:jc w:val="center"/>
              <w:rPr>
                <w:sz w:val="18"/>
                <w:szCs w:val="18"/>
              </w:rPr>
            </w:pPr>
            <w:r w:rsidRPr="00AD420D">
              <w:rPr>
                <w:sz w:val="18"/>
                <w:szCs w:val="18"/>
              </w:rPr>
              <w:t>+21,4</w:t>
            </w:r>
          </w:p>
        </w:tc>
        <w:tc>
          <w:tcPr>
            <w:tcW w:w="840" w:type="dxa"/>
            <w:tcBorders>
              <w:top w:val="nil"/>
              <w:left w:val="nil"/>
              <w:bottom w:val="single" w:sz="4" w:space="0" w:color="auto"/>
              <w:right w:val="single" w:sz="4" w:space="0" w:color="auto"/>
            </w:tcBorders>
            <w:shd w:val="clear" w:color="auto" w:fill="auto"/>
            <w:noWrap/>
            <w:vAlign w:val="bottom"/>
            <w:hideMark/>
          </w:tcPr>
          <w:p w14:paraId="6D94640C" w14:textId="77777777" w:rsidR="00E83D68" w:rsidRPr="00AD420D" w:rsidRDefault="00E83D68" w:rsidP="00085767">
            <w:pPr>
              <w:jc w:val="center"/>
              <w:rPr>
                <w:sz w:val="18"/>
                <w:szCs w:val="18"/>
              </w:rPr>
            </w:pPr>
            <w:r w:rsidRPr="00AD420D">
              <w:rPr>
                <w:sz w:val="18"/>
                <w:szCs w:val="18"/>
              </w:rPr>
              <w:t>5063</w:t>
            </w:r>
          </w:p>
        </w:tc>
        <w:tc>
          <w:tcPr>
            <w:tcW w:w="701" w:type="dxa"/>
            <w:tcBorders>
              <w:top w:val="nil"/>
              <w:left w:val="nil"/>
              <w:bottom w:val="single" w:sz="4" w:space="0" w:color="auto"/>
              <w:right w:val="single" w:sz="4" w:space="0" w:color="auto"/>
            </w:tcBorders>
            <w:shd w:val="clear" w:color="000000" w:fill="FFFFFF"/>
            <w:noWrap/>
            <w:vAlign w:val="bottom"/>
            <w:hideMark/>
          </w:tcPr>
          <w:p w14:paraId="70CF0D61" w14:textId="77777777" w:rsidR="00E83D68" w:rsidRPr="00AD420D" w:rsidRDefault="00E83D68" w:rsidP="00085767">
            <w:pPr>
              <w:jc w:val="center"/>
              <w:rPr>
                <w:sz w:val="18"/>
                <w:szCs w:val="18"/>
              </w:rPr>
            </w:pPr>
            <w:r w:rsidRPr="00AD420D">
              <w:rPr>
                <w:sz w:val="18"/>
                <w:szCs w:val="18"/>
              </w:rPr>
              <w:t>5111</w:t>
            </w:r>
          </w:p>
        </w:tc>
        <w:tc>
          <w:tcPr>
            <w:tcW w:w="482" w:type="dxa"/>
            <w:tcBorders>
              <w:top w:val="nil"/>
              <w:left w:val="nil"/>
              <w:bottom w:val="single" w:sz="4" w:space="0" w:color="auto"/>
              <w:right w:val="single" w:sz="4" w:space="0" w:color="auto"/>
            </w:tcBorders>
            <w:shd w:val="clear" w:color="auto" w:fill="auto"/>
            <w:noWrap/>
            <w:vAlign w:val="bottom"/>
            <w:hideMark/>
          </w:tcPr>
          <w:p w14:paraId="5241272A" w14:textId="77777777" w:rsidR="00E83D68" w:rsidRPr="00AD420D" w:rsidRDefault="00E83D68" w:rsidP="00085767">
            <w:pPr>
              <w:jc w:val="center"/>
              <w:rPr>
                <w:sz w:val="18"/>
                <w:szCs w:val="18"/>
              </w:rPr>
            </w:pPr>
            <w:r w:rsidRPr="00AD420D">
              <w:rPr>
                <w:sz w:val="18"/>
                <w:szCs w:val="18"/>
              </w:rPr>
              <w:t>101</w:t>
            </w:r>
          </w:p>
        </w:tc>
      </w:tr>
      <w:tr w:rsidR="00AD420D" w:rsidRPr="00AD420D" w14:paraId="44922F49"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14527445" w14:textId="77777777" w:rsidR="00E83D68" w:rsidRPr="00AD420D" w:rsidRDefault="00E83D68" w:rsidP="00085767">
            <w:pPr>
              <w:jc w:val="center"/>
              <w:rPr>
                <w:b/>
                <w:bCs/>
                <w:sz w:val="18"/>
                <w:szCs w:val="18"/>
              </w:rPr>
            </w:pPr>
            <w:r w:rsidRPr="00AD420D">
              <w:rPr>
                <w:b/>
                <w:bCs/>
                <w:sz w:val="18"/>
                <w:szCs w:val="18"/>
              </w:rPr>
              <w:t>Итого</w:t>
            </w:r>
          </w:p>
        </w:tc>
        <w:tc>
          <w:tcPr>
            <w:tcW w:w="840" w:type="dxa"/>
            <w:tcBorders>
              <w:top w:val="nil"/>
              <w:left w:val="nil"/>
              <w:bottom w:val="single" w:sz="4" w:space="0" w:color="auto"/>
              <w:right w:val="single" w:sz="4" w:space="0" w:color="auto"/>
            </w:tcBorders>
            <w:shd w:val="clear" w:color="auto" w:fill="auto"/>
            <w:noWrap/>
            <w:hideMark/>
          </w:tcPr>
          <w:p w14:paraId="3A432FE4" w14:textId="77777777" w:rsidR="00E83D68" w:rsidRPr="00AD420D" w:rsidRDefault="00E83D68" w:rsidP="00085767">
            <w:pPr>
              <w:jc w:val="center"/>
              <w:rPr>
                <w:b/>
                <w:bCs/>
                <w:sz w:val="18"/>
                <w:szCs w:val="18"/>
              </w:rPr>
            </w:pPr>
            <w:r w:rsidRPr="00AD420D">
              <w:rPr>
                <w:b/>
                <w:bCs/>
                <w:sz w:val="18"/>
                <w:szCs w:val="18"/>
              </w:rPr>
              <w:t>13950</w:t>
            </w:r>
          </w:p>
        </w:tc>
        <w:tc>
          <w:tcPr>
            <w:tcW w:w="701" w:type="dxa"/>
            <w:tcBorders>
              <w:top w:val="nil"/>
              <w:left w:val="nil"/>
              <w:bottom w:val="single" w:sz="4" w:space="0" w:color="auto"/>
              <w:right w:val="single" w:sz="4" w:space="0" w:color="auto"/>
            </w:tcBorders>
            <w:shd w:val="clear" w:color="auto" w:fill="auto"/>
            <w:noWrap/>
            <w:hideMark/>
          </w:tcPr>
          <w:p w14:paraId="3E9119D7" w14:textId="77777777" w:rsidR="00E83D68" w:rsidRPr="00AD420D" w:rsidRDefault="00E83D68" w:rsidP="00085767">
            <w:pPr>
              <w:jc w:val="center"/>
              <w:rPr>
                <w:b/>
                <w:bCs/>
                <w:sz w:val="18"/>
                <w:szCs w:val="18"/>
              </w:rPr>
            </w:pPr>
            <w:r w:rsidRPr="00AD420D">
              <w:rPr>
                <w:b/>
                <w:bCs/>
                <w:sz w:val="18"/>
                <w:szCs w:val="18"/>
              </w:rPr>
              <w:t>13737</w:t>
            </w:r>
          </w:p>
        </w:tc>
        <w:tc>
          <w:tcPr>
            <w:tcW w:w="562" w:type="dxa"/>
            <w:tcBorders>
              <w:top w:val="nil"/>
              <w:left w:val="nil"/>
              <w:bottom w:val="single" w:sz="4" w:space="0" w:color="auto"/>
              <w:right w:val="single" w:sz="4" w:space="0" w:color="auto"/>
            </w:tcBorders>
            <w:shd w:val="clear" w:color="auto" w:fill="auto"/>
            <w:noWrap/>
            <w:hideMark/>
          </w:tcPr>
          <w:p w14:paraId="5F99290A" w14:textId="77777777" w:rsidR="00E83D68" w:rsidRPr="00AD420D" w:rsidRDefault="00E83D68" w:rsidP="00085767">
            <w:pPr>
              <w:jc w:val="center"/>
              <w:rPr>
                <w:b/>
                <w:bCs/>
                <w:sz w:val="18"/>
                <w:szCs w:val="18"/>
              </w:rPr>
            </w:pPr>
            <w:r w:rsidRPr="00AD420D">
              <w:rPr>
                <w:b/>
                <w:bCs/>
                <w:sz w:val="18"/>
                <w:szCs w:val="18"/>
              </w:rPr>
              <w:t>98</w:t>
            </w:r>
          </w:p>
        </w:tc>
        <w:tc>
          <w:tcPr>
            <w:tcW w:w="839" w:type="dxa"/>
            <w:tcBorders>
              <w:top w:val="nil"/>
              <w:left w:val="nil"/>
              <w:bottom w:val="single" w:sz="4" w:space="0" w:color="auto"/>
              <w:right w:val="single" w:sz="4" w:space="0" w:color="auto"/>
            </w:tcBorders>
            <w:shd w:val="clear" w:color="auto" w:fill="auto"/>
            <w:noWrap/>
            <w:hideMark/>
          </w:tcPr>
          <w:p w14:paraId="11C85FF8" w14:textId="77777777" w:rsidR="00E83D68" w:rsidRPr="00AD420D" w:rsidRDefault="00E83D68" w:rsidP="00085767">
            <w:pPr>
              <w:jc w:val="center"/>
              <w:rPr>
                <w:b/>
                <w:bCs/>
                <w:sz w:val="18"/>
                <w:szCs w:val="18"/>
              </w:rPr>
            </w:pPr>
            <w:r w:rsidRPr="00AD420D">
              <w:rPr>
                <w:b/>
                <w:bCs/>
                <w:sz w:val="18"/>
                <w:szCs w:val="18"/>
              </w:rPr>
              <w:t>5200</w:t>
            </w:r>
          </w:p>
        </w:tc>
        <w:tc>
          <w:tcPr>
            <w:tcW w:w="701" w:type="dxa"/>
            <w:tcBorders>
              <w:top w:val="nil"/>
              <w:left w:val="nil"/>
              <w:bottom w:val="single" w:sz="4" w:space="0" w:color="auto"/>
              <w:right w:val="single" w:sz="4" w:space="0" w:color="auto"/>
            </w:tcBorders>
            <w:shd w:val="clear" w:color="auto" w:fill="auto"/>
            <w:noWrap/>
            <w:hideMark/>
          </w:tcPr>
          <w:p w14:paraId="4F165FD2" w14:textId="77777777" w:rsidR="00E83D68" w:rsidRPr="00AD420D" w:rsidRDefault="00E83D68" w:rsidP="00085767">
            <w:pPr>
              <w:jc w:val="center"/>
              <w:rPr>
                <w:b/>
                <w:bCs/>
                <w:sz w:val="18"/>
                <w:szCs w:val="18"/>
              </w:rPr>
            </w:pPr>
            <w:r w:rsidRPr="00AD420D">
              <w:rPr>
                <w:b/>
                <w:bCs/>
                <w:sz w:val="18"/>
                <w:szCs w:val="18"/>
              </w:rPr>
              <w:t>5480</w:t>
            </w:r>
          </w:p>
        </w:tc>
        <w:tc>
          <w:tcPr>
            <w:tcW w:w="626" w:type="dxa"/>
            <w:tcBorders>
              <w:top w:val="nil"/>
              <w:left w:val="nil"/>
              <w:bottom w:val="single" w:sz="4" w:space="0" w:color="auto"/>
              <w:right w:val="single" w:sz="4" w:space="0" w:color="auto"/>
            </w:tcBorders>
            <w:shd w:val="clear" w:color="auto" w:fill="auto"/>
            <w:noWrap/>
            <w:hideMark/>
          </w:tcPr>
          <w:p w14:paraId="2866D402" w14:textId="77777777" w:rsidR="00E83D68" w:rsidRPr="00AD420D" w:rsidRDefault="00E83D68" w:rsidP="00085767">
            <w:pPr>
              <w:jc w:val="center"/>
              <w:rPr>
                <w:b/>
                <w:bCs/>
                <w:sz w:val="18"/>
                <w:szCs w:val="18"/>
              </w:rPr>
            </w:pPr>
            <w:r w:rsidRPr="00AD420D">
              <w:rPr>
                <w:b/>
                <w:bCs/>
                <w:sz w:val="18"/>
                <w:szCs w:val="18"/>
              </w:rPr>
              <w:t>105</w:t>
            </w:r>
          </w:p>
        </w:tc>
        <w:tc>
          <w:tcPr>
            <w:tcW w:w="841" w:type="dxa"/>
            <w:tcBorders>
              <w:top w:val="nil"/>
              <w:left w:val="nil"/>
              <w:bottom w:val="single" w:sz="4" w:space="0" w:color="auto"/>
              <w:right w:val="single" w:sz="4" w:space="0" w:color="auto"/>
            </w:tcBorders>
            <w:shd w:val="clear" w:color="auto" w:fill="auto"/>
            <w:noWrap/>
            <w:hideMark/>
          </w:tcPr>
          <w:p w14:paraId="0BE0069A" w14:textId="77777777" w:rsidR="00E83D68" w:rsidRPr="00AD420D" w:rsidRDefault="00E83D68" w:rsidP="00085767">
            <w:pPr>
              <w:jc w:val="center"/>
              <w:rPr>
                <w:b/>
                <w:bCs/>
                <w:sz w:val="18"/>
                <w:szCs w:val="18"/>
              </w:rPr>
            </w:pPr>
            <w:r w:rsidRPr="00AD420D">
              <w:rPr>
                <w:b/>
                <w:bCs/>
                <w:sz w:val="18"/>
                <w:szCs w:val="18"/>
              </w:rPr>
              <w:t>26120,9</w:t>
            </w:r>
          </w:p>
        </w:tc>
        <w:tc>
          <w:tcPr>
            <w:tcW w:w="791" w:type="dxa"/>
            <w:tcBorders>
              <w:top w:val="nil"/>
              <w:left w:val="nil"/>
              <w:bottom w:val="single" w:sz="4" w:space="0" w:color="auto"/>
              <w:right w:val="single" w:sz="4" w:space="0" w:color="auto"/>
            </w:tcBorders>
            <w:shd w:val="clear" w:color="auto" w:fill="auto"/>
            <w:noWrap/>
            <w:hideMark/>
          </w:tcPr>
          <w:p w14:paraId="2C6A0C6D" w14:textId="77777777" w:rsidR="00E83D68" w:rsidRPr="00AD420D" w:rsidRDefault="00E83D68" w:rsidP="00085767">
            <w:pPr>
              <w:jc w:val="center"/>
              <w:rPr>
                <w:b/>
                <w:bCs/>
                <w:sz w:val="18"/>
                <w:szCs w:val="18"/>
              </w:rPr>
            </w:pPr>
            <w:r w:rsidRPr="00AD420D">
              <w:rPr>
                <w:b/>
                <w:bCs/>
                <w:sz w:val="18"/>
                <w:szCs w:val="18"/>
              </w:rPr>
              <w:t>28531,4</w:t>
            </w:r>
          </w:p>
        </w:tc>
        <w:tc>
          <w:tcPr>
            <w:tcW w:w="609" w:type="dxa"/>
            <w:tcBorders>
              <w:top w:val="nil"/>
              <w:left w:val="nil"/>
              <w:bottom w:val="single" w:sz="4" w:space="0" w:color="auto"/>
              <w:right w:val="single" w:sz="4" w:space="0" w:color="auto"/>
            </w:tcBorders>
            <w:shd w:val="clear" w:color="auto" w:fill="auto"/>
            <w:noWrap/>
            <w:hideMark/>
          </w:tcPr>
          <w:p w14:paraId="7B6B7A33" w14:textId="77777777" w:rsidR="00E83D68" w:rsidRPr="00AD420D" w:rsidRDefault="00E83D68" w:rsidP="00085767">
            <w:pPr>
              <w:jc w:val="center"/>
              <w:rPr>
                <w:b/>
                <w:bCs/>
                <w:sz w:val="18"/>
                <w:szCs w:val="18"/>
              </w:rPr>
            </w:pPr>
            <w:r w:rsidRPr="00AD420D">
              <w:rPr>
                <w:b/>
                <w:bCs/>
                <w:sz w:val="18"/>
                <w:szCs w:val="18"/>
              </w:rPr>
              <w:t>109</w:t>
            </w:r>
          </w:p>
        </w:tc>
        <w:tc>
          <w:tcPr>
            <w:tcW w:w="804" w:type="dxa"/>
            <w:tcBorders>
              <w:top w:val="nil"/>
              <w:left w:val="nil"/>
              <w:bottom w:val="single" w:sz="4" w:space="0" w:color="auto"/>
              <w:right w:val="single" w:sz="4" w:space="0" w:color="auto"/>
            </w:tcBorders>
            <w:shd w:val="clear" w:color="auto" w:fill="auto"/>
            <w:noWrap/>
            <w:hideMark/>
          </w:tcPr>
          <w:p w14:paraId="653BF71A" w14:textId="77777777" w:rsidR="00E83D68" w:rsidRPr="00AD420D" w:rsidRDefault="00E83D68" w:rsidP="00085767">
            <w:pPr>
              <w:jc w:val="center"/>
              <w:rPr>
                <w:b/>
                <w:bCs/>
                <w:sz w:val="18"/>
                <w:szCs w:val="18"/>
              </w:rPr>
            </w:pPr>
            <w:r w:rsidRPr="00AD420D">
              <w:rPr>
                <w:b/>
                <w:bCs/>
                <w:sz w:val="18"/>
                <w:szCs w:val="18"/>
              </w:rPr>
              <w:t>+2414,4</w:t>
            </w:r>
          </w:p>
        </w:tc>
        <w:tc>
          <w:tcPr>
            <w:tcW w:w="840" w:type="dxa"/>
            <w:tcBorders>
              <w:top w:val="nil"/>
              <w:left w:val="nil"/>
              <w:bottom w:val="single" w:sz="4" w:space="0" w:color="auto"/>
              <w:right w:val="single" w:sz="4" w:space="0" w:color="auto"/>
            </w:tcBorders>
            <w:shd w:val="clear" w:color="auto" w:fill="auto"/>
            <w:noWrap/>
            <w:hideMark/>
          </w:tcPr>
          <w:p w14:paraId="488394F5" w14:textId="77777777" w:rsidR="00E83D68" w:rsidRPr="00AD420D" w:rsidRDefault="00E83D68" w:rsidP="00085767">
            <w:pPr>
              <w:jc w:val="center"/>
              <w:rPr>
                <w:b/>
                <w:bCs/>
                <w:sz w:val="18"/>
                <w:szCs w:val="18"/>
              </w:rPr>
            </w:pPr>
            <w:r w:rsidRPr="00AD420D">
              <w:rPr>
                <w:b/>
                <w:bCs/>
                <w:sz w:val="18"/>
                <w:szCs w:val="18"/>
              </w:rPr>
              <w:t>4928</w:t>
            </w:r>
          </w:p>
        </w:tc>
        <w:tc>
          <w:tcPr>
            <w:tcW w:w="701" w:type="dxa"/>
            <w:tcBorders>
              <w:top w:val="nil"/>
              <w:left w:val="nil"/>
              <w:bottom w:val="single" w:sz="4" w:space="0" w:color="auto"/>
              <w:right w:val="single" w:sz="4" w:space="0" w:color="auto"/>
            </w:tcBorders>
            <w:shd w:val="clear" w:color="000000" w:fill="FFFFFF"/>
            <w:noWrap/>
            <w:hideMark/>
          </w:tcPr>
          <w:p w14:paraId="7AF66626" w14:textId="77777777" w:rsidR="00E83D68" w:rsidRPr="00AD420D" w:rsidRDefault="00E83D68" w:rsidP="00085767">
            <w:pPr>
              <w:jc w:val="center"/>
              <w:rPr>
                <w:b/>
                <w:bCs/>
                <w:sz w:val="18"/>
                <w:szCs w:val="18"/>
              </w:rPr>
            </w:pPr>
            <w:r w:rsidRPr="00AD420D">
              <w:rPr>
                <w:b/>
                <w:bCs/>
                <w:sz w:val="18"/>
                <w:szCs w:val="18"/>
              </w:rPr>
              <w:t>5479</w:t>
            </w:r>
          </w:p>
        </w:tc>
        <w:tc>
          <w:tcPr>
            <w:tcW w:w="482" w:type="dxa"/>
            <w:tcBorders>
              <w:top w:val="nil"/>
              <w:left w:val="nil"/>
              <w:bottom w:val="single" w:sz="4" w:space="0" w:color="auto"/>
              <w:right w:val="single" w:sz="4" w:space="0" w:color="auto"/>
            </w:tcBorders>
            <w:shd w:val="clear" w:color="auto" w:fill="auto"/>
            <w:noWrap/>
            <w:hideMark/>
          </w:tcPr>
          <w:p w14:paraId="59B9B644" w14:textId="77777777" w:rsidR="00E83D68" w:rsidRPr="00AD420D" w:rsidRDefault="00E83D68" w:rsidP="00085767">
            <w:pPr>
              <w:jc w:val="center"/>
              <w:rPr>
                <w:b/>
                <w:bCs/>
                <w:sz w:val="18"/>
                <w:szCs w:val="18"/>
              </w:rPr>
            </w:pPr>
            <w:r w:rsidRPr="00AD420D">
              <w:rPr>
                <w:b/>
                <w:bCs/>
                <w:sz w:val="18"/>
                <w:szCs w:val="18"/>
              </w:rPr>
              <w:t>111</w:t>
            </w:r>
          </w:p>
        </w:tc>
      </w:tr>
    </w:tbl>
    <w:p w14:paraId="372CE288" w14:textId="77777777" w:rsidR="00E83D68" w:rsidRPr="00AD420D" w:rsidRDefault="00E83D68" w:rsidP="00E83D68">
      <w:pPr>
        <w:pStyle w:val="aa"/>
        <w:jc w:val="both"/>
        <w:rPr>
          <w:rFonts w:ascii="Times New Roman" w:hAnsi="Times New Roman"/>
          <w:sz w:val="18"/>
          <w:szCs w:val="18"/>
        </w:rPr>
      </w:pPr>
    </w:p>
    <w:p w14:paraId="4FFB3B2B" w14:textId="074250A0"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r>
      <w:bookmarkStart w:id="2" w:name="_Hlk150521658"/>
      <w:r w:rsidRPr="00AD420D">
        <w:rPr>
          <w:rFonts w:ascii="Times New Roman" w:hAnsi="Times New Roman"/>
          <w:sz w:val="24"/>
          <w:szCs w:val="24"/>
        </w:rPr>
        <w:t xml:space="preserve">За 9 месяцев 2023 года сельскохозяйственными предприятиями района произведено </w:t>
      </w:r>
      <w:r w:rsidRPr="00AD420D">
        <w:rPr>
          <w:rFonts w:ascii="Times New Roman" w:hAnsi="Times New Roman"/>
          <w:b/>
          <w:sz w:val="24"/>
          <w:szCs w:val="24"/>
        </w:rPr>
        <w:t>28531,</w:t>
      </w:r>
      <w:r w:rsidR="006964A5" w:rsidRPr="00AD420D">
        <w:rPr>
          <w:rFonts w:ascii="Times New Roman" w:hAnsi="Times New Roman"/>
          <w:b/>
          <w:sz w:val="24"/>
          <w:szCs w:val="24"/>
        </w:rPr>
        <w:t xml:space="preserve">4 </w:t>
      </w:r>
      <w:r w:rsidR="006964A5" w:rsidRPr="00AD420D">
        <w:rPr>
          <w:rFonts w:ascii="Times New Roman" w:hAnsi="Times New Roman"/>
          <w:sz w:val="24"/>
          <w:szCs w:val="24"/>
        </w:rPr>
        <w:t>тонн</w:t>
      </w:r>
      <w:r w:rsidRPr="00AD420D">
        <w:rPr>
          <w:rFonts w:ascii="Times New Roman" w:hAnsi="Times New Roman"/>
          <w:sz w:val="24"/>
          <w:szCs w:val="24"/>
        </w:rPr>
        <w:t xml:space="preserve"> молока, что на </w:t>
      </w:r>
      <w:r w:rsidRPr="00AD420D">
        <w:rPr>
          <w:rFonts w:ascii="Times New Roman" w:hAnsi="Times New Roman"/>
          <w:b/>
          <w:sz w:val="24"/>
          <w:szCs w:val="24"/>
        </w:rPr>
        <w:t>2414,4</w:t>
      </w:r>
      <w:r w:rsidRPr="00AD420D">
        <w:rPr>
          <w:rFonts w:ascii="Times New Roman" w:hAnsi="Times New Roman"/>
          <w:sz w:val="24"/>
          <w:szCs w:val="24"/>
        </w:rPr>
        <w:t xml:space="preserve"> </w:t>
      </w:r>
      <w:r w:rsidR="006964A5" w:rsidRPr="00AD420D">
        <w:rPr>
          <w:rFonts w:ascii="Times New Roman" w:hAnsi="Times New Roman"/>
          <w:sz w:val="24"/>
          <w:szCs w:val="24"/>
        </w:rPr>
        <w:t>тонн выше</w:t>
      </w:r>
      <w:r w:rsidRPr="00AD420D">
        <w:rPr>
          <w:rFonts w:ascii="Times New Roman" w:hAnsi="Times New Roman"/>
          <w:sz w:val="24"/>
          <w:szCs w:val="24"/>
        </w:rPr>
        <w:t xml:space="preserve"> соответствующего периода прошлого года, </w:t>
      </w:r>
      <w:r w:rsidRPr="00AD420D">
        <w:rPr>
          <w:rFonts w:ascii="Times New Roman" w:hAnsi="Times New Roman"/>
          <w:b/>
          <w:sz w:val="24"/>
          <w:szCs w:val="24"/>
        </w:rPr>
        <w:t>1000</w:t>
      </w:r>
      <w:r w:rsidRPr="00AD420D">
        <w:rPr>
          <w:rFonts w:ascii="Times New Roman" w:hAnsi="Times New Roman"/>
          <w:sz w:val="24"/>
          <w:szCs w:val="24"/>
        </w:rPr>
        <w:t xml:space="preserve"> тонн мяса в живой массе.  </w:t>
      </w:r>
    </w:p>
    <w:p w14:paraId="7419D090" w14:textId="67D9BBE4"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lastRenderedPageBreak/>
        <w:t xml:space="preserve">   </w:t>
      </w:r>
      <w:r w:rsidRPr="00AD420D">
        <w:rPr>
          <w:rFonts w:ascii="Times New Roman" w:hAnsi="Times New Roman"/>
          <w:sz w:val="24"/>
          <w:szCs w:val="24"/>
        </w:rPr>
        <w:tab/>
        <w:t xml:space="preserve">Продуктивность </w:t>
      </w:r>
      <w:r w:rsidR="007C749D" w:rsidRPr="00AD420D">
        <w:rPr>
          <w:rFonts w:ascii="Times New Roman" w:hAnsi="Times New Roman"/>
          <w:sz w:val="24"/>
          <w:szCs w:val="24"/>
        </w:rPr>
        <w:t>коров увеличилась</w:t>
      </w:r>
      <w:r w:rsidRPr="00AD420D">
        <w:rPr>
          <w:rFonts w:ascii="Times New Roman" w:hAnsi="Times New Roman"/>
          <w:sz w:val="24"/>
          <w:szCs w:val="24"/>
        </w:rPr>
        <w:t xml:space="preserve"> на </w:t>
      </w:r>
      <w:r w:rsidRPr="00AD420D">
        <w:rPr>
          <w:rFonts w:ascii="Times New Roman" w:hAnsi="Times New Roman"/>
          <w:b/>
          <w:sz w:val="24"/>
          <w:szCs w:val="24"/>
        </w:rPr>
        <w:t>551</w:t>
      </w:r>
      <w:r w:rsidRPr="00AD420D">
        <w:rPr>
          <w:rFonts w:ascii="Times New Roman" w:hAnsi="Times New Roman"/>
          <w:sz w:val="24"/>
          <w:szCs w:val="24"/>
        </w:rPr>
        <w:t xml:space="preserve"> кг в сравнении с уровнем прошлого года и составила </w:t>
      </w:r>
      <w:r w:rsidRPr="00AD420D">
        <w:rPr>
          <w:rFonts w:ascii="Times New Roman" w:hAnsi="Times New Roman"/>
          <w:b/>
          <w:sz w:val="24"/>
          <w:szCs w:val="24"/>
        </w:rPr>
        <w:t xml:space="preserve">5479 </w:t>
      </w:r>
      <w:r w:rsidRPr="00AD420D">
        <w:rPr>
          <w:rFonts w:ascii="Times New Roman" w:hAnsi="Times New Roman"/>
          <w:sz w:val="24"/>
          <w:szCs w:val="24"/>
        </w:rPr>
        <w:t xml:space="preserve">кг. На фермах района содержится </w:t>
      </w:r>
      <w:r w:rsidRPr="00AD420D">
        <w:rPr>
          <w:rFonts w:ascii="Times New Roman" w:hAnsi="Times New Roman"/>
          <w:b/>
          <w:sz w:val="24"/>
          <w:szCs w:val="24"/>
        </w:rPr>
        <w:t>13737</w:t>
      </w:r>
      <w:r w:rsidRPr="00AD420D">
        <w:rPr>
          <w:rFonts w:ascii="Times New Roman" w:hAnsi="Times New Roman"/>
          <w:sz w:val="24"/>
          <w:szCs w:val="24"/>
        </w:rPr>
        <w:t xml:space="preserve"> голов крупного рогатого скота (</w:t>
      </w:r>
      <w:r w:rsidR="007C749D" w:rsidRPr="00AD420D">
        <w:rPr>
          <w:rFonts w:ascii="Times New Roman" w:hAnsi="Times New Roman"/>
          <w:sz w:val="24"/>
          <w:szCs w:val="24"/>
        </w:rPr>
        <w:t xml:space="preserve">снижение </w:t>
      </w:r>
      <w:r w:rsidRPr="00AD420D">
        <w:rPr>
          <w:rFonts w:ascii="Times New Roman" w:hAnsi="Times New Roman"/>
          <w:sz w:val="24"/>
          <w:szCs w:val="24"/>
        </w:rPr>
        <w:t xml:space="preserve">на 213 голов), в том числе </w:t>
      </w:r>
      <w:r w:rsidRPr="00AD420D">
        <w:rPr>
          <w:rFonts w:ascii="Times New Roman" w:hAnsi="Times New Roman"/>
          <w:b/>
          <w:sz w:val="24"/>
          <w:szCs w:val="24"/>
        </w:rPr>
        <w:t>5480</w:t>
      </w:r>
      <w:r w:rsidRPr="00AD420D">
        <w:rPr>
          <w:rFonts w:ascii="Times New Roman" w:hAnsi="Times New Roman"/>
          <w:sz w:val="24"/>
          <w:szCs w:val="24"/>
        </w:rPr>
        <w:t xml:space="preserve"> дойных коров (увеличение на 280 голову).   </w:t>
      </w:r>
    </w:p>
    <w:p w14:paraId="1D630C64" w14:textId="33E0F5FD"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xml:space="preserve">Основными товаропроизводителями молока в </w:t>
      </w:r>
      <w:r w:rsidR="007C749D" w:rsidRPr="00AD420D">
        <w:rPr>
          <w:rFonts w:ascii="Times New Roman" w:hAnsi="Times New Roman"/>
          <w:sz w:val="24"/>
          <w:szCs w:val="24"/>
        </w:rPr>
        <w:t>районе являются</w:t>
      </w:r>
      <w:r w:rsidRPr="00AD420D">
        <w:rPr>
          <w:rFonts w:ascii="Times New Roman" w:hAnsi="Times New Roman"/>
          <w:sz w:val="24"/>
          <w:szCs w:val="24"/>
        </w:rPr>
        <w:t>: СПК «Степаненки», СПК «Маяк», СПК «Искра», данными хозяйствами получено 46% валового производства молока района. Наибольшей прибавки к уровню прошлого года получили: СПК «Маяк»</w:t>
      </w:r>
      <w:r w:rsidR="007C749D" w:rsidRPr="00AD420D">
        <w:rPr>
          <w:rFonts w:ascii="Times New Roman" w:hAnsi="Times New Roman"/>
          <w:sz w:val="24"/>
          <w:szCs w:val="24"/>
        </w:rPr>
        <w:t>-</w:t>
      </w:r>
      <w:r w:rsidRPr="00AD420D">
        <w:rPr>
          <w:rFonts w:ascii="Times New Roman" w:hAnsi="Times New Roman"/>
          <w:sz w:val="24"/>
          <w:szCs w:val="24"/>
        </w:rPr>
        <w:t xml:space="preserve"> 15%, СПК «Искра»</w:t>
      </w:r>
      <w:r w:rsidR="007C749D" w:rsidRPr="00AD420D">
        <w:rPr>
          <w:rFonts w:ascii="Times New Roman" w:hAnsi="Times New Roman"/>
          <w:sz w:val="24"/>
          <w:szCs w:val="24"/>
        </w:rPr>
        <w:t>-</w:t>
      </w:r>
      <w:r w:rsidRPr="00AD420D">
        <w:rPr>
          <w:rFonts w:ascii="Times New Roman" w:hAnsi="Times New Roman"/>
          <w:sz w:val="24"/>
          <w:szCs w:val="24"/>
        </w:rPr>
        <w:t xml:space="preserve">15%. Предстоит серьезно поработать над </w:t>
      </w:r>
      <w:r w:rsidR="007C749D" w:rsidRPr="00AD420D">
        <w:rPr>
          <w:rFonts w:ascii="Times New Roman" w:hAnsi="Times New Roman"/>
          <w:sz w:val="24"/>
          <w:szCs w:val="24"/>
        </w:rPr>
        <w:t>продуктивностью стада</w:t>
      </w:r>
      <w:r w:rsidRPr="00AD420D">
        <w:rPr>
          <w:rFonts w:ascii="Times New Roman" w:hAnsi="Times New Roman"/>
          <w:sz w:val="24"/>
          <w:szCs w:val="24"/>
        </w:rPr>
        <w:t xml:space="preserve"> руководителям и специалистам ООО «</w:t>
      </w:r>
      <w:proofErr w:type="spellStart"/>
      <w:r w:rsidRPr="00AD420D">
        <w:rPr>
          <w:rFonts w:ascii="Times New Roman" w:hAnsi="Times New Roman"/>
          <w:sz w:val="24"/>
          <w:szCs w:val="24"/>
        </w:rPr>
        <w:t>Ошмес</w:t>
      </w:r>
      <w:proofErr w:type="spellEnd"/>
      <w:r w:rsidRPr="00AD420D">
        <w:rPr>
          <w:rFonts w:ascii="Times New Roman" w:hAnsi="Times New Roman"/>
          <w:sz w:val="24"/>
          <w:szCs w:val="24"/>
        </w:rPr>
        <w:t>».</w:t>
      </w:r>
    </w:p>
    <w:p w14:paraId="7BDF1757" w14:textId="4A67D5BF"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xml:space="preserve">Приплод в отчетном </w:t>
      </w:r>
      <w:r w:rsidR="007C749D" w:rsidRPr="00AD420D">
        <w:rPr>
          <w:rFonts w:ascii="Times New Roman" w:hAnsi="Times New Roman"/>
          <w:sz w:val="24"/>
          <w:szCs w:val="24"/>
        </w:rPr>
        <w:t>периоде составил</w:t>
      </w:r>
      <w:r w:rsidRPr="00AD420D">
        <w:rPr>
          <w:rFonts w:ascii="Times New Roman" w:hAnsi="Times New Roman"/>
          <w:sz w:val="24"/>
          <w:szCs w:val="24"/>
        </w:rPr>
        <w:t xml:space="preserve"> </w:t>
      </w:r>
      <w:r w:rsidRPr="00AD420D">
        <w:rPr>
          <w:rFonts w:ascii="Times New Roman" w:hAnsi="Times New Roman"/>
          <w:b/>
          <w:sz w:val="24"/>
          <w:szCs w:val="24"/>
        </w:rPr>
        <w:t xml:space="preserve">4075 </w:t>
      </w:r>
      <w:r w:rsidRPr="00AD420D">
        <w:rPr>
          <w:rFonts w:ascii="Times New Roman" w:hAnsi="Times New Roman"/>
          <w:sz w:val="24"/>
          <w:szCs w:val="24"/>
        </w:rPr>
        <w:t>голов, что на 17 голов ниже прошлогоднего уровня. Выход телят на 100 голов коров составляет 55 голов (</w:t>
      </w:r>
      <w:r w:rsidR="007C749D"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7C749D" w:rsidRPr="00AD420D">
        <w:rPr>
          <w:rFonts w:ascii="Times New Roman" w:hAnsi="Times New Roman"/>
          <w:sz w:val="24"/>
          <w:szCs w:val="24"/>
        </w:rPr>
        <w:t>а</w:t>
      </w:r>
      <w:r w:rsidRPr="00AD420D">
        <w:rPr>
          <w:rFonts w:ascii="Times New Roman" w:hAnsi="Times New Roman"/>
          <w:sz w:val="24"/>
          <w:szCs w:val="24"/>
        </w:rPr>
        <w:t xml:space="preserve"> – 60 голов), сохранено 99% приплода.</w:t>
      </w:r>
    </w:p>
    <w:p w14:paraId="388F5B98" w14:textId="77777777" w:rsidR="00E83D68" w:rsidRPr="00AD420D" w:rsidRDefault="00E83D68" w:rsidP="00E83D68">
      <w:pPr>
        <w:pStyle w:val="aa"/>
        <w:jc w:val="center"/>
        <w:rPr>
          <w:rFonts w:ascii="Times New Roman" w:hAnsi="Times New Roman"/>
          <w:b/>
          <w:sz w:val="24"/>
          <w:szCs w:val="24"/>
        </w:rPr>
      </w:pPr>
      <w:r w:rsidRPr="00AD420D">
        <w:rPr>
          <w:rFonts w:ascii="Times New Roman" w:hAnsi="Times New Roman"/>
          <w:b/>
          <w:sz w:val="24"/>
          <w:szCs w:val="24"/>
        </w:rPr>
        <w:t>Информация о финансовом состоянии сельскохозяйственных предприятий.</w:t>
      </w:r>
    </w:p>
    <w:p w14:paraId="6EB99AC7" w14:textId="40D395DA"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007C749D" w:rsidRPr="00AD420D">
        <w:rPr>
          <w:rFonts w:ascii="Times New Roman" w:hAnsi="Times New Roman"/>
          <w:sz w:val="24"/>
          <w:szCs w:val="24"/>
        </w:rPr>
        <w:t xml:space="preserve"> </w:t>
      </w:r>
      <w:r w:rsidRPr="00AD420D">
        <w:rPr>
          <w:rFonts w:ascii="Times New Roman" w:hAnsi="Times New Roman"/>
          <w:sz w:val="24"/>
          <w:szCs w:val="24"/>
        </w:rPr>
        <w:t>Сельскохозяйственными предприятиями</w:t>
      </w:r>
      <w:r w:rsidR="007C749D" w:rsidRPr="00AD420D">
        <w:rPr>
          <w:rFonts w:ascii="Times New Roman" w:hAnsi="Times New Roman"/>
          <w:sz w:val="24"/>
          <w:szCs w:val="24"/>
        </w:rPr>
        <w:t xml:space="preserve"> за отчетный период</w:t>
      </w:r>
      <w:r w:rsidRPr="00AD420D">
        <w:rPr>
          <w:rFonts w:ascii="Times New Roman" w:hAnsi="Times New Roman"/>
          <w:sz w:val="24"/>
          <w:szCs w:val="24"/>
        </w:rPr>
        <w:t xml:space="preserve"> реализовано продукции и оказано услуг на сумму </w:t>
      </w:r>
      <w:r w:rsidRPr="00AD420D">
        <w:rPr>
          <w:rFonts w:ascii="Times New Roman" w:hAnsi="Times New Roman"/>
          <w:b/>
          <w:sz w:val="24"/>
          <w:szCs w:val="24"/>
        </w:rPr>
        <w:t>986 млн</w:t>
      </w:r>
      <w:r w:rsidRPr="00AD420D">
        <w:rPr>
          <w:rFonts w:ascii="Times New Roman" w:hAnsi="Times New Roman"/>
          <w:sz w:val="24"/>
          <w:szCs w:val="24"/>
        </w:rPr>
        <w:t>. рублей,</w:t>
      </w:r>
      <w:r w:rsidR="007C749D" w:rsidRPr="00AD420D">
        <w:rPr>
          <w:rFonts w:ascii="Times New Roman" w:hAnsi="Times New Roman"/>
          <w:sz w:val="24"/>
          <w:szCs w:val="24"/>
        </w:rPr>
        <w:t xml:space="preserve"> что на 31 млн. рублей выше аналогичного периода прошлого года (9 месяцев</w:t>
      </w:r>
      <w:r w:rsidRPr="00AD420D">
        <w:rPr>
          <w:rFonts w:ascii="Times New Roman" w:hAnsi="Times New Roman"/>
          <w:sz w:val="24"/>
          <w:szCs w:val="24"/>
        </w:rPr>
        <w:t xml:space="preserve"> 2022 года</w:t>
      </w:r>
      <w:r w:rsidR="007C749D" w:rsidRPr="00AD420D">
        <w:rPr>
          <w:rFonts w:ascii="Times New Roman" w:hAnsi="Times New Roman"/>
          <w:sz w:val="24"/>
          <w:szCs w:val="24"/>
        </w:rPr>
        <w:t xml:space="preserve"> -</w:t>
      </w:r>
      <w:r w:rsidRPr="00AD420D">
        <w:rPr>
          <w:rFonts w:ascii="Times New Roman" w:hAnsi="Times New Roman"/>
          <w:sz w:val="24"/>
          <w:szCs w:val="24"/>
        </w:rPr>
        <w:t xml:space="preserve"> выручка составила 955 млн. руб.</w:t>
      </w:r>
      <w:r w:rsidR="007C749D" w:rsidRPr="00AD420D">
        <w:rPr>
          <w:rFonts w:ascii="Times New Roman" w:hAnsi="Times New Roman"/>
          <w:sz w:val="24"/>
          <w:szCs w:val="24"/>
        </w:rPr>
        <w:t xml:space="preserve">). </w:t>
      </w:r>
      <w:r w:rsidRPr="00AD420D">
        <w:rPr>
          <w:rFonts w:ascii="Times New Roman" w:hAnsi="Times New Roman"/>
          <w:sz w:val="24"/>
          <w:szCs w:val="24"/>
        </w:rPr>
        <w:t xml:space="preserve"> Основная причина увеличения выручки– увеличение объемов реализуемой продукции. В </w:t>
      </w:r>
      <w:r w:rsidR="007C749D" w:rsidRPr="00AD420D">
        <w:rPr>
          <w:rFonts w:ascii="Times New Roman" w:hAnsi="Times New Roman"/>
          <w:sz w:val="24"/>
          <w:szCs w:val="24"/>
        </w:rPr>
        <w:t>структуре выручки</w:t>
      </w:r>
      <w:r w:rsidRPr="00AD420D">
        <w:rPr>
          <w:rFonts w:ascii="Times New Roman" w:hAnsi="Times New Roman"/>
          <w:sz w:val="24"/>
          <w:szCs w:val="24"/>
        </w:rPr>
        <w:t xml:space="preserve"> наибольший объем занимают молоко - 83%, мясо-14%. Средняя цена реализации молока по району за отчетный период составила 30,50 руб. за 1 кг, снижение к прошлому году на 3,00 руб.</w:t>
      </w:r>
      <w:r w:rsidR="007C749D" w:rsidRPr="00AD420D">
        <w:rPr>
          <w:rFonts w:ascii="Times New Roman" w:hAnsi="Times New Roman"/>
          <w:sz w:val="24"/>
          <w:szCs w:val="24"/>
        </w:rPr>
        <w:t>, себестоимость</w:t>
      </w:r>
      <w:r w:rsidRPr="00AD420D">
        <w:rPr>
          <w:rFonts w:ascii="Times New Roman" w:hAnsi="Times New Roman"/>
          <w:sz w:val="24"/>
          <w:szCs w:val="24"/>
        </w:rPr>
        <w:t xml:space="preserve"> молока составила 24,15 руб. (</w:t>
      </w:r>
      <w:r w:rsidR="007C749D"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7C749D" w:rsidRPr="00AD420D">
        <w:rPr>
          <w:rFonts w:ascii="Times New Roman" w:hAnsi="Times New Roman"/>
          <w:sz w:val="24"/>
          <w:szCs w:val="24"/>
        </w:rPr>
        <w:t>а</w:t>
      </w:r>
      <w:r w:rsidRPr="00AD420D">
        <w:rPr>
          <w:rFonts w:ascii="Times New Roman" w:hAnsi="Times New Roman"/>
          <w:sz w:val="24"/>
          <w:szCs w:val="24"/>
        </w:rPr>
        <w:t xml:space="preserve"> – 24,21 руб.). Рентабельность производства молока составила 12%. Наибольшая рентабельность в СПК «Маяк», СПК «Дружба», ООО «</w:t>
      </w:r>
      <w:proofErr w:type="spellStart"/>
      <w:r w:rsidRPr="00AD420D">
        <w:rPr>
          <w:rFonts w:ascii="Times New Roman" w:hAnsi="Times New Roman"/>
          <w:sz w:val="24"/>
          <w:szCs w:val="24"/>
        </w:rPr>
        <w:t>Ошмес</w:t>
      </w:r>
      <w:proofErr w:type="spellEnd"/>
      <w:r w:rsidRPr="00AD420D">
        <w:rPr>
          <w:rFonts w:ascii="Times New Roman" w:hAnsi="Times New Roman"/>
          <w:sz w:val="24"/>
          <w:szCs w:val="24"/>
        </w:rPr>
        <w:t xml:space="preserve">». Высшим сортом реализовано 68% молока, в прошлом году – 76%. Показатели молока: жир – 3,68%, а белок – 3,11% (2022 году – 3,74% и 3,08% соответственно). </w:t>
      </w:r>
    </w:p>
    <w:p w14:paraId="6173A5D9" w14:textId="7E15DD5C"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r>
      <w:proofErr w:type="spellStart"/>
      <w:r w:rsidRPr="00AD420D">
        <w:rPr>
          <w:rFonts w:ascii="Times New Roman" w:hAnsi="Times New Roman"/>
          <w:sz w:val="24"/>
          <w:szCs w:val="24"/>
        </w:rPr>
        <w:t>Среднесдаточная</w:t>
      </w:r>
      <w:proofErr w:type="spellEnd"/>
      <w:r w:rsidRPr="00AD420D">
        <w:rPr>
          <w:rFonts w:ascii="Times New Roman" w:hAnsi="Times New Roman"/>
          <w:sz w:val="24"/>
          <w:szCs w:val="24"/>
        </w:rPr>
        <w:t xml:space="preserve"> цена реализованного мяса составила 126 руб. за 1 кг. Реализовано </w:t>
      </w:r>
      <w:r w:rsidRPr="00AD420D">
        <w:rPr>
          <w:rFonts w:ascii="Times New Roman" w:hAnsi="Times New Roman"/>
          <w:b/>
          <w:sz w:val="24"/>
          <w:szCs w:val="24"/>
        </w:rPr>
        <w:t xml:space="preserve">1000 </w:t>
      </w:r>
      <w:r w:rsidRPr="00AD420D">
        <w:rPr>
          <w:rFonts w:ascii="Times New Roman" w:hAnsi="Times New Roman"/>
          <w:sz w:val="24"/>
          <w:szCs w:val="24"/>
        </w:rPr>
        <w:t xml:space="preserve">тонн мяса крупного рогатого скота в живой массе средним весом 420 кг.    </w:t>
      </w:r>
      <w:r w:rsidR="0059684C" w:rsidRPr="00AD420D">
        <w:rPr>
          <w:rFonts w:ascii="Times New Roman" w:hAnsi="Times New Roman"/>
          <w:sz w:val="24"/>
          <w:szCs w:val="24"/>
        </w:rPr>
        <w:t>Ф</w:t>
      </w:r>
      <w:r w:rsidRPr="00AD420D">
        <w:rPr>
          <w:rFonts w:ascii="Times New Roman" w:hAnsi="Times New Roman"/>
          <w:sz w:val="24"/>
          <w:szCs w:val="24"/>
        </w:rPr>
        <w:t xml:space="preserve">инансовое положение сельскохозяйственных товаропроизводителей остается сложным. Кредиторская задолженность на </w:t>
      </w:r>
      <w:r w:rsidR="00416AE0" w:rsidRPr="00AD420D">
        <w:rPr>
          <w:rFonts w:ascii="Times New Roman" w:hAnsi="Times New Roman"/>
          <w:sz w:val="24"/>
          <w:szCs w:val="24"/>
        </w:rPr>
        <w:t xml:space="preserve">1 октября </w:t>
      </w:r>
      <w:r w:rsidRPr="00AD420D">
        <w:rPr>
          <w:rFonts w:ascii="Times New Roman" w:hAnsi="Times New Roman"/>
          <w:sz w:val="24"/>
          <w:szCs w:val="24"/>
        </w:rPr>
        <w:t xml:space="preserve">2023 года составила 515 </w:t>
      </w:r>
      <w:proofErr w:type="spellStart"/>
      <w:r w:rsidRPr="00AD420D">
        <w:rPr>
          <w:rFonts w:ascii="Times New Roman" w:hAnsi="Times New Roman"/>
          <w:sz w:val="24"/>
          <w:szCs w:val="24"/>
        </w:rPr>
        <w:t>млн.руб</w:t>
      </w:r>
      <w:proofErr w:type="spellEnd"/>
      <w:r w:rsidR="00416AE0" w:rsidRPr="00AD420D">
        <w:rPr>
          <w:rFonts w:ascii="Times New Roman" w:hAnsi="Times New Roman"/>
          <w:sz w:val="24"/>
          <w:szCs w:val="24"/>
        </w:rPr>
        <w:t xml:space="preserve">., </w:t>
      </w:r>
      <w:r w:rsidRPr="00AD420D">
        <w:rPr>
          <w:rFonts w:ascii="Times New Roman" w:hAnsi="Times New Roman"/>
          <w:sz w:val="24"/>
          <w:szCs w:val="24"/>
        </w:rPr>
        <w:t>увеличение к уровню</w:t>
      </w:r>
      <w:r w:rsidR="00416AE0" w:rsidRPr="00AD420D">
        <w:rPr>
          <w:rFonts w:ascii="Times New Roman" w:hAnsi="Times New Roman"/>
          <w:sz w:val="24"/>
          <w:szCs w:val="24"/>
        </w:rPr>
        <w:t xml:space="preserve"> аналогичного периода </w:t>
      </w:r>
      <w:r w:rsidRPr="00AD420D">
        <w:rPr>
          <w:rFonts w:ascii="Times New Roman" w:hAnsi="Times New Roman"/>
          <w:sz w:val="24"/>
          <w:szCs w:val="24"/>
        </w:rPr>
        <w:t xml:space="preserve">2022 года </w:t>
      </w:r>
      <w:r w:rsidR="00416AE0" w:rsidRPr="00AD420D">
        <w:rPr>
          <w:rFonts w:ascii="Times New Roman" w:hAnsi="Times New Roman"/>
          <w:sz w:val="24"/>
          <w:szCs w:val="24"/>
        </w:rPr>
        <w:t>составляет</w:t>
      </w:r>
      <w:r w:rsidRPr="00AD420D">
        <w:rPr>
          <w:rFonts w:ascii="Times New Roman" w:hAnsi="Times New Roman"/>
          <w:sz w:val="24"/>
          <w:szCs w:val="24"/>
        </w:rPr>
        <w:t xml:space="preserve"> 66 </w:t>
      </w:r>
      <w:proofErr w:type="spellStart"/>
      <w:r w:rsidRPr="00AD420D">
        <w:rPr>
          <w:rFonts w:ascii="Times New Roman" w:hAnsi="Times New Roman"/>
          <w:sz w:val="24"/>
          <w:szCs w:val="24"/>
        </w:rPr>
        <w:t>млн.руб</w:t>
      </w:r>
      <w:proofErr w:type="spellEnd"/>
      <w:r w:rsidRPr="00AD420D">
        <w:rPr>
          <w:rFonts w:ascii="Times New Roman" w:hAnsi="Times New Roman"/>
          <w:sz w:val="24"/>
          <w:szCs w:val="24"/>
        </w:rPr>
        <w:t>. или на 15%, к выручке 52%</w:t>
      </w:r>
      <w:r w:rsidR="00416AE0" w:rsidRPr="00AD420D">
        <w:rPr>
          <w:rFonts w:ascii="Times New Roman" w:hAnsi="Times New Roman"/>
          <w:sz w:val="24"/>
          <w:szCs w:val="24"/>
        </w:rPr>
        <w:t xml:space="preserve">. </w:t>
      </w:r>
      <w:r w:rsidR="0059684C" w:rsidRPr="00AD420D">
        <w:rPr>
          <w:rFonts w:ascii="Times New Roman" w:hAnsi="Times New Roman"/>
          <w:sz w:val="24"/>
          <w:szCs w:val="24"/>
        </w:rPr>
        <w:t>Увеличилась задолженность</w:t>
      </w:r>
      <w:r w:rsidRPr="00AD420D">
        <w:rPr>
          <w:rFonts w:ascii="Times New Roman" w:hAnsi="Times New Roman"/>
          <w:sz w:val="24"/>
          <w:szCs w:val="24"/>
        </w:rPr>
        <w:t xml:space="preserve"> по кредитам и займам, сократились вложения в приобретение техники и оборудования и капитальное строительное строительство. </w:t>
      </w:r>
    </w:p>
    <w:p w14:paraId="3EE339FF" w14:textId="77777777" w:rsidR="003F4A64"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t xml:space="preserve">Происходит ежегодное снижение количества работающих в сельскохозяйственном производстве. </w:t>
      </w:r>
      <w:r w:rsidR="003F4A64" w:rsidRPr="00AD420D">
        <w:rPr>
          <w:rFonts w:ascii="Times New Roman" w:hAnsi="Times New Roman"/>
          <w:sz w:val="24"/>
          <w:szCs w:val="24"/>
        </w:rPr>
        <w:t xml:space="preserve"> </w:t>
      </w:r>
    </w:p>
    <w:bookmarkEnd w:id="2"/>
    <w:p w14:paraId="3A99BEB5" w14:textId="77777777" w:rsidR="003F4A64" w:rsidRPr="00AD420D" w:rsidRDefault="003F4A64" w:rsidP="00E83D68">
      <w:pPr>
        <w:pStyle w:val="aa"/>
        <w:jc w:val="both"/>
        <w:rPr>
          <w:rFonts w:ascii="Times New Roman" w:hAnsi="Times New Roman"/>
          <w:sz w:val="24"/>
          <w:szCs w:val="24"/>
        </w:rPr>
      </w:pPr>
    </w:p>
    <w:tbl>
      <w:tblPr>
        <w:tblStyle w:val="ae"/>
        <w:tblW w:w="9951" w:type="dxa"/>
        <w:tblInd w:w="-176" w:type="dxa"/>
        <w:tblLook w:val="04A0" w:firstRow="1" w:lastRow="0" w:firstColumn="1" w:lastColumn="0" w:noHBand="0" w:noVBand="1"/>
      </w:tblPr>
      <w:tblGrid>
        <w:gridCol w:w="1248"/>
        <w:gridCol w:w="695"/>
        <w:gridCol w:w="721"/>
        <w:gridCol w:w="816"/>
        <w:gridCol w:w="816"/>
        <w:gridCol w:w="716"/>
        <w:gridCol w:w="716"/>
        <w:gridCol w:w="787"/>
        <w:gridCol w:w="820"/>
        <w:gridCol w:w="820"/>
        <w:gridCol w:w="538"/>
        <w:gridCol w:w="538"/>
        <w:gridCol w:w="720"/>
      </w:tblGrid>
      <w:tr w:rsidR="00AD420D" w:rsidRPr="00AD420D" w14:paraId="3539DD81" w14:textId="77777777" w:rsidTr="001857D9">
        <w:tc>
          <w:tcPr>
            <w:tcW w:w="1277" w:type="dxa"/>
            <w:vMerge w:val="restart"/>
          </w:tcPr>
          <w:p w14:paraId="017C0481" w14:textId="13940B7B"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Наименование организации</w:t>
            </w:r>
          </w:p>
        </w:tc>
        <w:tc>
          <w:tcPr>
            <w:tcW w:w="1417" w:type="dxa"/>
            <w:gridSpan w:val="2"/>
          </w:tcPr>
          <w:p w14:paraId="0DC57C1E" w14:textId="79908B40"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Среднесписочная численность, чел.</w:t>
            </w:r>
          </w:p>
        </w:tc>
        <w:tc>
          <w:tcPr>
            <w:tcW w:w="1469" w:type="dxa"/>
            <w:gridSpan w:val="2"/>
          </w:tcPr>
          <w:p w14:paraId="1FC53604" w14:textId="79771C92"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Фонд заработной платы,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1530" w:type="dxa"/>
            <w:gridSpan w:val="2"/>
          </w:tcPr>
          <w:p w14:paraId="3D4D3AC5" w14:textId="050A5656"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Среднемесячная </w:t>
            </w:r>
            <w:proofErr w:type="spellStart"/>
            <w:r w:rsidRPr="00AD420D">
              <w:rPr>
                <w:rFonts w:ascii="Times New Roman" w:hAnsi="Times New Roman"/>
                <w:sz w:val="16"/>
                <w:szCs w:val="16"/>
              </w:rPr>
              <w:t>зар</w:t>
            </w:r>
            <w:proofErr w:type="spellEnd"/>
            <w:r w:rsidRPr="00AD420D">
              <w:rPr>
                <w:rFonts w:ascii="Times New Roman" w:hAnsi="Times New Roman"/>
                <w:sz w:val="16"/>
                <w:szCs w:val="16"/>
              </w:rPr>
              <w:t>. плата, руб.</w:t>
            </w:r>
          </w:p>
        </w:tc>
        <w:tc>
          <w:tcPr>
            <w:tcW w:w="922" w:type="dxa"/>
          </w:tcPr>
          <w:p w14:paraId="56D478E6" w14:textId="682CD255"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Зар. плата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839" w:type="dxa"/>
          </w:tcPr>
          <w:p w14:paraId="302EE786" w14:textId="1928DE65"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Выручка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235" w:type="dxa"/>
          </w:tcPr>
          <w:p w14:paraId="09F8AFE9" w14:textId="6A54FA0C"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Выручка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1424" w:type="dxa"/>
            <w:gridSpan w:val="2"/>
          </w:tcPr>
          <w:p w14:paraId="1274BC99" w14:textId="66168BA9"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зарплаты к выручке</w:t>
            </w:r>
          </w:p>
        </w:tc>
        <w:tc>
          <w:tcPr>
            <w:tcW w:w="838" w:type="dxa"/>
          </w:tcPr>
          <w:p w14:paraId="237406E9" w14:textId="79778CEE"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Индекс роста з/ платы</w:t>
            </w:r>
          </w:p>
        </w:tc>
      </w:tr>
      <w:tr w:rsidR="00AD420D" w:rsidRPr="00AD420D" w14:paraId="4E99222E" w14:textId="77777777" w:rsidTr="001857D9">
        <w:tc>
          <w:tcPr>
            <w:tcW w:w="1277" w:type="dxa"/>
            <w:vMerge/>
          </w:tcPr>
          <w:p w14:paraId="07F374EF" w14:textId="77777777" w:rsidR="001857D9" w:rsidRPr="00AD420D" w:rsidRDefault="001857D9" w:rsidP="007F7CF8">
            <w:pPr>
              <w:pStyle w:val="aa"/>
              <w:jc w:val="both"/>
              <w:rPr>
                <w:rFonts w:ascii="Times New Roman" w:hAnsi="Times New Roman"/>
                <w:sz w:val="20"/>
                <w:szCs w:val="20"/>
              </w:rPr>
            </w:pPr>
          </w:p>
        </w:tc>
        <w:tc>
          <w:tcPr>
            <w:tcW w:w="695" w:type="dxa"/>
          </w:tcPr>
          <w:p w14:paraId="21D9AADA" w14:textId="4A4784AB"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p>
        </w:tc>
        <w:tc>
          <w:tcPr>
            <w:tcW w:w="722" w:type="dxa"/>
          </w:tcPr>
          <w:p w14:paraId="4E7FF7A4" w14:textId="6DFE6F8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753" w:type="dxa"/>
          </w:tcPr>
          <w:p w14:paraId="367C1F40" w14:textId="11E83221"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r w:rsidRPr="00AD420D">
              <w:rPr>
                <w:rFonts w:ascii="Times New Roman" w:hAnsi="Times New Roman"/>
                <w:sz w:val="16"/>
                <w:szCs w:val="16"/>
              </w:rPr>
              <w:t>.</w:t>
            </w:r>
          </w:p>
        </w:tc>
        <w:tc>
          <w:tcPr>
            <w:tcW w:w="716" w:type="dxa"/>
          </w:tcPr>
          <w:p w14:paraId="52C79A9D" w14:textId="13D7D1A4"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762" w:type="dxa"/>
          </w:tcPr>
          <w:p w14:paraId="4E8353FF" w14:textId="25F9FE7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r w:rsidRPr="00AD420D">
              <w:rPr>
                <w:rFonts w:ascii="Times New Roman" w:hAnsi="Times New Roman"/>
                <w:sz w:val="16"/>
                <w:szCs w:val="16"/>
              </w:rPr>
              <w:t>.</w:t>
            </w:r>
          </w:p>
        </w:tc>
        <w:tc>
          <w:tcPr>
            <w:tcW w:w="768" w:type="dxa"/>
          </w:tcPr>
          <w:p w14:paraId="1F3A4B1C" w14:textId="02A3BF5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922" w:type="dxa"/>
          </w:tcPr>
          <w:p w14:paraId="1A60331D" w14:textId="273FFA53"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839" w:type="dxa"/>
          </w:tcPr>
          <w:p w14:paraId="77958D03" w14:textId="5C73030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235" w:type="dxa"/>
          </w:tcPr>
          <w:p w14:paraId="0B3161AD" w14:textId="136E4E01"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9 мес. 2023 г</w:t>
            </w:r>
          </w:p>
        </w:tc>
        <w:tc>
          <w:tcPr>
            <w:tcW w:w="723" w:type="dxa"/>
          </w:tcPr>
          <w:p w14:paraId="3F4FB61C" w14:textId="7464AB7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 xml:space="preserve">2022 </w:t>
            </w:r>
          </w:p>
        </w:tc>
        <w:tc>
          <w:tcPr>
            <w:tcW w:w="701" w:type="dxa"/>
          </w:tcPr>
          <w:p w14:paraId="2A0A136F" w14:textId="5512B74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 xml:space="preserve">2023 </w:t>
            </w:r>
          </w:p>
        </w:tc>
        <w:tc>
          <w:tcPr>
            <w:tcW w:w="838" w:type="dxa"/>
          </w:tcPr>
          <w:p w14:paraId="700A1A20" w14:textId="3A6C871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2023 г./2022 г.</w:t>
            </w:r>
          </w:p>
        </w:tc>
      </w:tr>
      <w:tr w:rsidR="00AD420D" w:rsidRPr="00AD420D" w14:paraId="49551700" w14:textId="77777777" w:rsidTr="001857D9">
        <w:tc>
          <w:tcPr>
            <w:tcW w:w="1277" w:type="dxa"/>
          </w:tcPr>
          <w:p w14:paraId="63C10F8F" w14:textId="4DE4B3A2"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Дружба</w:t>
            </w:r>
          </w:p>
        </w:tc>
        <w:tc>
          <w:tcPr>
            <w:tcW w:w="695" w:type="dxa"/>
          </w:tcPr>
          <w:p w14:paraId="007EBA6B" w14:textId="0B1260D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86</w:t>
            </w:r>
          </w:p>
        </w:tc>
        <w:tc>
          <w:tcPr>
            <w:tcW w:w="722" w:type="dxa"/>
          </w:tcPr>
          <w:p w14:paraId="56910BA8" w14:textId="7FC1FF9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81</w:t>
            </w:r>
          </w:p>
        </w:tc>
        <w:tc>
          <w:tcPr>
            <w:tcW w:w="753" w:type="dxa"/>
          </w:tcPr>
          <w:p w14:paraId="18C249B4" w14:textId="078F690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22605</w:t>
            </w:r>
          </w:p>
        </w:tc>
        <w:tc>
          <w:tcPr>
            <w:tcW w:w="716" w:type="dxa"/>
          </w:tcPr>
          <w:p w14:paraId="70924605" w14:textId="5BB0A29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23755</w:t>
            </w:r>
          </w:p>
        </w:tc>
        <w:tc>
          <w:tcPr>
            <w:tcW w:w="762" w:type="dxa"/>
          </w:tcPr>
          <w:p w14:paraId="36952C09" w14:textId="5D01803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29205</w:t>
            </w:r>
          </w:p>
        </w:tc>
        <w:tc>
          <w:tcPr>
            <w:tcW w:w="768" w:type="dxa"/>
          </w:tcPr>
          <w:p w14:paraId="13C71B08" w14:textId="48C87D0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32586</w:t>
            </w:r>
          </w:p>
        </w:tc>
        <w:tc>
          <w:tcPr>
            <w:tcW w:w="922" w:type="dxa"/>
          </w:tcPr>
          <w:p w14:paraId="5864B980" w14:textId="64BE80E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293</w:t>
            </w:r>
          </w:p>
        </w:tc>
        <w:tc>
          <w:tcPr>
            <w:tcW w:w="839" w:type="dxa"/>
          </w:tcPr>
          <w:p w14:paraId="2B2D5B29" w14:textId="75BCFA5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84933</w:t>
            </w:r>
          </w:p>
        </w:tc>
        <w:tc>
          <w:tcPr>
            <w:tcW w:w="235" w:type="dxa"/>
          </w:tcPr>
          <w:p w14:paraId="28E5A036" w14:textId="37BAD5D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1049</w:t>
            </w:r>
          </w:p>
        </w:tc>
        <w:tc>
          <w:tcPr>
            <w:tcW w:w="723" w:type="dxa"/>
          </w:tcPr>
          <w:p w14:paraId="060F10CF" w14:textId="48810EA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26</w:t>
            </w:r>
          </w:p>
        </w:tc>
        <w:tc>
          <w:tcPr>
            <w:tcW w:w="701" w:type="dxa"/>
          </w:tcPr>
          <w:p w14:paraId="31A586B8" w14:textId="31D194E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w:t>
            </w:r>
          </w:p>
        </w:tc>
        <w:tc>
          <w:tcPr>
            <w:tcW w:w="838" w:type="dxa"/>
          </w:tcPr>
          <w:p w14:paraId="0B0491AB" w14:textId="376253C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12</w:t>
            </w:r>
          </w:p>
        </w:tc>
      </w:tr>
      <w:tr w:rsidR="00AD420D" w:rsidRPr="00AD420D" w14:paraId="6EF34E32" w14:textId="77777777" w:rsidTr="001857D9">
        <w:tc>
          <w:tcPr>
            <w:tcW w:w="1277" w:type="dxa"/>
          </w:tcPr>
          <w:p w14:paraId="60603895" w14:textId="0544D29C"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Искра</w:t>
            </w:r>
          </w:p>
        </w:tc>
        <w:tc>
          <w:tcPr>
            <w:tcW w:w="695" w:type="dxa"/>
          </w:tcPr>
          <w:p w14:paraId="6667A74F" w14:textId="6F9DC77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85</w:t>
            </w:r>
          </w:p>
        </w:tc>
        <w:tc>
          <w:tcPr>
            <w:tcW w:w="722" w:type="dxa"/>
          </w:tcPr>
          <w:p w14:paraId="453C5F80" w14:textId="3176136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86</w:t>
            </w:r>
          </w:p>
        </w:tc>
        <w:tc>
          <w:tcPr>
            <w:tcW w:w="753" w:type="dxa"/>
          </w:tcPr>
          <w:p w14:paraId="318A7337" w14:textId="35720C2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24935</w:t>
            </w:r>
          </w:p>
        </w:tc>
        <w:tc>
          <w:tcPr>
            <w:tcW w:w="716" w:type="dxa"/>
          </w:tcPr>
          <w:p w14:paraId="2772E5F1" w14:textId="7888C7E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29361</w:t>
            </w:r>
          </w:p>
        </w:tc>
        <w:tc>
          <w:tcPr>
            <w:tcW w:w="762" w:type="dxa"/>
          </w:tcPr>
          <w:p w14:paraId="7DEC03AC" w14:textId="1F0EB1B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32595</w:t>
            </w:r>
          </w:p>
        </w:tc>
        <w:tc>
          <w:tcPr>
            <w:tcW w:w="768" w:type="dxa"/>
          </w:tcPr>
          <w:p w14:paraId="6255D55E" w14:textId="293C4651"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37934</w:t>
            </w:r>
          </w:p>
        </w:tc>
        <w:tc>
          <w:tcPr>
            <w:tcW w:w="922" w:type="dxa"/>
          </w:tcPr>
          <w:p w14:paraId="11E768F8" w14:textId="4ACD061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341</w:t>
            </w:r>
          </w:p>
        </w:tc>
        <w:tc>
          <w:tcPr>
            <w:tcW w:w="839" w:type="dxa"/>
          </w:tcPr>
          <w:p w14:paraId="75B2A232" w14:textId="476F261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119699</w:t>
            </w:r>
          </w:p>
        </w:tc>
        <w:tc>
          <w:tcPr>
            <w:tcW w:w="235" w:type="dxa"/>
          </w:tcPr>
          <w:p w14:paraId="44E1676F" w14:textId="215935A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1392</w:t>
            </w:r>
          </w:p>
        </w:tc>
        <w:tc>
          <w:tcPr>
            <w:tcW w:w="723" w:type="dxa"/>
          </w:tcPr>
          <w:p w14:paraId="61054987" w14:textId="17B6A29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24</w:t>
            </w:r>
          </w:p>
        </w:tc>
        <w:tc>
          <w:tcPr>
            <w:tcW w:w="701" w:type="dxa"/>
          </w:tcPr>
          <w:p w14:paraId="40927C8B" w14:textId="1061DD1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25</w:t>
            </w:r>
          </w:p>
        </w:tc>
        <w:tc>
          <w:tcPr>
            <w:tcW w:w="838" w:type="dxa"/>
          </w:tcPr>
          <w:p w14:paraId="22E2B981" w14:textId="5B922D7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16</w:t>
            </w:r>
          </w:p>
        </w:tc>
      </w:tr>
      <w:tr w:rsidR="00AD420D" w:rsidRPr="00AD420D" w14:paraId="75713AC8" w14:textId="77777777" w:rsidTr="001857D9">
        <w:tc>
          <w:tcPr>
            <w:tcW w:w="1277" w:type="dxa"/>
          </w:tcPr>
          <w:p w14:paraId="070BC72F" w14:textId="50364D88"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Большевик</w:t>
            </w:r>
          </w:p>
        </w:tc>
        <w:tc>
          <w:tcPr>
            <w:tcW w:w="695" w:type="dxa"/>
          </w:tcPr>
          <w:p w14:paraId="69E502A8" w14:textId="682FB48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83</w:t>
            </w:r>
          </w:p>
        </w:tc>
        <w:tc>
          <w:tcPr>
            <w:tcW w:w="722" w:type="dxa"/>
          </w:tcPr>
          <w:p w14:paraId="49A9898C" w14:textId="68F3F3E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77</w:t>
            </w:r>
          </w:p>
        </w:tc>
        <w:tc>
          <w:tcPr>
            <w:tcW w:w="753" w:type="dxa"/>
          </w:tcPr>
          <w:p w14:paraId="11A3C3CC" w14:textId="52A6362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21329</w:t>
            </w:r>
          </w:p>
        </w:tc>
        <w:tc>
          <w:tcPr>
            <w:tcW w:w="716" w:type="dxa"/>
          </w:tcPr>
          <w:p w14:paraId="529B17A4" w14:textId="0502EAD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22424</w:t>
            </w:r>
          </w:p>
        </w:tc>
        <w:tc>
          <w:tcPr>
            <w:tcW w:w="762" w:type="dxa"/>
          </w:tcPr>
          <w:p w14:paraId="22E6C0B4" w14:textId="30EC4E2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28553</w:t>
            </w:r>
          </w:p>
        </w:tc>
        <w:tc>
          <w:tcPr>
            <w:tcW w:w="768" w:type="dxa"/>
          </w:tcPr>
          <w:p w14:paraId="097B6FDE" w14:textId="5D1BF53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32358</w:t>
            </w:r>
          </w:p>
        </w:tc>
        <w:tc>
          <w:tcPr>
            <w:tcW w:w="922" w:type="dxa"/>
          </w:tcPr>
          <w:p w14:paraId="5F7F4D25" w14:textId="6342876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291</w:t>
            </w:r>
          </w:p>
        </w:tc>
        <w:tc>
          <w:tcPr>
            <w:tcW w:w="839" w:type="dxa"/>
          </w:tcPr>
          <w:p w14:paraId="31BF78CE" w14:textId="4AFEDFC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69425</w:t>
            </w:r>
          </w:p>
        </w:tc>
        <w:tc>
          <w:tcPr>
            <w:tcW w:w="235" w:type="dxa"/>
          </w:tcPr>
          <w:p w14:paraId="0BFD8B85" w14:textId="3520444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902</w:t>
            </w:r>
          </w:p>
        </w:tc>
        <w:tc>
          <w:tcPr>
            <w:tcW w:w="723" w:type="dxa"/>
          </w:tcPr>
          <w:p w14:paraId="198A540D" w14:textId="44AB02E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33</w:t>
            </w:r>
          </w:p>
        </w:tc>
        <w:tc>
          <w:tcPr>
            <w:tcW w:w="701" w:type="dxa"/>
          </w:tcPr>
          <w:p w14:paraId="6BF0C7A9" w14:textId="1AA644E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w:t>
            </w:r>
          </w:p>
        </w:tc>
        <w:tc>
          <w:tcPr>
            <w:tcW w:w="838" w:type="dxa"/>
          </w:tcPr>
          <w:p w14:paraId="6AC728B3" w14:textId="1513160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w:t>
            </w:r>
          </w:p>
        </w:tc>
      </w:tr>
      <w:tr w:rsidR="00AD420D" w:rsidRPr="00AD420D" w14:paraId="3F3680EE" w14:textId="77777777" w:rsidTr="001857D9">
        <w:tc>
          <w:tcPr>
            <w:tcW w:w="1277" w:type="dxa"/>
          </w:tcPr>
          <w:p w14:paraId="13E91042" w14:textId="2CF95A79"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Свобода</w:t>
            </w:r>
          </w:p>
        </w:tc>
        <w:tc>
          <w:tcPr>
            <w:tcW w:w="695" w:type="dxa"/>
          </w:tcPr>
          <w:p w14:paraId="6F21625B" w14:textId="74E2B7E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36</w:t>
            </w:r>
          </w:p>
        </w:tc>
        <w:tc>
          <w:tcPr>
            <w:tcW w:w="722" w:type="dxa"/>
          </w:tcPr>
          <w:p w14:paraId="73DD5015" w14:textId="13CD45A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36</w:t>
            </w:r>
          </w:p>
        </w:tc>
        <w:tc>
          <w:tcPr>
            <w:tcW w:w="753" w:type="dxa"/>
          </w:tcPr>
          <w:p w14:paraId="6EC7279B" w14:textId="33D8647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9074</w:t>
            </w:r>
          </w:p>
        </w:tc>
        <w:tc>
          <w:tcPr>
            <w:tcW w:w="716" w:type="dxa"/>
          </w:tcPr>
          <w:p w14:paraId="69474A89" w14:textId="1DC3FBC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10465</w:t>
            </w:r>
          </w:p>
        </w:tc>
        <w:tc>
          <w:tcPr>
            <w:tcW w:w="762" w:type="dxa"/>
          </w:tcPr>
          <w:p w14:paraId="6F0352E4" w14:textId="58DEAE5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28006</w:t>
            </w:r>
          </w:p>
        </w:tc>
        <w:tc>
          <w:tcPr>
            <w:tcW w:w="768" w:type="dxa"/>
          </w:tcPr>
          <w:p w14:paraId="6D8FEEF5" w14:textId="611174F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32299</w:t>
            </w:r>
          </w:p>
        </w:tc>
        <w:tc>
          <w:tcPr>
            <w:tcW w:w="922" w:type="dxa"/>
          </w:tcPr>
          <w:p w14:paraId="45CF3034" w14:textId="0AF6693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291</w:t>
            </w:r>
          </w:p>
        </w:tc>
        <w:tc>
          <w:tcPr>
            <w:tcW w:w="839" w:type="dxa"/>
          </w:tcPr>
          <w:p w14:paraId="387916D4" w14:textId="5D7EED1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51823</w:t>
            </w:r>
          </w:p>
        </w:tc>
        <w:tc>
          <w:tcPr>
            <w:tcW w:w="235" w:type="dxa"/>
          </w:tcPr>
          <w:p w14:paraId="01FBA406" w14:textId="6FA4ACF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1440</w:t>
            </w:r>
          </w:p>
        </w:tc>
        <w:tc>
          <w:tcPr>
            <w:tcW w:w="723" w:type="dxa"/>
          </w:tcPr>
          <w:p w14:paraId="186D97FD" w14:textId="597EA5D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17</w:t>
            </w:r>
          </w:p>
        </w:tc>
        <w:tc>
          <w:tcPr>
            <w:tcW w:w="701" w:type="dxa"/>
          </w:tcPr>
          <w:p w14:paraId="2FD09FB7" w14:textId="201C74D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20</w:t>
            </w:r>
          </w:p>
        </w:tc>
        <w:tc>
          <w:tcPr>
            <w:tcW w:w="838" w:type="dxa"/>
          </w:tcPr>
          <w:p w14:paraId="3F6C77A3" w14:textId="5654D37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15</w:t>
            </w:r>
          </w:p>
        </w:tc>
      </w:tr>
      <w:tr w:rsidR="00AD420D" w:rsidRPr="00AD420D" w14:paraId="56A2459D" w14:textId="77777777" w:rsidTr="001857D9">
        <w:tc>
          <w:tcPr>
            <w:tcW w:w="1277" w:type="dxa"/>
          </w:tcPr>
          <w:p w14:paraId="28FD06B3" w14:textId="44112B6F"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Союз</w:t>
            </w:r>
          </w:p>
        </w:tc>
        <w:tc>
          <w:tcPr>
            <w:tcW w:w="695" w:type="dxa"/>
          </w:tcPr>
          <w:p w14:paraId="0DF6CB82" w14:textId="61BC0FD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w:t>
            </w:r>
          </w:p>
        </w:tc>
        <w:tc>
          <w:tcPr>
            <w:tcW w:w="722" w:type="dxa"/>
          </w:tcPr>
          <w:p w14:paraId="787D80C7" w14:textId="06B8DF7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53" w:type="dxa"/>
          </w:tcPr>
          <w:p w14:paraId="4FEA02D5" w14:textId="68B15BE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1138</w:t>
            </w:r>
          </w:p>
        </w:tc>
        <w:tc>
          <w:tcPr>
            <w:tcW w:w="716" w:type="dxa"/>
          </w:tcPr>
          <w:p w14:paraId="5F7B7F97" w14:textId="771EE1E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2" w:type="dxa"/>
          </w:tcPr>
          <w:p w14:paraId="1FDAB85F" w14:textId="6C6E3EBB"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21074</w:t>
            </w:r>
          </w:p>
        </w:tc>
        <w:tc>
          <w:tcPr>
            <w:tcW w:w="768" w:type="dxa"/>
          </w:tcPr>
          <w:p w14:paraId="24DFD94C" w14:textId="77777777" w:rsidR="001857D9" w:rsidRPr="00AD420D" w:rsidRDefault="001857D9" w:rsidP="001857D9">
            <w:pPr>
              <w:pStyle w:val="aa"/>
              <w:jc w:val="center"/>
              <w:rPr>
                <w:rFonts w:ascii="Times New Roman" w:hAnsi="Times New Roman"/>
                <w:sz w:val="20"/>
                <w:szCs w:val="20"/>
              </w:rPr>
            </w:pPr>
          </w:p>
        </w:tc>
        <w:tc>
          <w:tcPr>
            <w:tcW w:w="922" w:type="dxa"/>
          </w:tcPr>
          <w:p w14:paraId="3AA008B5" w14:textId="77777777" w:rsidR="001857D9" w:rsidRPr="00AD420D" w:rsidRDefault="001857D9" w:rsidP="001857D9">
            <w:pPr>
              <w:pStyle w:val="aa"/>
              <w:jc w:val="center"/>
              <w:rPr>
                <w:rFonts w:ascii="Times New Roman" w:hAnsi="Times New Roman"/>
                <w:sz w:val="20"/>
                <w:szCs w:val="20"/>
              </w:rPr>
            </w:pPr>
          </w:p>
        </w:tc>
        <w:tc>
          <w:tcPr>
            <w:tcW w:w="839" w:type="dxa"/>
          </w:tcPr>
          <w:p w14:paraId="287AE843" w14:textId="5C697C5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188F1086" w14:textId="77777777" w:rsidR="001857D9" w:rsidRPr="00AD420D" w:rsidRDefault="001857D9" w:rsidP="001857D9">
            <w:pPr>
              <w:pStyle w:val="aa"/>
              <w:jc w:val="center"/>
              <w:rPr>
                <w:rFonts w:ascii="Times New Roman" w:hAnsi="Times New Roman"/>
                <w:sz w:val="20"/>
                <w:szCs w:val="20"/>
              </w:rPr>
            </w:pPr>
          </w:p>
        </w:tc>
        <w:tc>
          <w:tcPr>
            <w:tcW w:w="723" w:type="dxa"/>
          </w:tcPr>
          <w:p w14:paraId="0E2D2A62" w14:textId="06AB3581"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694</w:t>
            </w:r>
          </w:p>
        </w:tc>
        <w:tc>
          <w:tcPr>
            <w:tcW w:w="701" w:type="dxa"/>
          </w:tcPr>
          <w:p w14:paraId="30E72DC3" w14:textId="77777777" w:rsidR="001857D9" w:rsidRPr="00AD420D" w:rsidRDefault="001857D9" w:rsidP="001857D9">
            <w:pPr>
              <w:pStyle w:val="aa"/>
              <w:jc w:val="center"/>
              <w:rPr>
                <w:rFonts w:ascii="Times New Roman" w:hAnsi="Times New Roman"/>
                <w:sz w:val="20"/>
                <w:szCs w:val="20"/>
              </w:rPr>
            </w:pPr>
          </w:p>
        </w:tc>
        <w:tc>
          <w:tcPr>
            <w:tcW w:w="838" w:type="dxa"/>
          </w:tcPr>
          <w:p w14:paraId="75BFB57C" w14:textId="6B72DF23" w:rsidR="001857D9" w:rsidRPr="00AD420D" w:rsidRDefault="001857D9" w:rsidP="001857D9">
            <w:pPr>
              <w:pStyle w:val="aa"/>
              <w:jc w:val="center"/>
              <w:rPr>
                <w:rFonts w:ascii="Times New Roman" w:hAnsi="Times New Roman"/>
                <w:sz w:val="20"/>
                <w:szCs w:val="20"/>
              </w:rPr>
            </w:pPr>
          </w:p>
        </w:tc>
      </w:tr>
      <w:tr w:rsidR="00AD420D" w:rsidRPr="00AD420D" w14:paraId="03835F2E" w14:textId="77777777" w:rsidTr="001857D9">
        <w:tc>
          <w:tcPr>
            <w:tcW w:w="1277" w:type="dxa"/>
          </w:tcPr>
          <w:p w14:paraId="2A5583B5" w14:textId="1B473354"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Агро-</w:t>
            </w:r>
            <w:proofErr w:type="spellStart"/>
            <w:r w:rsidRPr="00AD420D">
              <w:rPr>
                <w:rFonts w:ascii="Times New Roman" w:hAnsi="Times New Roman"/>
                <w:sz w:val="20"/>
                <w:szCs w:val="20"/>
              </w:rPr>
              <w:t>Тортым</w:t>
            </w:r>
            <w:proofErr w:type="spellEnd"/>
          </w:p>
        </w:tc>
        <w:tc>
          <w:tcPr>
            <w:tcW w:w="695" w:type="dxa"/>
          </w:tcPr>
          <w:p w14:paraId="2DAA9145" w14:textId="1588CFB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2" w:type="dxa"/>
          </w:tcPr>
          <w:p w14:paraId="37BE1D71" w14:textId="3C95942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w:t>
            </w:r>
          </w:p>
        </w:tc>
        <w:tc>
          <w:tcPr>
            <w:tcW w:w="753" w:type="dxa"/>
          </w:tcPr>
          <w:p w14:paraId="0393C7BB" w14:textId="5161222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16" w:type="dxa"/>
          </w:tcPr>
          <w:p w14:paraId="5762053C" w14:textId="025986B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687</w:t>
            </w:r>
          </w:p>
        </w:tc>
        <w:tc>
          <w:tcPr>
            <w:tcW w:w="762" w:type="dxa"/>
          </w:tcPr>
          <w:p w14:paraId="666FA064" w14:textId="3F930E6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8" w:type="dxa"/>
          </w:tcPr>
          <w:p w14:paraId="6369151C" w14:textId="051D89E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25444</w:t>
            </w:r>
          </w:p>
        </w:tc>
        <w:tc>
          <w:tcPr>
            <w:tcW w:w="922" w:type="dxa"/>
          </w:tcPr>
          <w:p w14:paraId="515BCBE1" w14:textId="559EB03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229</w:t>
            </w:r>
          </w:p>
        </w:tc>
        <w:tc>
          <w:tcPr>
            <w:tcW w:w="839" w:type="dxa"/>
          </w:tcPr>
          <w:p w14:paraId="49A9687B" w14:textId="769C46D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2306</w:t>
            </w:r>
          </w:p>
        </w:tc>
        <w:tc>
          <w:tcPr>
            <w:tcW w:w="235" w:type="dxa"/>
          </w:tcPr>
          <w:p w14:paraId="3D5B48D2" w14:textId="28673DC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769</w:t>
            </w:r>
          </w:p>
        </w:tc>
        <w:tc>
          <w:tcPr>
            <w:tcW w:w="723" w:type="dxa"/>
          </w:tcPr>
          <w:p w14:paraId="031A0630" w14:textId="1BBABA6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170D0476" w14:textId="1D1EB80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30</w:t>
            </w:r>
          </w:p>
        </w:tc>
        <w:tc>
          <w:tcPr>
            <w:tcW w:w="838" w:type="dxa"/>
          </w:tcPr>
          <w:p w14:paraId="186C0834" w14:textId="6A63F077" w:rsidR="001857D9" w:rsidRPr="00AD420D" w:rsidRDefault="001857D9" w:rsidP="001857D9">
            <w:pPr>
              <w:pStyle w:val="aa"/>
              <w:jc w:val="center"/>
              <w:rPr>
                <w:rFonts w:ascii="Times New Roman" w:hAnsi="Times New Roman"/>
                <w:sz w:val="20"/>
                <w:szCs w:val="20"/>
              </w:rPr>
            </w:pPr>
          </w:p>
        </w:tc>
      </w:tr>
      <w:tr w:rsidR="00AD420D" w:rsidRPr="00AD420D" w14:paraId="5416D144" w14:textId="77777777" w:rsidTr="001857D9">
        <w:tc>
          <w:tcPr>
            <w:tcW w:w="1277" w:type="dxa"/>
          </w:tcPr>
          <w:p w14:paraId="675A9D2F" w14:textId="1ACA6104"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Степаненки</w:t>
            </w:r>
          </w:p>
        </w:tc>
        <w:tc>
          <w:tcPr>
            <w:tcW w:w="695" w:type="dxa"/>
          </w:tcPr>
          <w:p w14:paraId="1A4D0631" w14:textId="1A6A788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139</w:t>
            </w:r>
          </w:p>
        </w:tc>
        <w:tc>
          <w:tcPr>
            <w:tcW w:w="722" w:type="dxa"/>
          </w:tcPr>
          <w:p w14:paraId="17F351C8" w14:textId="72BAF05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133</w:t>
            </w:r>
          </w:p>
        </w:tc>
        <w:tc>
          <w:tcPr>
            <w:tcW w:w="753" w:type="dxa"/>
          </w:tcPr>
          <w:p w14:paraId="6C95202C" w14:textId="3DA1E42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37519</w:t>
            </w:r>
          </w:p>
        </w:tc>
        <w:tc>
          <w:tcPr>
            <w:tcW w:w="716" w:type="dxa"/>
          </w:tcPr>
          <w:p w14:paraId="300032DE" w14:textId="4F70B81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50653</w:t>
            </w:r>
          </w:p>
        </w:tc>
        <w:tc>
          <w:tcPr>
            <w:tcW w:w="762" w:type="dxa"/>
          </w:tcPr>
          <w:p w14:paraId="12AC444B" w14:textId="5AAA917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29991</w:t>
            </w:r>
          </w:p>
        </w:tc>
        <w:tc>
          <w:tcPr>
            <w:tcW w:w="768" w:type="dxa"/>
          </w:tcPr>
          <w:p w14:paraId="75C4BC52" w14:textId="5CD91CB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42317</w:t>
            </w:r>
          </w:p>
        </w:tc>
        <w:tc>
          <w:tcPr>
            <w:tcW w:w="922" w:type="dxa"/>
          </w:tcPr>
          <w:p w14:paraId="17799625" w14:textId="386345C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381</w:t>
            </w:r>
          </w:p>
        </w:tc>
        <w:tc>
          <w:tcPr>
            <w:tcW w:w="839" w:type="dxa"/>
          </w:tcPr>
          <w:p w14:paraId="2E81C2C3" w14:textId="4B6B533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200374</w:t>
            </w:r>
          </w:p>
        </w:tc>
        <w:tc>
          <w:tcPr>
            <w:tcW w:w="235" w:type="dxa"/>
          </w:tcPr>
          <w:p w14:paraId="43198AF5" w14:textId="633A292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1507</w:t>
            </w:r>
          </w:p>
        </w:tc>
        <w:tc>
          <w:tcPr>
            <w:tcW w:w="723" w:type="dxa"/>
          </w:tcPr>
          <w:p w14:paraId="45F4A3DB" w14:textId="0A3DA6EF"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w:t>
            </w:r>
          </w:p>
        </w:tc>
        <w:tc>
          <w:tcPr>
            <w:tcW w:w="701" w:type="dxa"/>
          </w:tcPr>
          <w:p w14:paraId="553EF401" w14:textId="1770C3B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25</w:t>
            </w:r>
          </w:p>
        </w:tc>
        <w:tc>
          <w:tcPr>
            <w:tcW w:w="838" w:type="dxa"/>
          </w:tcPr>
          <w:p w14:paraId="6B23B655" w14:textId="088D120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41</w:t>
            </w:r>
          </w:p>
        </w:tc>
      </w:tr>
      <w:tr w:rsidR="00AD420D" w:rsidRPr="00AD420D" w14:paraId="0B33ABC7" w14:textId="77777777" w:rsidTr="001857D9">
        <w:tc>
          <w:tcPr>
            <w:tcW w:w="1277" w:type="dxa"/>
          </w:tcPr>
          <w:p w14:paraId="26C5CAD3" w14:textId="62659579"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Маяк</w:t>
            </w:r>
          </w:p>
        </w:tc>
        <w:tc>
          <w:tcPr>
            <w:tcW w:w="695" w:type="dxa"/>
          </w:tcPr>
          <w:p w14:paraId="0D02BFBF" w14:textId="2E10C07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109</w:t>
            </w:r>
          </w:p>
        </w:tc>
        <w:tc>
          <w:tcPr>
            <w:tcW w:w="722" w:type="dxa"/>
          </w:tcPr>
          <w:p w14:paraId="3D82B39D" w14:textId="33AF48B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107</w:t>
            </w:r>
          </w:p>
        </w:tc>
        <w:tc>
          <w:tcPr>
            <w:tcW w:w="753" w:type="dxa"/>
          </w:tcPr>
          <w:p w14:paraId="5A3174D6" w14:textId="2D17091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27762</w:t>
            </w:r>
          </w:p>
        </w:tc>
        <w:tc>
          <w:tcPr>
            <w:tcW w:w="716" w:type="dxa"/>
          </w:tcPr>
          <w:p w14:paraId="365C17AD" w14:textId="78E1CAB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33592</w:t>
            </w:r>
          </w:p>
        </w:tc>
        <w:tc>
          <w:tcPr>
            <w:tcW w:w="762" w:type="dxa"/>
          </w:tcPr>
          <w:p w14:paraId="06050AD6" w14:textId="7064EDC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28300</w:t>
            </w:r>
          </w:p>
        </w:tc>
        <w:tc>
          <w:tcPr>
            <w:tcW w:w="768" w:type="dxa"/>
          </w:tcPr>
          <w:p w14:paraId="0A7D760F" w14:textId="0B14843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34883</w:t>
            </w:r>
          </w:p>
        </w:tc>
        <w:tc>
          <w:tcPr>
            <w:tcW w:w="922" w:type="dxa"/>
          </w:tcPr>
          <w:p w14:paraId="0A26C76A" w14:textId="37C7C06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314</w:t>
            </w:r>
          </w:p>
        </w:tc>
        <w:tc>
          <w:tcPr>
            <w:tcW w:w="839" w:type="dxa"/>
          </w:tcPr>
          <w:p w14:paraId="0CBCD633" w14:textId="733B72B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150644</w:t>
            </w:r>
          </w:p>
        </w:tc>
        <w:tc>
          <w:tcPr>
            <w:tcW w:w="235" w:type="dxa"/>
          </w:tcPr>
          <w:p w14:paraId="437207D7" w14:textId="2FB3030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1408</w:t>
            </w:r>
          </w:p>
        </w:tc>
        <w:tc>
          <w:tcPr>
            <w:tcW w:w="723" w:type="dxa"/>
          </w:tcPr>
          <w:p w14:paraId="08A3AE7B" w14:textId="63A1509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21</w:t>
            </w:r>
          </w:p>
        </w:tc>
        <w:tc>
          <w:tcPr>
            <w:tcW w:w="701" w:type="dxa"/>
          </w:tcPr>
          <w:p w14:paraId="0A696354" w14:textId="2B1298C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w:t>
            </w:r>
          </w:p>
        </w:tc>
        <w:tc>
          <w:tcPr>
            <w:tcW w:w="838" w:type="dxa"/>
          </w:tcPr>
          <w:p w14:paraId="08143B4D" w14:textId="48EAB8F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23</w:t>
            </w:r>
          </w:p>
        </w:tc>
      </w:tr>
      <w:tr w:rsidR="00AD420D" w:rsidRPr="00AD420D" w14:paraId="0AC81191" w14:textId="77777777" w:rsidTr="001857D9">
        <w:tc>
          <w:tcPr>
            <w:tcW w:w="1277" w:type="dxa"/>
          </w:tcPr>
          <w:p w14:paraId="31AAEB93" w14:textId="0FEFBECD"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Кулига</w:t>
            </w:r>
          </w:p>
        </w:tc>
        <w:tc>
          <w:tcPr>
            <w:tcW w:w="695" w:type="dxa"/>
          </w:tcPr>
          <w:p w14:paraId="051C292B" w14:textId="2E8C7DC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65</w:t>
            </w:r>
          </w:p>
        </w:tc>
        <w:tc>
          <w:tcPr>
            <w:tcW w:w="722" w:type="dxa"/>
          </w:tcPr>
          <w:p w14:paraId="24640408" w14:textId="4CD5BC92"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63</w:t>
            </w:r>
          </w:p>
        </w:tc>
        <w:tc>
          <w:tcPr>
            <w:tcW w:w="753" w:type="dxa"/>
          </w:tcPr>
          <w:p w14:paraId="2BFB5D3B" w14:textId="0F71B0F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14168</w:t>
            </w:r>
          </w:p>
        </w:tc>
        <w:tc>
          <w:tcPr>
            <w:tcW w:w="716" w:type="dxa"/>
          </w:tcPr>
          <w:p w14:paraId="65346E5B" w14:textId="3582E2B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16468</w:t>
            </w:r>
          </w:p>
        </w:tc>
        <w:tc>
          <w:tcPr>
            <w:tcW w:w="762" w:type="dxa"/>
          </w:tcPr>
          <w:p w14:paraId="277A95AB" w14:textId="15960A2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24219</w:t>
            </w:r>
          </w:p>
        </w:tc>
        <w:tc>
          <w:tcPr>
            <w:tcW w:w="768" w:type="dxa"/>
          </w:tcPr>
          <w:p w14:paraId="24CC7739" w14:textId="56E2710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29044</w:t>
            </w:r>
          </w:p>
        </w:tc>
        <w:tc>
          <w:tcPr>
            <w:tcW w:w="922" w:type="dxa"/>
          </w:tcPr>
          <w:p w14:paraId="53067EBA" w14:textId="4BC09D6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261</w:t>
            </w:r>
          </w:p>
        </w:tc>
        <w:tc>
          <w:tcPr>
            <w:tcW w:w="839" w:type="dxa"/>
          </w:tcPr>
          <w:p w14:paraId="3B38882D" w14:textId="0232B0B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57689</w:t>
            </w:r>
          </w:p>
        </w:tc>
        <w:tc>
          <w:tcPr>
            <w:tcW w:w="235" w:type="dxa"/>
          </w:tcPr>
          <w:p w14:paraId="02CD01B0" w14:textId="1B8F0E3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916</w:t>
            </w:r>
          </w:p>
        </w:tc>
        <w:tc>
          <w:tcPr>
            <w:tcW w:w="723" w:type="dxa"/>
          </w:tcPr>
          <w:p w14:paraId="0DC68087" w14:textId="511F41C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w:t>
            </w:r>
          </w:p>
        </w:tc>
        <w:tc>
          <w:tcPr>
            <w:tcW w:w="701" w:type="dxa"/>
          </w:tcPr>
          <w:p w14:paraId="133D6861" w14:textId="7F822B4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w:t>
            </w:r>
          </w:p>
        </w:tc>
        <w:tc>
          <w:tcPr>
            <w:tcW w:w="838" w:type="dxa"/>
          </w:tcPr>
          <w:p w14:paraId="35DA1799" w14:textId="2984B01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w:t>
            </w:r>
          </w:p>
        </w:tc>
      </w:tr>
      <w:tr w:rsidR="00AD420D" w:rsidRPr="00AD420D" w14:paraId="08C0B22B" w14:textId="77777777" w:rsidTr="001857D9">
        <w:tc>
          <w:tcPr>
            <w:tcW w:w="1277" w:type="dxa"/>
          </w:tcPr>
          <w:p w14:paraId="382155A4" w14:textId="770901E3"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Мысы</w:t>
            </w:r>
          </w:p>
        </w:tc>
        <w:tc>
          <w:tcPr>
            <w:tcW w:w="695" w:type="dxa"/>
          </w:tcPr>
          <w:p w14:paraId="71DF39E2" w14:textId="4C9F7D1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40</w:t>
            </w:r>
          </w:p>
        </w:tc>
        <w:tc>
          <w:tcPr>
            <w:tcW w:w="722" w:type="dxa"/>
          </w:tcPr>
          <w:p w14:paraId="1BBC93FB" w14:textId="2790B75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33</w:t>
            </w:r>
          </w:p>
        </w:tc>
        <w:tc>
          <w:tcPr>
            <w:tcW w:w="753" w:type="dxa"/>
          </w:tcPr>
          <w:p w14:paraId="2C85C7D8" w14:textId="50A740B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9489</w:t>
            </w:r>
          </w:p>
        </w:tc>
        <w:tc>
          <w:tcPr>
            <w:tcW w:w="716" w:type="dxa"/>
          </w:tcPr>
          <w:p w14:paraId="23508422" w14:textId="37D169C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10116</w:t>
            </w:r>
          </w:p>
        </w:tc>
        <w:tc>
          <w:tcPr>
            <w:tcW w:w="762" w:type="dxa"/>
          </w:tcPr>
          <w:p w14:paraId="62E9DDF2" w14:textId="770DDAC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26358</w:t>
            </w:r>
          </w:p>
        </w:tc>
        <w:tc>
          <w:tcPr>
            <w:tcW w:w="768" w:type="dxa"/>
          </w:tcPr>
          <w:p w14:paraId="40F485B3" w14:textId="161A83F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34061</w:t>
            </w:r>
          </w:p>
        </w:tc>
        <w:tc>
          <w:tcPr>
            <w:tcW w:w="922" w:type="dxa"/>
          </w:tcPr>
          <w:p w14:paraId="7FB9F65F" w14:textId="0211C27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307</w:t>
            </w:r>
          </w:p>
        </w:tc>
        <w:tc>
          <w:tcPr>
            <w:tcW w:w="839" w:type="dxa"/>
          </w:tcPr>
          <w:p w14:paraId="1C2D8C41" w14:textId="28B767B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47253</w:t>
            </w:r>
          </w:p>
        </w:tc>
        <w:tc>
          <w:tcPr>
            <w:tcW w:w="235" w:type="dxa"/>
          </w:tcPr>
          <w:p w14:paraId="1A6A6944" w14:textId="6FE3248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1432</w:t>
            </w:r>
          </w:p>
        </w:tc>
        <w:tc>
          <w:tcPr>
            <w:tcW w:w="723" w:type="dxa"/>
          </w:tcPr>
          <w:p w14:paraId="7F550C66" w14:textId="28F8A74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w:t>
            </w:r>
          </w:p>
        </w:tc>
        <w:tc>
          <w:tcPr>
            <w:tcW w:w="701" w:type="dxa"/>
          </w:tcPr>
          <w:p w14:paraId="7CC995D2" w14:textId="34ECEDE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21</w:t>
            </w:r>
          </w:p>
        </w:tc>
        <w:tc>
          <w:tcPr>
            <w:tcW w:w="838" w:type="dxa"/>
          </w:tcPr>
          <w:p w14:paraId="5C85815D" w14:textId="451F14C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w:t>
            </w:r>
          </w:p>
        </w:tc>
      </w:tr>
      <w:tr w:rsidR="00AD420D" w:rsidRPr="00AD420D" w14:paraId="762D6961" w14:textId="77777777" w:rsidTr="001857D9">
        <w:tc>
          <w:tcPr>
            <w:tcW w:w="1277" w:type="dxa"/>
          </w:tcPr>
          <w:p w14:paraId="1EE8CCB3" w14:textId="37279088" w:rsidR="001857D9"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Гулейшур</w:t>
            </w:r>
            <w:proofErr w:type="spellEnd"/>
          </w:p>
        </w:tc>
        <w:tc>
          <w:tcPr>
            <w:tcW w:w="695" w:type="dxa"/>
          </w:tcPr>
          <w:p w14:paraId="6401BB9B" w14:textId="54F7E7D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43</w:t>
            </w:r>
          </w:p>
        </w:tc>
        <w:tc>
          <w:tcPr>
            <w:tcW w:w="722" w:type="dxa"/>
          </w:tcPr>
          <w:p w14:paraId="31870C37" w14:textId="3F096FD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39</w:t>
            </w:r>
          </w:p>
        </w:tc>
        <w:tc>
          <w:tcPr>
            <w:tcW w:w="753" w:type="dxa"/>
          </w:tcPr>
          <w:p w14:paraId="24EC6AD4" w14:textId="323CCAE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13327</w:t>
            </w:r>
          </w:p>
        </w:tc>
        <w:tc>
          <w:tcPr>
            <w:tcW w:w="716" w:type="dxa"/>
          </w:tcPr>
          <w:p w14:paraId="1CCB207C" w14:textId="02DEC76F"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14074</w:t>
            </w:r>
          </w:p>
        </w:tc>
        <w:tc>
          <w:tcPr>
            <w:tcW w:w="762" w:type="dxa"/>
          </w:tcPr>
          <w:p w14:paraId="37A9E3E1" w14:textId="7DACC00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34437</w:t>
            </w:r>
          </w:p>
        </w:tc>
        <w:tc>
          <w:tcPr>
            <w:tcW w:w="768" w:type="dxa"/>
          </w:tcPr>
          <w:p w14:paraId="0B97F660" w14:textId="2AF4B98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40097</w:t>
            </w:r>
          </w:p>
        </w:tc>
        <w:tc>
          <w:tcPr>
            <w:tcW w:w="922" w:type="dxa"/>
          </w:tcPr>
          <w:p w14:paraId="5FD366DD" w14:textId="71990B3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361</w:t>
            </w:r>
          </w:p>
        </w:tc>
        <w:tc>
          <w:tcPr>
            <w:tcW w:w="839" w:type="dxa"/>
          </w:tcPr>
          <w:p w14:paraId="4C1E09A5" w14:textId="6C1B1F8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75526</w:t>
            </w:r>
          </w:p>
        </w:tc>
        <w:tc>
          <w:tcPr>
            <w:tcW w:w="235" w:type="dxa"/>
          </w:tcPr>
          <w:p w14:paraId="3764E538" w14:textId="29BB544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1937</w:t>
            </w:r>
          </w:p>
        </w:tc>
        <w:tc>
          <w:tcPr>
            <w:tcW w:w="723" w:type="dxa"/>
          </w:tcPr>
          <w:p w14:paraId="34BA6CDC" w14:textId="2A8B6A1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w:t>
            </w:r>
          </w:p>
        </w:tc>
        <w:tc>
          <w:tcPr>
            <w:tcW w:w="701" w:type="dxa"/>
          </w:tcPr>
          <w:p w14:paraId="6EEF13C1" w14:textId="7895E6E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19</w:t>
            </w:r>
          </w:p>
        </w:tc>
        <w:tc>
          <w:tcPr>
            <w:tcW w:w="838" w:type="dxa"/>
          </w:tcPr>
          <w:p w14:paraId="64D5B92A" w14:textId="2C81E1D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w:t>
            </w:r>
          </w:p>
        </w:tc>
      </w:tr>
      <w:tr w:rsidR="00AD420D" w:rsidRPr="00AD420D" w14:paraId="339A2513" w14:textId="77777777" w:rsidTr="001857D9">
        <w:tc>
          <w:tcPr>
            <w:tcW w:w="1277" w:type="dxa"/>
          </w:tcPr>
          <w:p w14:paraId="3F104B1D" w14:textId="0C47521D"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Родник</w:t>
            </w:r>
          </w:p>
        </w:tc>
        <w:tc>
          <w:tcPr>
            <w:tcW w:w="695" w:type="dxa"/>
          </w:tcPr>
          <w:p w14:paraId="6F1E7EEF" w14:textId="2725E50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w:t>
            </w:r>
          </w:p>
        </w:tc>
        <w:tc>
          <w:tcPr>
            <w:tcW w:w="722" w:type="dxa"/>
          </w:tcPr>
          <w:p w14:paraId="7FF88A23" w14:textId="73CEE8E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w:t>
            </w:r>
          </w:p>
        </w:tc>
        <w:tc>
          <w:tcPr>
            <w:tcW w:w="753" w:type="dxa"/>
          </w:tcPr>
          <w:p w14:paraId="7CD84F88" w14:textId="06DE5DD2"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204</w:t>
            </w:r>
          </w:p>
        </w:tc>
        <w:tc>
          <w:tcPr>
            <w:tcW w:w="716" w:type="dxa"/>
          </w:tcPr>
          <w:p w14:paraId="11700720" w14:textId="647598A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186</w:t>
            </w:r>
          </w:p>
        </w:tc>
        <w:tc>
          <w:tcPr>
            <w:tcW w:w="762" w:type="dxa"/>
          </w:tcPr>
          <w:p w14:paraId="11CE0DB3" w14:textId="3370688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22667</w:t>
            </w:r>
          </w:p>
        </w:tc>
        <w:tc>
          <w:tcPr>
            <w:tcW w:w="768" w:type="dxa"/>
          </w:tcPr>
          <w:p w14:paraId="28F052E9" w14:textId="67308F9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10333</w:t>
            </w:r>
          </w:p>
        </w:tc>
        <w:tc>
          <w:tcPr>
            <w:tcW w:w="922" w:type="dxa"/>
          </w:tcPr>
          <w:p w14:paraId="26A9880B" w14:textId="43AA6A1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93</w:t>
            </w:r>
          </w:p>
        </w:tc>
        <w:tc>
          <w:tcPr>
            <w:tcW w:w="839" w:type="dxa"/>
          </w:tcPr>
          <w:p w14:paraId="50D4C7D7" w14:textId="7BB55D9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0E0365A4" w14:textId="77D4EE4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3" w:type="dxa"/>
          </w:tcPr>
          <w:p w14:paraId="335EF296" w14:textId="3EC70ED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5C8D2C32" w14:textId="7591F6B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2EE573D9" w14:textId="5C7482C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-54</w:t>
            </w:r>
          </w:p>
        </w:tc>
      </w:tr>
      <w:tr w:rsidR="00AD420D" w:rsidRPr="00AD420D" w14:paraId="49C2F801" w14:textId="77777777" w:rsidTr="001857D9">
        <w:tc>
          <w:tcPr>
            <w:tcW w:w="1277" w:type="dxa"/>
          </w:tcPr>
          <w:p w14:paraId="37687782" w14:textId="7B360123" w:rsidR="00416AE0"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Ошмес</w:t>
            </w:r>
            <w:proofErr w:type="spellEnd"/>
          </w:p>
        </w:tc>
        <w:tc>
          <w:tcPr>
            <w:tcW w:w="695" w:type="dxa"/>
          </w:tcPr>
          <w:p w14:paraId="3DBD75FE" w14:textId="0042627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72</w:t>
            </w:r>
          </w:p>
        </w:tc>
        <w:tc>
          <w:tcPr>
            <w:tcW w:w="722" w:type="dxa"/>
          </w:tcPr>
          <w:p w14:paraId="28645ADB" w14:textId="564C38DC"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61</w:t>
            </w:r>
          </w:p>
        </w:tc>
        <w:tc>
          <w:tcPr>
            <w:tcW w:w="753" w:type="dxa"/>
          </w:tcPr>
          <w:p w14:paraId="2CFE4546" w14:textId="39185D5F"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18275</w:t>
            </w:r>
          </w:p>
        </w:tc>
        <w:tc>
          <w:tcPr>
            <w:tcW w:w="716" w:type="dxa"/>
          </w:tcPr>
          <w:p w14:paraId="31B44D5F" w14:textId="1C52F511"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18863</w:t>
            </w:r>
          </w:p>
        </w:tc>
        <w:tc>
          <w:tcPr>
            <w:tcW w:w="762" w:type="dxa"/>
          </w:tcPr>
          <w:p w14:paraId="6D08FF2A" w14:textId="1FC7E36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28202</w:t>
            </w:r>
          </w:p>
        </w:tc>
        <w:tc>
          <w:tcPr>
            <w:tcW w:w="768" w:type="dxa"/>
          </w:tcPr>
          <w:p w14:paraId="0D31DD4E" w14:textId="332D5FCB"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34359</w:t>
            </w:r>
          </w:p>
        </w:tc>
        <w:tc>
          <w:tcPr>
            <w:tcW w:w="922" w:type="dxa"/>
          </w:tcPr>
          <w:p w14:paraId="4D03B44E" w14:textId="17F0BD0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309</w:t>
            </w:r>
          </w:p>
        </w:tc>
        <w:tc>
          <w:tcPr>
            <w:tcW w:w="839" w:type="dxa"/>
          </w:tcPr>
          <w:p w14:paraId="2228EC4E" w14:textId="4A18709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70395</w:t>
            </w:r>
          </w:p>
        </w:tc>
        <w:tc>
          <w:tcPr>
            <w:tcW w:w="235" w:type="dxa"/>
          </w:tcPr>
          <w:p w14:paraId="16FE2941" w14:textId="2E87533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1154</w:t>
            </w:r>
          </w:p>
        </w:tc>
        <w:tc>
          <w:tcPr>
            <w:tcW w:w="723" w:type="dxa"/>
          </w:tcPr>
          <w:p w14:paraId="2F816FF1" w14:textId="12C6C85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24</w:t>
            </w:r>
          </w:p>
        </w:tc>
        <w:tc>
          <w:tcPr>
            <w:tcW w:w="701" w:type="dxa"/>
          </w:tcPr>
          <w:p w14:paraId="13B0356A" w14:textId="23CD2BA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w:t>
            </w:r>
          </w:p>
        </w:tc>
        <w:tc>
          <w:tcPr>
            <w:tcW w:w="838" w:type="dxa"/>
          </w:tcPr>
          <w:p w14:paraId="69FDD435" w14:textId="6753B61F"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w:t>
            </w:r>
          </w:p>
        </w:tc>
      </w:tr>
      <w:tr w:rsidR="00AD420D" w:rsidRPr="00AD420D" w14:paraId="548A60AD" w14:textId="77777777" w:rsidTr="001857D9">
        <w:tc>
          <w:tcPr>
            <w:tcW w:w="1277" w:type="dxa"/>
          </w:tcPr>
          <w:p w14:paraId="4E6BEBC6" w14:textId="082E40C3" w:rsidR="00416AE0"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СТСХ</w:t>
            </w:r>
          </w:p>
        </w:tc>
        <w:tc>
          <w:tcPr>
            <w:tcW w:w="695" w:type="dxa"/>
          </w:tcPr>
          <w:p w14:paraId="1D40FBED" w14:textId="77777777" w:rsidR="00416AE0" w:rsidRPr="00AD420D" w:rsidRDefault="00416AE0" w:rsidP="001857D9">
            <w:pPr>
              <w:pStyle w:val="aa"/>
              <w:jc w:val="center"/>
              <w:rPr>
                <w:rFonts w:ascii="Times New Roman" w:hAnsi="Times New Roman"/>
                <w:sz w:val="20"/>
                <w:szCs w:val="20"/>
              </w:rPr>
            </w:pPr>
          </w:p>
        </w:tc>
        <w:tc>
          <w:tcPr>
            <w:tcW w:w="722" w:type="dxa"/>
          </w:tcPr>
          <w:p w14:paraId="610D6346" w14:textId="03CF3265"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w:t>
            </w:r>
          </w:p>
        </w:tc>
        <w:tc>
          <w:tcPr>
            <w:tcW w:w="753" w:type="dxa"/>
          </w:tcPr>
          <w:p w14:paraId="59A66CC3" w14:textId="77777777" w:rsidR="00416AE0" w:rsidRPr="00AD420D" w:rsidRDefault="00416AE0" w:rsidP="001857D9">
            <w:pPr>
              <w:pStyle w:val="aa"/>
              <w:jc w:val="center"/>
              <w:rPr>
                <w:rFonts w:ascii="Times New Roman" w:hAnsi="Times New Roman"/>
                <w:sz w:val="20"/>
                <w:szCs w:val="20"/>
              </w:rPr>
            </w:pPr>
          </w:p>
        </w:tc>
        <w:tc>
          <w:tcPr>
            <w:tcW w:w="716" w:type="dxa"/>
          </w:tcPr>
          <w:p w14:paraId="60A76A1A" w14:textId="494ADAE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2990</w:t>
            </w:r>
          </w:p>
        </w:tc>
        <w:tc>
          <w:tcPr>
            <w:tcW w:w="762" w:type="dxa"/>
          </w:tcPr>
          <w:p w14:paraId="119E4B8D" w14:textId="77777777" w:rsidR="00416AE0" w:rsidRPr="00AD420D" w:rsidRDefault="00416AE0" w:rsidP="001857D9">
            <w:pPr>
              <w:pStyle w:val="aa"/>
              <w:jc w:val="center"/>
              <w:rPr>
                <w:rFonts w:ascii="Times New Roman" w:hAnsi="Times New Roman"/>
                <w:sz w:val="20"/>
                <w:szCs w:val="20"/>
              </w:rPr>
            </w:pPr>
          </w:p>
        </w:tc>
        <w:tc>
          <w:tcPr>
            <w:tcW w:w="768" w:type="dxa"/>
          </w:tcPr>
          <w:p w14:paraId="00C52D7A" w14:textId="34ABE100"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20764</w:t>
            </w:r>
          </w:p>
        </w:tc>
        <w:tc>
          <w:tcPr>
            <w:tcW w:w="922" w:type="dxa"/>
          </w:tcPr>
          <w:p w14:paraId="276E5F37" w14:textId="55B484B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187</w:t>
            </w:r>
          </w:p>
        </w:tc>
        <w:tc>
          <w:tcPr>
            <w:tcW w:w="839" w:type="dxa"/>
          </w:tcPr>
          <w:p w14:paraId="504775CE" w14:textId="59B6FB92"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45924</w:t>
            </w:r>
          </w:p>
        </w:tc>
        <w:tc>
          <w:tcPr>
            <w:tcW w:w="235" w:type="dxa"/>
          </w:tcPr>
          <w:p w14:paraId="607F4759" w14:textId="4D0AD37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2870</w:t>
            </w:r>
          </w:p>
        </w:tc>
        <w:tc>
          <w:tcPr>
            <w:tcW w:w="723" w:type="dxa"/>
          </w:tcPr>
          <w:p w14:paraId="0DE10BE2" w14:textId="335F5A31"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0D919BD2" w14:textId="6C13DB1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w:t>
            </w:r>
          </w:p>
        </w:tc>
        <w:tc>
          <w:tcPr>
            <w:tcW w:w="838" w:type="dxa"/>
          </w:tcPr>
          <w:p w14:paraId="26137C0A" w14:textId="50C92AF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r>
      <w:tr w:rsidR="00AD420D" w:rsidRPr="00AD420D" w14:paraId="16D9CCAC" w14:textId="77777777" w:rsidTr="001857D9">
        <w:tc>
          <w:tcPr>
            <w:tcW w:w="1277" w:type="dxa"/>
          </w:tcPr>
          <w:p w14:paraId="5D67968F" w14:textId="654D16AA" w:rsidR="00416AE0"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Агро Мир</w:t>
            </w:r>
          </w:p>
        </w:tc>
        <w:tc>
          <w:tcPr>
            <w:tcW w:w="695" w:type="dxa"/>
          </w:tcPr>
          <w:p w14:paraId="6A07CC4E" w14:textId="0714960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w:t>
            </w:r>
          </w:p>
        </w:tc>
        <w:tc>
          <w:tcPr>
            <w:tcW w:w="722" w:type="dxa"/>
          </w:tcPr>
          <w:p w14:paraId="4835BCCE" w14:textId="3BCBB83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w:t>
            </w:r>
          </w:p>
        </w:tc>
        <w:tc>
          <w:tcPr>
            <w:tcW w:w="753" w:type="dxa"/>
          </w:tcPr>
          <w:p w14:paraId="5098F6F6" w14:textId="1C086AC2"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2702</w:t>
            </w:r>
          </w:p>
        </w:tc>
        <w:tc>
          <w:tcPr>
            <w:tcW w:w="716" w:type="dxa"/>
          </w:tcPr>
          <w:p w14:paraId="17472A30" w14:textId="09F444BC"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2" w:type="dxa"/>
          </w:tcPr>
          <w:p w14:paraId="202A3FB7" w14:textId="4537CBDA"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8830</w:t>
            </w:r>
          </w:p>
        </w:tc>
        <w:tc>
          <w:tcPr>
            <w:tcW w:w="768" w:type="dxa"/>
          </w:tcPr>
          <w:p w14:paraId="0FDB25E0" w14:textId="0894389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922" w:type="dxa"/>
          </w:tcPr>
          <w:p w14:paraId="6548C668" w14:textId="394B12BB"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9" w:type="dxa"/>
          </w:tcPr>
          <w:p w14:paraId="33F0814A" w14:textId="303EC19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w:t>
            </w:r>
          </w:p>
        </w:tc>
        <w:tc>
          <w:tcPr>
            <w:tcW w:w="235" w:type="dxa"/>
          </w:tcPr>
          <w:p w14:paraId="2C9CB0E0" w14:textId="683A2FE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w:t>
            </w:r>
          </w:p>
        </w:tc>
        <w:tc>
          <w:tcPr>
            <w:tcW w:w="723" w:type="dxa"/>
          </w:tcPr>
          <w:p w14:paraId="123A55AC" w14:textId="6CB1903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w:t>
            </w:r>
          </w:p>
        </w:tc>
        <w:tc>
          <w:tcPr>
            <w:tcW w:w="701" w:type="dxa"/>
          </w:tcPr>
          <w:p w14:paraId="62F56838" w14:textId="72F5F57A"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7BAC2A25" w14:textId="21537C2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-100</w:t>
            </w:r>
          </w:p>
        </w:tc>
      </w:tr>
      <w:tr w:rsidR="00AD420D" w:rsidRPr="00AD420D" w14:paraId="69BE8B96" w14:textId="77777777" w:rsidTr="001857D9">
        <w:tc>
          <w:tcPr>
            <w:tcW w:w="1277" w:type="dxa"/>
          </w:tcPr>
          <w:p w14:paraId="6E76D93B" w14:textId="25BE134E" w:rsidR="00416AE0" w:rsidRPr="00AD420D" w:rsidRDefault="00416AE0" w:rsidP="00E83D68">
            <w:pPr>
              <w:pStyle w:val="aa"/>
              <w:jc w:val="both"/>
              <w:rPr>
                <w:rFonts w:ascii="Times New Roman" w:hAnsi="Times New Roman"/>
                <w:b/>
                <w:bCs/>
                <w:sz w:val="20"/>
                <w:szCs w:val="20"/>
              </w:rPr>
            </w:pPr>
            <w:r w:rsidRPr="00AD420D">
              <w:rPr>
                <w:rFonts w:ascii="Times New Roman" w:hAnsi="Times New Roman"/>
                <w:b/>
                <w:bCs/>
                <w:sz w:val="20"/>
                <w:szCs w:val="20"/>
              </w:rPr>
              <w:lastRenderedPageBreak/>
              <w:t>Итого</w:t>
            </w:r>
          </w:p>
        </w:tc>
        <w:tc>
          <w:tcPr>
            <w:tcW w:w="695" w:type="dxa"/>
          </w:tcPr>
          <w:p w14:paraId="607893AF" w14:textId="792FB303"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799</w:t>
            </w:r>
          </w:p>
        </w:tc>
        <w:tc>
          <w:tcPr>
            <w:tcW w:w="722" w:type="dxa"/>
          </w:tcPr>
          <w:p w14:paraId="0CC6861B" w14:textId="4F70C67D"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738</w:t>
            </w:r>
          </w:p>
        </w:tc>
        <w:tc>
          <w:tcPr>
            <w:tcW w:w="753" w:type="dxa"/>
          </w:tcPr>
          <w:p w14:paraId="37137201" w14:textId="0E9946A2"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202527</w:t>
            </w:r>
          </w:p>
        </w:tc>
        <w:tc>
          <w:tcPr>
            <w:tcW w:w="716" w:type="dxa"/>
          </w:tcPr>
          <w:p w14:paraId="0009730C" w14:textId="2636EC79"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233634</w:t>
            </w:r>
          </w:p>
        </w:tc>
        <w:tc>
          <w:tcPr>
            <w:tcW w:w="762" w:type="dxa"/>
          </w:tcPr>
          <w:p w14:paraId="058F4F4E" w14:textId="10130313"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28164</w:t>
            </w:r>
          </w:p>
        </w:tc>
        <w:tc>
          <w:tcPr>
            <w:tcW w:w="768" w:type="dxa"/>
          </w:tcPr>
          <w:p w14:paraId="65E222CD" w14:textId="7BC993B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35175</w:t>
            </w:r>
          </w:p>
        </w:tc>
        <w:tc>
          <w:tcPr>
            <w:tcW w:w="922" w:type="dxa"/>
          </w:tcPr>
          <w:p w14:paraId="2F5DF433" w14:textId="742836DF"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317</w:t>
            </w:r>
          </w:p>
        </w:tc>
        <w:tc>
          <w:tcPr>
            <w:tcW w:w="839" w:type="dxa"/>
          </w:tcPr>
          <w:p w14:paraId="426E151B" w14:textId="465C415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976141</w:t>
            </w:r>
          </w:p>
        </w:tc>
        <w:tc>
          <w:tcPr>
            <w:tcW w:w="235" w:type="dxa"/>
          </w:tcPr>
          <w:p w14:paraId="142C78B7" w14:textId="53CDE218"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1323</w:t>
            </w:r>
          </w:p>
        </w:tc>
        <w:tc>
          <w:tcPr>
            <w:tcW w:w="723" w:type="dxa"/>
          </w:tcPr>
          <w:p w14:paraId="091FB809" w14:textId="4A856743"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22</w:t>
            </w:r>
          </w:p>
        </w:tc>
        <w:tc>
          <w:tcPr>
            <w:tcW w:w="701" w:type="dxa"/>
          </w:tcPr>
          <w:p w14:paraId="20E3E38C" w14:textId="2F0B802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24</w:t>
            </w:r>
          </w:p>
        </w:tc>
        <w:tc>
          <w:tcPr>
            <w:tcW w:w="838" w:type="dxa"/>
          </w:tcPr>
          <w:p w14:paraId="619D4720" w14:textId="18B6538E"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25</w:t>
            </w:r>
          </w:p>
        </w:tc>
      </w:tr>
      <w:tr w:rsidR="00AD420D" w:rsidRPr="00AD420D" w14:paraId="5F0BF9E9" w14:textId="77777777" w:rsidTr="001857D9">
        <w:tc>
          <w:tcPr>
            <w:tcW w:w="1277" w:type="dxa"/>
          </w:tcPr>
          <w:p w14:paraId="6E732F0B" w14:textId="1C2D0140" w:rsidR="00416AE0"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Кезпромлен</w:t>
            </w:r>
            <w:proofErr w:type="spellEnd"/>
          </w:p>
        </w:tc>
        <w:tc>
          <w:tcPr>
            <w:tcW w:w="695" w:type="dxa"/>
          </w:tcPr>
          <w:p w14:paraId="53E0B84C" w14:textId="298EC41E"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12</w:t>
            </w:r>
          </w:p>
        </w:tc>
        <w:tc>
          <w:tcPr>
            <w:tcW w:w="722" w:type="dxa"/>
          </w:tcPr>
          <w:p w14:paraId="6F0B2CD3" w14:textId="4524596C"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13</w:t>
            </w:r>
          </w:p>
        </w:tc>
        <w:tc>
          <w:tcPr>
            <w:tcW w:w="753" w:type="dxa"/>
          </w:tcPr>
          <w:p w14:paraId="1AC3861A" w14:textId="7AFDCF83"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1969</w:t>
            </w:r>
          </w:p>
        </w:tc>
        <w:tc>
          <w:tcPr>
            <w:tcW w:w="716" w:type="dxa"/>
          </w:tcPr>
          <w:p w14:paraId="59FC5934" w14:textId="760ECEF2"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2163</w:t>
            </w:r>
          </w:p>
        </w:tc>
        <w:tc>
          <w:tcPr>
            <w:tcW w:w="762" w:type="dxa"/>
          </w:tcPr>
          <w:p w14:paraId="40F6FDDA" w14:textId="58581757"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18231</w:t>
            </w:r>
          </w:p>
        </w:tc>
        <w:tc>
          <w:tcPr>
            <w:tcW w:w="768" w:type="dxa"/>
          </w:tcPr>
          <w:p w14:paraId="5E75657E" w14:textId="41928A38"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18487</w:t>
            </w:r>
          </w:p>
        </w:tc>
        <w:tc>
          <w:tcPr>
            <w:tcW w:w="922" w:type="dxa"/>
          </w:tcPr>
          <w:p w14:paraId="58C36FAF" w14:textId="6A919188"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166</w:t>
            </w:r>
          </w:p>
        </w:tc>
        <w:tc>
          <w:tcPr>
            <w:tcW w:w="839" w:type="dxa"/>
          </w:tcPr>
          <w:p w14:paraId="5CA06F67" w14:textId="6D88F834"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11DEB2AA" w14:textId="3AA6CF03"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3" w:type="dxa"/>
          </w:tcPr>
          <w:p w14:paraId="2778DAFB" w14:textId="0DB997E5"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46</w:t>
            </w:r>
          </w:p>
        </w:tc>
        <w:tc>
          <w:tcPr>
            <w:tcW w:w="701" w:type="dxa"/>
          </w:tcPr>
          <w:p w14:paraId="6275A400" w14:textId="2404DE9F"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56218584" w14:textId="69DD369A"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w:t>
            </w:r>
          </w:p>
        </w:tc>
      </w:tr>
      <w:tr w:rsidR="00AD420D" w:rsidRPr="00AD420D" w14:paraId="1C1B6CDF" w14:textId="77777777" w:rsidTr="001857D9">
        <w:tc>
          <w:tcPr>
            <w:tcW w:w="1277" w:type="dxa"/>
          </w:tcPr>
          <w:p w14:paraId="29BD60F2" w14:textId="3AC0610B" w:rsidR="00416AE0" w:rsidRPr="00AD420D" w:rsidRDefault="00416AE0" w:rsidP="00E83D68">
            <w:pPr>
              <w:pStyle w:val="aa"/>
              <w:jc w:val="both"/>
              <w:rPr>
                <w:rFonts w:ascii="Times New Roman" w:hAnsi="Times New Roman"/>
                <w:b/>
                <w:bCs/>
                <w:sz w:val="20"/>
                <w:szCs w:val="20"/>
              </w:rPr>
            </w:pPr>
            <w:r w:rsidRPr="00AD420D">
              <w:rPr>
                <w:rFonts w:ascii="Times New Roman" w:hAnsi="Times New Roman"/>
                <w:b/>
                <w:bCs/>
                <w:sz w:val="20"/>
                <w:szCs w:val="20"/>
              </w:rPr>
              <w:t>Всего</w:t>
            </w:r>
          </w:p>
        </w:tc>
        <w:tc>
          <w:tcPr>
            <w:tcW w:w="695" w:type="dxa"/>
          </w:tcPr>
          <w:p w14:paraId="613CE477" w14:textId="7460EF22"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811</w:t>
            </w:r>
          </w:p>
        </w:tc>
        <w:tc>
          <w:tcPr>
            <w:tcW w:w="722" w:type="dxa"/>
          </w:tcPr>
          <w:p w14:paraId="7815826E" w14:textId="6D00D682"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751</w:t>
            </w:r>
          </w:p>
        </w:tc>
        <w:tc>
          <w:tcPr>
            <w:tcW w:w="753" w:type="dxa"/>
          </w:tcPr>
          <w:p w14:paraId="6C39AC58" w14:textId="16C445BA"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204496</w:t>
            </w:r>
          </w:p>
        </w:tc>
        <w:tc>
          <w:tcPr>
            <w:tcW w:w="716" w:type="dxa"/>
          </w:tcPr>
          <w:p w14:paraId="7B95ABDE" w14:textId="51A94CD8"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235797</w:t>
            </w:r>
          </w:p>
        </w:tc>
        <w:tc>
          <w:tcPr>
            <w:tcW w:w="762" w:type="dxa"/>
          </w:tcPr>
          <w:p w14:paraId="37EF6640" w14:textId="008079A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28017</w:t>
            </w:r>
          </w:p>
        </w:tc>
        <w:tc>
          <w:tcPr>
            <w:tcW w:w="768" w:type="dxa"/>
          </w:tcPr>
          <w:p w14:paraId="76326FCD" w14:textId="3A8B9521"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34886</w:t>
            </w:r>
          </w:p>
        </w:tc>
        <w:tc>
          <w:tcPr>
            <w:tcW w:w="922" w:type="dxa"/>
          </w:tcPr>
          <w:p w14:paraId="07F8016A" w14:textId="09629CF4"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314</w:t>
            </w:r>
          </w:p>
        </w:tc>
        <w:tc>
          <w:tcPr>
            <w:tcW w:w="839" w:type="dxa"/>
          </w:tcPr>
          <w:p w14:paraId="505AEF63" w14:textId="3E9BAE8C"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976141</w:t>
            </w:r>
          </w:p>
        </w:tc>
        <w:tc>
          <w:tcPr>
            <w:tcW w:w="235" w:type="dxa"/>
          </w:tcPr>
          <w:p w14:paraId="4B9E856D" w14:textId="4D8D5E2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1300</w:t>
            </w:r>
          </w:p>
        </w:tc>
        <w:tc>
          <w:tcPr>
            <w:tcW w:w="723" w:type="dxa"/>
          </w:tcPr>
          <w:p w14:paraId="1B7185FC" w14:textId="138D33C6"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22</w:t>
            </w:r>
          </w:p>
        </w:tc>
        <w:tc>
          <w:tcPr>
            <w:tcW w:w="701" w:type="dxa"/>
          </w:tcPr>
          <w:p w14:paraId="6D2DD0C9" w14:textId="6C43D13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24</w:t>
            </w:r>
          </w:p>
        </w:tc>
        <w:tc>
          <w:tcPr>
            <w:tcW w:w="838" w:type="dxa"/>
          </w:tcPr>
          <w:p w14:paraId="11AFB0B9" w14:textId="3C85B47B"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25</w:t>
            </w:r>
          </w:p>
        </w:tc>
      </w:tr>
    </w:tbl>
    <w:p w14:paraId="2CAE62DB" w14:textId="2E34CC98"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0059684C" w:rsidRPr="00AD420D">
        <w:rPr>
          <w:rFonts w:ascii="Times New Roman" w:hAnsi="Times New Roman"/>
          <w:sz w:val="24"/>
          <w:szCs w:val="24"/>
        </w:rPr>
        <w:t xml:space="preserve">  </w:t>
      </w:r>
    </w:p>
    <w:p w14:paraId="4908EC95" w14:textId="3EC463AC" w:rsidR="00E83D68" w:rsidRPr="00AD420D" w:rsidRDefault="009D609F" w:rsidP="00E83D68">
      <w:pPr>
        <w:pStyle w:val="aa"/>
        <w:jc w:val="both"/>
        <w:rPr>
          <w:rFonts w:ascii="Times New Roman" w:hAnsi="Times New Roman"/>
          <w:sz w:val="24"/>
          <w:szCs w:val="24"/>
        </w:rPr>
      </w:pPr>
      <w:bookmarkStart w:id="3" w:name="_Hlk150521673"/>
      <w:r w:rsidRPr="00AD420D">
        <w:rPr>
          <w:rFonts w:ascii="Times New Roman" w:hAnsi="Times New Roman"/>
          <w:sz w:val="24"/>
          <w:szCs w:val="24"/>
        </w:rPr>
        <w:t xml:space="preserve">          </w:t>
      </w:r>
      <w:r w:rsidR="00E83D68" w:rsidRPr="00AD420D">
        <w:rPr>
          <w:rFonts w:ascii="Times New Roman" w:hAnsi="Times New Roman"/>
          <w:sz w:val="24"/>
          <w:szCs w:val="24"/>
        </w:rPr>
        <w:t xml:space="preserve">Среднемесячная заработная плата одного работника увеличилась на 25% и составила </w:t>
      </w:r>
      <w:r w:rsidR="00E83D68" w:rsidRPr="00AD420D">
        <w:rPr>
          <w:rFonts w:ascii="Times New Roman" w:hAnsi="Times New Roman"/>
          <w:b/>
          <w:sz w:val="24"/>
          <w:szCs w:val="24"/>
        </w:rPr>
        <w:t xml:space="preserve">34886 </w:t>
      </w:r>
      <w:r w:rsidR="00E83D68" w:rsidRPr="00AD420D">
        <w:rPr>
          <w:rFonts w:ascii="Times New Roman" w:hAnsi="Times New Roman"/>
          <w:sz w:val="24"/>
          <w:szCs w:val="24"/>
        </w:rPr>
        <w:t xml:space="preserve">рублей. Наиболее </w:t>
      </w:r>
      <w:r w:rsidRPr="00AD420D">
        <w:rPr>
          <w:rFonts w:ascii="Times New Roman" w:hAnsi="Times New Roman"/>
          <w:sz w:val="24"/>
          <w:szCs w:val="24"/>
        </w:rPr>
        <w:t>высокая заработная</w:t>
      </w:r>
      <w:r w:rsidR="00E83D68" w:rsidRPr="00AD420D">
        <w:rPr>
          <w:rFonts w:ascii="Times New Roman" w:hAnsi="Times New Roman"/>
          <w:sz w:val="24"/>
          <w:szCs w:val="24"/>
        </w:rPr>
        <w:t xml:space="preserve"> плата в СПК «Степаненки»» - 42317 руб., СПК «</w:t>
      </w:r>
      <w:proofErr w:type="spellStart"/>
      <w:r w:rsidR="00E83D68" w:rsidRPr="00AD420D">
        <w:rPr>
          <w:rFonts w:ascii="Times New Roman" w:hAnsi="Times New Roman"/>
          <w:sz w:val="24"/>
          <w:szCs w:val="24"/>
        </w:rPr>
        <w:t>Гулейшур</w:t>
      </w:r>
      <w:proofErr w:type="spellEnd"/>
      <w:r w:rsidR="00E83D68" w:rsidRPr="00AD420D">
        <w:rPr>
          <w:rFonts w:ascii="Times New Roman" w:hAnsi="Times New Roman"/>
          <w:sz w:val="24"/>
          <w:szCs w:val="24"/>
        </w:rPr>
        <w:t xml:space="preserve">» - 40097 руб. На оплату труда направлено 24% выручки. </w:t>
      </w:r>
    </w:p>
    <w:p w14:paraId="7668EF5C" w14:textId="3D9DF1FC"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b/>
          <w:sz w:val="24"/>
          <w:szCs w:val="24"/>
        </w:rPr>
        <w:t xml:space="preserve">   </w:t>
      </w:r>
      <w:r w:rsidRPr="00AD420D">
        <w:rPr>
          <w:rFonts w:ascii="Times New Roman" w:hAnsi="Times New Roman"/>
          <w:b/>
          <w:sz w:val="24"/>
          <w:szCs w:val="24"/>
        </w:rPr>
        <w:tab/>
      </w:r>
      <w:r w:rsidRPr="00AD420D">
        <w:rPr>
          <w:rFonts w:ascii="Times New Roman" w:hAnsi="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уровней </w:t>
      </w:r>
      <w:r w:rsidRPr="00AD420D">
        <w:rPr>
          <w:rFonts w:ascii="Times New Roman" w:hAnsi="Times New Roman"/>
          <w:b/>
          <w:sz w:val="24"/>
          <w:szCs w:val="24"/>
        </w:rPr>
        <w:t>23,3 млн. рублей (</w:t>
      </w:r>
      <w:r w:rsidR="009D609F" w:rsidRPr="00AD420D">
        <w:rPr>
          <w:rFonts w:ascii="Times New Roman" w:hAnsi="Times New Roman"/>
          <w:b/>
          <w:sz w:val="24"/>
          <w:szCs w:val="24"/>
        </w:rPr>
        <w:t xml:space="preserve">9 месяцев </w:t>
      </w:r>
      <w:r w:rsidRPr="00AD420D">
        <w:rPr>
          <w:rFonts w:ascii="Times New Roman" w:hAnsi="Times New Roman"/>
          <w:b/>
          <w:sz w:val="24"/>
          <w:szCs w:val="24"/>
        </w:rPr>
        <w:t>2022 год</w:t>
      </w:r>
      <w:r w:rsidR="009D609F" w:rsidRPr="00AD420D">
        <w:rPr>
          <w:rFonts w:ascii="Times New Roman" w:hAnsi="Times New Roman"/>
          <w:b/>
          <w:sz w:val="24"/>
          <w:szCs w:val="24"/>
        </w:rPr>
        <w:t>а</w:t>
      </w:r>
      <w:r w:rsidRPr="00AD420D">
        <w:rPr>
          <w:rFonts w:ascii="Times New Roman" w:hAnsi="Times New Roman"/>
          <w:b/>
          <w:sz w:val="24"/>
          <w:szCs w:val="24"/>
        </w:rPr>
        <w:t xml:space="preserve"> – 16,9 </w:t>
      </w:r>
      <w:proofErr w:type="spellStart"/>
      <w:r w:rsidRPr="00AD420D">
        <w:rPr>
          <w:rFonts w:ascii="Times New Roman" w:hAnsi="Times New Roman"/>
          <w:b/>
          <w:sz w:val="24"/>
          <w:szCs w:val="24"/>
        </w:rPr>
        <w:t>млн.руб</w:t>
      </w:r>
      <w:proofErr w:type="spellEnd"/>
      <w:r w:rsidRPr="00AD420D">
        <w:rPr>
          <w:rFonts w:ascii="Times New Roman" w:hAnsi="Times New Roman"/>
          <w:b/>
          <w:sz w:val="24"/>
          <w:szCs w:val="24"/>
        </w:rPr>
        <w:t>.)</w:t>
      </w:r>
      <w:r w:rsidRPr="00AD420D">
        <w:rPr>
          <w:rFonts w:ascii="Times New Roman" w:hAnsi="Times New Roman"/>
          <w:sz w:val="24"/>
          <w:szCs w:val="24"/>
        </w:rPr>
        <w:t xml:space="preserve">, из них направлено на: </w:t>
      </w:r>
    </w:p>
    <w:p w14:paraId="32B39775"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 производство и реализация зерновых культур – 634 тыс. руб.</w:t>
      </w:r>
    </w:p>
    <w:p w14:paraId="2EC620DF"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 приобретение племенного молодняка – 1000 тыс. руб.</w:t>
      </w:r>
    </w:p>
    <w:p w14:paraId="01E7DBCA"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развитие молочного скотоводства – 21667</w:t>
      </w:r>
      <w:r w:rsidRPr="00AD420D">
        <w:rPr>
          <w:rFonts w:ascii="Times New Roman" w:hAnsi="Times New Roman"/>
          <w:b/>
          <w:sz w:val="24"/>
          <w:szCs w:val="24"/>
        </w:rPr>
        <w:t xml:space="preserve"> </w:t>
      </w:r>
      <w:proofErr w:type="spellStart"/>
      <w:r w:rsidRPr="00AD420D">
        <w:rPr>
          <w:rFonts w:ascii="Times New Roman" w:hAnsi="Times New Roman"/>
          <w:bCs/>
          <w:sz w:val="24"/>
          <w:szCs w:val="24"/>
        </w:rPr>
        <w:t>тыс.руб</w:t>
      </w:r>
      <w:proofErr w:type="spellEnd"/>
      <w:r w:rsidRPr="00AD420D">
        <w:rPr>
          <w:rFonts w:ascii="Times New Roman" w:hAnsi="Times New Roman"/>
          <w:bCs/>
          <w:sz w:val="24"/>
          <w:szCs w:val="24"/>
        </w:rPr>
        <w:t>.</w:t>
      </w:r>
    </w:p>
    <w:p w14:paraId="6A3A2145" w14:textId="1A5F01CB" w:rsidR="00E83D68" w:rsidRPr="00AD420D" w:rsidRDefault="00E83D68" w:rsidP="009D609F">
      <w:pPr>
        <w:pStyle w:val="aa"/>
        <w:jc w:val="both"/>
        <w:rPr>
          <w:rFonts w:ascii="Times New Roman" w:hAnsi="Times New Roman"/>
          <w:sz w:val="24"/>
          <w:szCs w:val="24"/>
        </w:rPr>
      </w:pPr>
      <w:r w:rsidRPr="00AD420D">
        <w:rPr>
          <w:rFonts w:ascii="Times New Roman" w:hAnsi="Times New Roman"/>
          <w:sz w:val="24"/>
          <w:szCs w:val="24"/>
        </w:rPr>
        <w:tab/>
        <w:t xml:space="preserve">Сумма государственной поддержки для сельскохозяйственных </w:t>
      </w:r>
      <w:r w:rsidR="009D609F" w:rsidRPr="00AD420D">
        <w:rPr>
          <w:rFonts w:ascii="Times New Roman" w:hAnsi="Times New Roman"/>
          <w:sz w:val="24"/>
          <w:szCs w:val="24"/>
        </w:rPr>
        <w:t>товаропроизводителей составила</w:t>
      </w:r>
      <w:r w:rsidRPr="00AD420D">
        <w:rPr>
          <w:rFonts w:ascii="Times New Roman" w:hAnsi="Times New Roman"/>
          <w:sz w:val="24"/>
          <w:szCs w:val="24"/>
        </w:rPr>
        <w:t xml:space="preserve"> 2,4 % объема </w:t>
      </w:r>
      <w:r w:rsidR="009D609F" w:rsidRPr="00AD420D">
        <w:rPr>
          <w:rFonts w:ascii="Times New Roman" w:hAnsi="Times New Roman"/>
          <w:sz w:val="24"/>
          <w:szCs w:val="24"/>
        </w:rPr>
        <w:t>выручки (9 месяцев</w:t>
      </w:r>
      <w:r w:rsidRPr="00AD420D">
        <w:rPr>
          <w:rFonts w:ascii="Times New Roman" w:hAnsi="Times New Roman"/>
          <w:sz w:val="24"/>
          <w:szCs w:val="24"/>
        </w:rPr>
        <w:t xml:space="preserve"> 2022 году- 1,8%</w:t>
      </w:r>
      <w:r w:rsidR="009D609F" w:rsidRPr="00AD420D">
        <w:rPr>
          <w:rFonts w:ascii="Times New Roman" w:hAnsi="Times New Roman"/>
          <w:sz w:val="24"/>
          <w:szCs w:val="24"/>
        </w:rPr>
        <w:t>)</w:t>
      </w:r>
      <w:r w:rsidRPr="00AD420D">
        <w:rPr>
          <w:rFonts w:ascii="Times New Roman" w:hAnsi="Times New Roman"/>
          <w:sz w:val="24"/>
          <w:szCs w:val="24"/>
        </w:rPr>
        <w:t>.</w:t>
      </w:r>
    </w:p>
    <w:p w14:paraId="531B3253" w14:textId="77777777" w:rsidR="00E83D68" w:rsidRPr="00AD420D" w:rsidRDefault="00E83D68" w:rsidP="00E83D68">
      <w:pPr>
        <w:pStyle w:val="aa"/>
        <w:jc w:val="both"/>
        <w:rPr>
          <w:rFonts w:ascii="Times New Roman" w:eastAsia="Times New Roman" w:hAnsi="Times New Roman"/>
          <w:sz w:val="24"/>
          <w:szCs w:val="24"/>
        </w:rPr>
      </w:pPr>
      <w:r w:rsidRPr="00AD420D">
        <w:rPr>
          <w:rFonts w:ascii="Times New Roman" w:hAnsi="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выезжают, приобретая опыт работы. Для решения проблемы кадров в республике действует программа «Устойчивое развитие сельских территорий», согласно которой молодые </w:t>
      </w:r>
      <w:bookmarkStart w:id="4" w:name="_Hlk150521941"/>
      <w:r w:rsidRPr="00AD420D">
        <w:rPr>
          <w:rFonts w:ascii="Times New Roman" w:hAnsi="Times New Roman"/>
          <w:sz w:val="24"/>
          <w:szCs w:val="24"/>
        </w:rPr>
        <w:t>специалисты получают социальные выплаты.</w:t>
      </w:r>
      <w:r w:rsidRPr="00AD420D">
        <w:rPr>
          <w:rFonts w:ascii="Times New Roman" w:eastAsia="Times New Roman" w:hAnsi="Times New Roman"/>
          <w:sz w:val="24"/>
          <w:szCs w:val="24"/>
        </w:rPr>
        <w:t xml:space="preserve"> </w:t>
      </w:r>
      <w:r w:rsidRPr="00AD420D">
        <w:rPr>
          <w:rFonts w:ascii="Times New Roman" w:hAnsi="Times New Roman"/>
          <w:sz w:val="24"/>
          <w:szCs w:val="24"/>
        </w:rPr>
        <w:t>В течение 2023 года 4 молодых специалиста получили 261 тыс. рублей</w:t>
      </w:r>
      <w:bookmarkEnd w:id="4"/>
      <w:r w:rsidRPr="00AD420D">
        <w:rPr>
          <w:rFonts w:ascii="Times New Roman" w:hAnsi="Times New Roman"/>
          <w:sz w:val="24"/>
          <w:szCs w:val="24"/>
        </w:rPr>
        <w:t>.</w:t>
      </w:r>
    </w:p>
    <w:p w14:paraId="55668752" w14:textId="066FA9AB"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В части улучшения жилищных условий граждан, проживающих в сельской </w:t>
      </w:r>
      <w:r w:rsidR="00D86FBD" w:rsidRPr="00AD420D">
        <w:rPr>
          <w:rFonts w:ascii="Times New Roman" w:eastAsia="Times New Roman" w:hAnsi="Times New Roman"/>
          <w:sz w:val="24"/>
          <w:szCs w:val="24"/>
        </w:rPr>
        <w:t>местности, в</w:t>
      </w:r>
      <w:r w:rsidRPr="00AD420D">
        <w:rPr>
          <w:rFonts w:ascii="Times New Roman" w:eastAsia="Times New Roman" w:hAnsi="Times New Roman"/>
          <w:sz w:val="24"/>
          <w:szCs w:val="24"/>
        </w:rPr>
        <w:t xml:space="preserve"> 2023 году по программе «Комплексное развитие сельских </w:t>
      </w:r>
      <w:r w:rsidR="00D86FBD" w:rsidRPr="00AD420D">
        <w:rPr>
          <w:rFonts w:ascii="Times New Roman" w:eastAsia="Times New Roman" w:hAnsi="Times New Roman"/>
          <w:sz w:val="24"/>
          <w:szCs w:val="24"/>
        </w:rPr>
        <w:t>территорий» в</w:t>
      </w:r>
      <w:r w:rsidRPr="00AD420D">
        <w:rPr>
          <w:rFonts w:ascii="Times New Roman" w:eastAsia="Times New Roman" w:hAnsi="Times New Roman"/>
          <w:sz w:val="24"/>
          <w:szCs w:val="24"/>
        </w:rPr>
        <w:t xml:space="preserve"> районе строятся девять домов. </w:t>
      </w:r>
    </w:p>
    <w:p w14:paraId="59624794" w14:textId="3A8B1182"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 целью повышения квалификации </w:t>
      </w:r>
      <w:r w:rsidR="00D86FBD" w:rsidRPr="00AD420D">
        <w:rPr>
          <w:rFonts w:ascii="Times New Roman" w:eastAsia="Times New Roman" w:hAnsi="Times New Roman"/>
          <w:sz w:val="24"/>
          <w:szCs w:val="24"/>
        </w:rPr>
        <w:t>проводятся обучающие</w:t>
      </w:r>
      <w:r w:rsidRPr="00AD420D">
        <w:rPr>
          <w:rFonts w:ascii="Times New Roman" w:eastAsia="Times New Roman" w:hAnsi="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bookmarkEnd w:id="3"/>
    <w:p w14:paraId="2A60DD19" w14:textId="77777777"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w:t>
      </w:r>
    </w:p>
    <w:p w14:paraId="3A1CB204" w14:textId="77777777" w:rsidR="00E009E0" w:rsidRPr="00AD420D" w:rsidRDefault="00E009E0" w:rsidP="00FF1F04">
      <w:pPr>
        <w:pStyle w:val="1"/>
        <w:jc w:val="center"/>
        <w:rPr>
          <w:rFonts w:ascii="Times New Roman" w:hAnsi="Times New Roman" w:cs="Times New Roman"/>
          <w:sz w:val="28"/>
          <w:szCs w:val="28"/>
        </w:rPr>
      </w:pPr>
      <w:r w:rsidRPr="00AD420D">
        <w:rPr>
          <w:rFonts w:ascii="Times New Roman" w:hAnsi="Times New Roman" w:cs="Times New Roman"/>
          <w:sz w:val="28"/>
          <w:szCs w:val="28"/>
        </w:rPr>
        <w:t>Малое и среднее предпринимательство</w:t>
      </w:r>
    </w:p>
    <w:p w14:paraId="79E623CF" w14:textId="2A5CE989" w:rsidR="00E009E0" w:rsidRPr="00AD420D" w:rsidRDefault="00E009E0" w:rsidP="00E009E0">
      <w:pPr>
        <w:ind w:firstLine="708"/>
      </w:pPr>
      <w:bookmarkStart w:id="5" w:name="_Hlk150522069"/>
      <w:r w:rsidRPr="00AD420D">
        <w:t xml:space="preserve">Малое и среднее предпринимательство - неотъемлемая часть экономической системы </w:t>
      </w:r>
      <w:r w:rsidR="00F32B25" w:rsidRPr="00AD420D">
        <w:t>Кез</w:t>
      </w:r>
      <w:r w:rsidRPr="00AD420D">
        <w:t>ского района. 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 что обусловливает стратегический характер малого и среднего предпринимательства, определяющий устойчивое развитие экономики района.</w:t>
      </w:r>
    </w:p>
    <w:p w14:paraId="0CF8ACAC" w14:textId="725E7BE6" w:rsidR="00740BC1" w:rsidRPr="00AD420D" w:rsidRDefault="001F12D3" w:rsidP="00740BC1">
      <w:pPr>
        <w:ind w:firstLine="708"/>
      </w:pPr>
      <w:r w:rsidRPr="00AD420D">
        <w:t xml:space="preserve">По состоянию на </w:t>
      </w:r>
      <w:r w:rsidR="005242DE" w:rsidRPr="00AD420D">
        <w:t xml:space="preserve">1 октября </w:t>
      </w:r>
      <w:r w:rsidRPr="00AD420D">
        <w:t>2023</w:t>
      </w:r>
      <w:r w:rsidR="00E009E0" w:rsidRPr="00AD420D">
        <w:t xml:space="preserve"> года </w:t>
      </w:r>
      <w:r w:rsidRPr="00AD420D">
        <w:t xml:space="preserve">количество субъектов малого и среднего предпринимательства на территории </w:t>
      </w:r>
      <w:r w:rsidR="0096738A" w:rsidRPr="00AD420D">
        <w:t>Кез</w:t>
      </w:r>
      <w:r w:rsidRPr="00AD420D">
        <w:t>ского района</w:t>
      </w:r>
      <w:r w:rsidR="00E009E0" w:rsidRPr="00AD420D">
        <w:t xml:space="preserve"> </w:t>
      </w:r>
      <w:r w:rsidR="007D0F3B" w:rsidRPr="00AD420D">
        <w:t xml:space="preserve">насчитывается </w:t>
      </w:r>
      <w:r w:rsidR="00A005C8" w:rsidRPr="00AD420D">
        <w:t>346</w:t>
      </w:r>
      <w:r w:rsidR="00E009E0" w:rsidRPr="00AD420D">
        <w:t xml:space="preserve"> ед</w:t>
      </w:r>
      <w:r w:rsidR="007D0F3B" w:rsidRPr="00AD420D">
        <w:t>иниц</w:t>
      </w:r>
      <w:r w:rsidR="00B67F0C" w:rsidRPr="00AD420D">
        <w:t>,</w:t>
      </w:r>
      <w:r w:rsidR="004D5CEA" w:rsidRPr="00AD420D">
        <w:t xml:space="preserve"> из них: </w:t>
      </w:r>
      <w:r w:rsidR="00F77542" w:rsidRPr="00AD420D">
        <w:t>307</w:t>
      </w:r>
      <w:r w:rsidR="004D5CEA" w:rsidRPr="00AD420D">
        <w:t xml:space="preserve"> индивидуальных предпринимателей, </w:t>
      </w:r>
      <w:r w:rsidR="00A005C8" w:rsidRPr="00AD420D">
        <w:t>5</w:t>
      </w:r>
      <w:r w:rsidR="00F77542" w:rsidRPr="00AD420D">
        <w:t>2</w:t>
      </w:r>
      <w:r w:rsidR="004D5CEA" w:rsidRPr="00AD420D">
        <w:t xml:space="preserve"> – малых </w:t>
      </w:r>
      <w:r w:rsidR="00A005C8" w:rsidRPr="00AD420D">
        <w:t>и микро</w:t>
      </w:r>
      <w:r w:rsidR="004D5CEA" w:rsidRPr="00AD420D">
        <w:t xml:space="preserve">предприятий и </w:t>
      </w:r>
      <w:r w:rsidR="00A005C8" w:rsidRPr="00AD420D">
        <w:t>4</w:t>
      </w:r>
      <w:r w:rsidR="00B67F0C" w:rsidRPr="00AD420D">
        <w:t xml:space="preserve"> </w:t>
      </w:r>
      <w:r w:rsidR="004D5CEA" w:rsidRPr="00AD420D">
        <w:t>- средн</w:t>
      </w:r>
      <w:r w:rsidR="00A005C8" w:rsidRPr="00AD420D">
        <w:t>их</w:t>
      </w:r>
      <w:r w:rsidR="00000724" w:rsidRPr="00AD420D">
        <w:t xml:space="preserve"> предприяти</w:t>
      </w:r>
      <w:r w:rsidR="00A005C8" w:rsidRPr="00AD420D">
        <w:t>я</w:t>
      </w:r>
      <w:r w:rsidR="008C35ED" w:rsidRPr="00AD420D">
        <w:t>.</w:t>
      </w:r>
      <w:r w:rsidR="00E009E0" w:rsidRPr="00AD420D">
        <w:t xml:space="preserve"> Среднесписочная численность работников малого и среднего предпринимательства состав</w:t>
      </w:r>
      <w:r w:rsidR="00000724" w:rsidRPr="00AD420D">
        <w:t>ляет</w:t>
      </w:r>
      <w:r w:rsidR="00E009E0" w:rsidRPr="00AD420D">
        <w:t xml:space="preserve"> </w:t>
      </w:r>
      <w:r w:rsidR="00B36254" w:rsidRPr="00AD420D">
        <w:t>2</w:t>
      </w:r>
      <w:r w:rsidR="00C602C6" w:rsidRPr="00AD420D">
        <w:t>5</w:t>
      </w:r>
      <w:r w:rsidR="00F77542" w:rsidRPr="00AD420D">
        <w:t>82</w:t>
      </w:r>
      <w:r w:rsidR="00E009E0" w:rsidRPr="00AD420D">
        <w:t xml:space="preserve"> человек. </w:t>
      </w:r>
      <w:r w:rsidR="00EF05A6" w:rsidRPr="00AD420D">
        <w:t>По итогам отчетного периода 2023 года количество самозанятых граждан, применяющих режим налогообложения «Налог на профессиональный доход» составило</w:t>
      </w:r>
      <w:r w:rsidR="00E009E0" w:rsidRPr="00AD420D">
        <w:t xml:space="preserve"> </w:t>
      </w:r>
      <w:r w:rsidR="00C602C6" w:rsidRPr="00AD420D">
        <w:t>744</w:t>
      </w:r>
      <w:r w:rsidR="00E321CF" w:rsidRPr="00AD420D">
        <w:t xml:space="preserve"> (+ </w:t>
      </w:r>
      <w:r w:rsidR="00C602C6" w:rsidRPr="00AD420D">
        <w:t>28</w:t>
      </w:r>
      <w:r w:rsidRPr="00AD420D">
        <w:t>4</w:t>
      </w:r>
      <w:r w:rsidR="00E321CF" w:rsidRPr="00AD420D">
        <w:t xml:space="preserve"> человек к </w:t>
      </w:r>
      <w:r w:rsidRPr="00AD420D">
        <w:t xml:space="preserve">аналогичному периоду </w:t>
      </w:r>
      <w:r w:rsidR="00E321CF" w:rsidRPr="00AD420D">
        <w:t>202</w:t>
      </w:r>
      <w:r w:rsidRPr="00AD420D">
        <w:t>2</w:t>
      </w:r>
      <w:r w:rsidR="00E321CF" w:rsidRPr="00AD420D">
        <w:t xml:space="preserve"> год</w:t>
      </w:r>
      <w:r w:rsidRPr="00AD420D">
        <w:t>а</w:t>
      </w:r>
      <w:r w:rsidR="00E321CF" w:rsidRPr="00AD420D">
        <w:t>)</w:t>
      </w:r>
      <w:r w:rsidR="00E009E0" w:rsidRPr="00AD420D">
        <w:t xml:space="preserve">. </w:t>
      </w:r>
      <w:r w:rsidR="00EF05A6" w:rsidRPr="00AD420D">
        <w:rPr>
          <w:sz w:val="23"/>
          <w:szCs w:val="23"/>
        </w:rPr>
        <w:t>Приоритетными видами деятельности являются парикмахерские, косметологические услуги, услуги по перевозке пассажиров и грузов, зрелищно-развлекательные услуги.</w:t>
      </w:r>
    </w:p>
    <w:p w14:paraId="46518794" w14:textId="5713479A" w:rsidR="00E009E0" w:rsidRPr="00AD420D" w:rsidRDefault="008C35ED" w:rsidP="008C35ED">
      <w:pPr>
        <w:tabs>
          <w:tab w:val="left" w:pos="2310"/>
        </w:tabs>
        <w:ind w:firstLine="708"/>
      </w:pPr>
      <w:r w:rsidRPr="00AD420D">
        <w:t xml:space="preserve">Объем налоговых доходов от малого и среднего предпринимательства </w:t>
      </w:r>
      <w:r w:rsidR="00442C81" w:rsidRPr="00AD420D">
        <w:t>в консолидированный бюджет Удмуртской Республики</w:t>
      </w:r>
      <w:r w:rsidRPr="00AD420D">
        <w:t xml:space="preserve"> за</w:t>
      </w:r>
      <w:r w:rsidR="0036020F" w:rsidRPr="00AD420D">
        <w:t xml:space="preserve"> </w:t>
      </w:r>
      <w:r w:rsidR="003E1B98" w:rsidRPr="00AD420D">
        <w:t>9 месяцев</w:t>
      </w:r>
      <w:r w:rsidR="00595A06" w:rsidRPr="00AD420D">
        <w:t xml:space="preserve"> </w:t>
      </w:r>
      <w:r w:rsidRPr="00AD420D">
        <w:t>202</w:t>
      </w:r>
      <w:r w:rsidR="00595A06" w:rsidRPr="00AD420D">
        <w:t>3</w:t>
      </w:r>
      <w:r w:rsidRPr="00AD420D">
        <w:t xml:space="preserve"> год</w:t>
      </w:r>
      <w:r w:rsidR="00595A06" w:rsidRPr="00AD420D">
        <w:t>а</w:t>
      </w:r>
      <w:r w:rsidRPr="00AD420D">
        <w:t xml:space="preserve"> </w:t>
      </w:r>
      <w:r w:rsidR="003E1B98" w:rsidRPr="00AD420D">
        <w:t>составил 115</w:t>
      </w:r>
      <w:r w:rsidRPr="00AD420D">
        <w:t xml:space="preserve"> </w:t>
      </w:r>
      <w:r w:rsidR="005F7122" w:rsidRPr="00AD420D">
        <w:t>млн</w:t>
      </w:r>
      <w:r w:rsidRPr="00AD420D">
        <w:t xml:space="preserve">. рублей, </w:t>
      </w:r>
      <w:r w:rsidR="001D5B44" w:rsidRPr="00AD420D">
        <w:t>или</w:t>
      </w:r>
      <w:r w:rsidRPr="00AD420D">
        <w:t xml:space="preserve"> </w:t>
      </w:r>
      <w:r w:rsidR="003E1B98" w:rsidRPr="00AD420D">
        <w:t xml:space="preserve">111,1 </w:t>
      </w:r>
      <w:r w:rsidRPr="00AD420D">
        <w:t>%</w:t>
      </w:r>
      <w:r w:rsidR="00595A06" w:rsidRPr="00AD420D">
        <w:t xml:space="preserve"> к аналогичному периоду 2022</w:t>
      </w:r>
      <w:r w:rsidR="001B106B" w:rsidRPr="00AD420D">
        <w:t xml:space="preserve"> г</w:t>
      </w:r>
      <w:r w:rsidR="003E1B98" w:rsidRPr="00AD420D">
        <w:t>ода (9 месяцев 2022 года – 103,5 млн. рублей)</w:t>
      </w:r>
      <w:r w:rsidRPr="00AD420D">
        <w:t>.</w:t>
      </w:r>
    </w:p>
    <w:p w14:paraId="18BDA949" w14:textId="561BCB3D" w:rsidR="00586250" w:rsidRPr="00AD420D" w:rsidRDefault="00586250" w:rsidP="00DE5872">
      <w:pPr>
        <w:pStyle w:val="aa"/>
        <w:ind w:firstLine="708"/>
        <w:jc w:val="both"/>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За 9 месяцев  2023 года объявлено 45 электронных аукционов для субъектов малого предпринимательства на 42 071,0 тыс. руб., заключено 45 муниципальных контрактов на 32 818,5 тыс. руб., 15 открытых конкурса в электронной форме на 83 022,6 тыс. руб., заключено 15 контрактов на 74 577,00 тыс.</w:t>
      </w:r>
      <w:r w:rsidR="005242DE" w:rsidRPr="00AD420D">
        <w:rPr>
          <w:rFonts w:ascii="Times New Roman" w:eastAsia="Times New Roman" w:hAnsi="Times New Roman"/>
          <w:sz w:val="24"/>
          <w:szCs w:val="24"/>
          <w:lang w:eastAsia="ru-RU"/>
        </w:rPr>
        <w:t xml:space="preserve"> </w:t>
      </w:r>
      <w:r w:rsidRPr="00AD420D">
        <w:rPr>
          <w:rFonts w:ascii="Times New Roman" w:eastAsia="Times New Roman" w:hAnsi="Times New Roman"/>
          <w:sz w:val="24"/>
          <w:szCs w:val="24"/>
          <w:lang w:eastAsia="ru-RU"/>
        </w:rPr>
        <w:t xml:space="preserve">руб., 5 запросов котировок на 1 881,3 </w:t>
      </w:r>
      <w:proofErr w:type="spellStart"/>
      <w:r w:rsidRPr="00AD420D">
        <w:rPr>
          <w:rFonts w:ascii="Times New Roman" w:eastAsia="Times New Roman" w:hAnsi="Times New Roman"/>
          <w:sz w:val="24"/>
          <w:szCs w:val="24"/>
          <w:lang w:eastAsia="ru-RU"/>
        </w:rPr>
        <w:t>тыс.руб</w:t>
      </w:r>
      <w:proofErr w:type="spellEnd"/>
      <w:r w:rsidRPr="00AD420D">
        <w:rPr>
          <w:rFonts w:ascii="Times New Roman" w:eastAsia="Times New Roman" w:hAnsi="Times New Roman"/>
          <w:sz w:val="24"/>
          <w:szCs w:val="24"/>
          <w:lang w:eastAsia="ru-RU"/>
        </w:rPr>
        <w:t>., заключено 5 контрактов на 1 830,6 тыс.</w:t>
      </w:r>
      <w:r w:rsidR="005242DE" w:rsidRPr="00AD420D">
        <w:rPr>
          <w:rFonts w:ascii="Times New Roman" w:eastAsia="Times New Roman" w:hAnsi="Times New Roman"/>
          <w:sz w:val="24"/>
          <w:szCs w:val="24"/>
          <w:lang w:eastAsia="ru-RU"/>
        </w:rPr>
        <w:t xml:space="preserve"> </w:t>
      </w:r>
      <w:r w:rsidRPr="00AD420D">
        <w:rPr>
          <w:rFonts w:ascii="Times New Roman" w:eastAsia="Times New Roman" w:hAnsi="Times New Roman"/>
          <w:sz w:val="24"/>
          <w:szCs w:val="24"/>
          <w:lang w:eastAsia="ru-RU"/>
        </w:rPr>
        <w:t xml:space="preserve">руб. </w:t>
      </w:r>
    </w:p>
    <w:p w14:paraId="1F2569F7" w14:textId="277D9B5B" w:rsidR="00DE5872" w:rsidRPr="00AD420D" w:rsidRDefault="00DE5872" w:rsidP="00DE5872">
      <w:pPr>
        <w:pStyle w:val="aa"/>
        <w:ind w:firstLine="708"/>
        <w:jc w:val="both"/>
        <w:rPr>
          <w:rFonts w:ascii="Times New Roman" w:hAnsi="Times New Roman"/>
          <w:sz w:val="24"/>
          <w:szCs w:val="24"/>
        </w:rPr>
      </w:pPr>
      <w:r w:rsidRPr="00AD420D">
        <w:rPr>
          <w:rFonts w:ascii="Times New Roman" w:hAnsi="Times New Roman"/>
          <w:sz w:val="24"/>
          <w:szCs w:val="24"/>
        </w:rPr>
        <w:lastRenderedPageBreak/>
        <w:t>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За 9 месяцев  20</w:t>
      </w:r>
      <w:r w:rsidR="00F06539" w:rsidRPr="00AD420D">
        <w:rPr>
          <w:rFonts w:ascii="Times New Roman" w:hAnsi="Times New Roman"/>
          <w:sz w:val="24"/>
          <w:szCs w:val="24"/>
        </w:rPr>
        <w:t>23</w:t>
      </w:r>
      <w:r w:rsidRPr="00AD420D">
        <w:rPr>
          <w:rFonts w:ascii="Times New Roman" w:hAnsi="Times New Roman"/>
          <w:sz w:val="24"/>
          <w:szCs w:val="24"/>
        </w:rPr>
        <w:t xml:space="preserve"> года заключено </w:t>
      </w:r>
      <w:r w:rsidR="00946120" w:rsidRPr="00AD420D">
        <w:rPr>
          <w:rFonts w:ascii="Times New Roman" w:hAnsi="Times New Roman"/>
          <w:sz w:val="24"/>
          <w:szCs w:val="24"/>
        </w:rPr>
        <w:t xml:space="preserve">82 социальных контракта на общую сумму 9465,57 рублей (9 месяцев 2022 года -  </w:t>
      </w:r>
      <w:r w:rsidRPr="00AD420D">
        <w:rPr>
          <w:rFonts w:ascii="Times New Roman" w:hAnsi="Times New Roman"/>
          <w:sz w:val="24"/>
          <w:szCs w:val="24"/>
        </w:rPr>
        <w:t>74 социальных контракта на общую сумму 7066,7 тыс.</w:t>
      </w:r>
      <w:r w:rsidR="003E1B98" w:rsidRPr="00AD420D">
        <w:rPr>
          <w:rFonts w:ascii="Times New Roman" w:hAnsi="Times New Roman"/>
          <w:sz w:val="24"/>
          <w:szCs w:val="24"/>
        </w:rPr>
        <w:t xml:space="preserve"> </w:t>
      </w:r>
      <w:r w:rsidRPr="00AD420D">
        <w:rPr>
          <w:rFonts w:ascii="Times New Roman" w:hAnsi="Times New Roman"/>
          <w:sz w:val="24"/>
          <w:szCs w:val="24"/>
        </w:rPr>
        <w:t>руб.</w:t>
      </w:r>
      <w:r w:rsidR="00946120" w:rsidRPr="00AD420D">
        <w:rPr>
          <w:rFonts w:ascii="Times New Roman" w:hAnsi="Times New Roman"/>
          <w:sz w:val="24"/>
          <w:szCs w:val="24"/>
        </w:rPr>
        <w:t>)</w:t>
      </w:r>
      <w:r w:rsidRPr="00AD420D">
        <w:rPr>
          <w:rFonts w:ascii="Times New Roman" w:hAnsi="Times New Roman"/>
          <w:sz w:val="24"/>
          <w:szCs w:val="24"/>
        </w:rPr>
        <w:t xml:space="preserve">, из них: </w:t>
      </w:r>
      <w:r w:rsidR="00946120" w:rsidRPr="00AD420D">
        <w:rPr>
          <w:rFonts w:ascii="Times New Roman" w:hAnsi="Times New Roman"/>
          <w:sz w:val="24"/>
          <w:szCs w:val="24"/>
        </w:rPr>
        <w:t>60</w:t>
      </w:r>
      <w:r w:rsidRPr="00AD420D">
        <w:rPr>
          <w:rFonts w:ascii="Times New Roman" w:hAnsi="Times New Roman"/>
          <w:sz w:val="24"/>
          <w:szCs w:val="24"/>
        </w:rPr>
        <w:t xml:space="preserve"> – на поиск работы и трудоустройство, </w:t>
      </w:r>
      <w:r w:rsidR="00946120" w:rsidRPr="00AD420D">
        <w:rPr>
          <w:rFonts w:ascii="Times New Roman" w:hAnsi="Times New Roman"/>
          <w:sz w:val="24"/>
          <w:szCs w:val="24"/>
        </w:rPr>
        <w:t xml:space="preserve">а так же в связи с трудной жизненной ситуацией, 22 – на открытие собственного дела , в том числе 6 на развитие личного подсобного хозяйства. </w:t>
      </w:r>
    </w:p>
    <w:p w14:paraId="5B2B8710" w14:textId="77777777" w:rsidR="007D0F3B" w:rsidRPr="00AD420D" w:rsidRDefault="007D0F3B" w:rsidP="007D0F3B">
      <w:pPr>
        <w:pStyle w:val="aa"/>
        <w:ind w:firstLine="708"/>
        <w:jc w:val="both"/>
        <w:rPr>
          <w:rFonts w:ascii="Times New Roman" w:hAnsi="Times New Roman"/>
          <w:sz w:val="24"/>
          <w:szCs w:val="24"/>
        </w:rPr>
      </w:pPr>
      <w:r w:rsidRPr="00AD420D">
        <w:rPr>
          <w:rFonts w:ascii="Times New Roman" w:hAnsi="Times New Roman"/>
          <w:sz w:val="24"/>
          <w:szCs w:val="24"/>
        </w:rPr>
        <w:t xml:space="preserve">В администрации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84 участника.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 </w:t>
      </w:r>
    </w:p>
    <w:p w14:paraId="12CEEE68" w14:textId="5BAF57CD" w:rsidR="007D0F3B" w:rsidRPr="00AD420D" w:rsidRDefault="007D0F3B" w:rsidP="007D0F3B">
      <w:pPr>
        <w:pStyle w:val="aa"/>
        <w:ind w:firstLine="708"/>
        <w:jc w:val="both"/>
        <w:rPr>
          <w:rFonts w:ascii="Times New Roman" w:hAnsi="Times New Roman"/>
          <w:sz w:val="24"/>
          <w:szCs w:val="24"/>
        </w:rPr>
      </w:pPr>
      <w:r w:rsidRPr="00AD420D">
        <w:rPr>
          <w:rFonts w:ascii="Times New Roman" w:hAnsi="Times New Roman"/>
          <w:sz w:val="24"/>
          <w:szCs w:val="24"/>
        </w:rPr>
        <w:t xml:space="preserve">В отчетном периоде в </w:t>
      </w:r>
      <w:proofErr w:type="spellStart"/>
      <w:r w:rsidRPr="00AD420D">
        <w:rPr>
          <w:rFonts w:ascii="Times New Roman" w:hAnsi="Times New Roman"/>
          <w:sz w:val="24"/>
          <w:szCs w:val="24"/>
        </w:rPr>
        <w:t>Микрокредитную</w:t>
      </w:r>
      <w:proofErr w:type="spellEnd"/>
      <w:r w:rsidRPr="00AD420D">
        <w:rPr>
          <w:rFonts w:ascii="Times New Roman" w:hAnsi="Times New Roman"/>
          <w:sz w:val="24"/>
          <w:szCs w:val="24"/>
        </w:rPr>
        <w:t xml:space="preserve"> компанию Удмуртский фонд развития предпринимательства обратились 3 субъекта малого и среднего предпринимательства на общую сумму 4,7 млн. руб. Все заявители получили отказ </w:t>
      </w:r>
      <w:r w:rsidRPr="00AD420D">
        <w:rPr>
          <w:rFonts w:ascii="Times New Roman" w:hAnsi="Times New Roman"/>
        </w:rPr>
        <w:t>в связи с предоставленным не полным пакетом документов, а также в связи с неудовлетворительным финансовым состоянием.</w:t>
      </w:r>
    </w:p>
    <w:p w14:paraId="279CCF71" w14:textId="77777777" w:rsidR="007D0F3B" w:rsidRPr="00AD420D" w:rsidRDefault="007D0F3B" w:rsidP="007D0F3B">
      <w:pPr>
        <w:pStyle w:val="aa"/>
        <w:jc w:val="both"/>
        <w:rPr>
          <w:rFonts w:ascii="Times New Roman" w:hAnsi="Times New Roman"/>
          <w:sz w:val="24"/>
          <w:szCs w:val="24"/>
        </w:rPr>
      </w:pPr>
    </w:p>
    <w:bookmarkEnd w:id="5"/>
    <w:p w14:paraId="3D1A5495" w14:textId="77777777" w:rsidR="00A13426" w:rsidRPr="00AD420D" w:rsidRDefault="00A13426" w:rsidP="00FF1F04">
      <w:pPr>
        <w:jc w:val="center"/>
        <w:rPr>
          <w:b/>
          <w:sz w:val="28"/>
          <w:szCs w:val="28"/>
        </w:rPr>
      </w:pPr>
      <w:r w:rsidRPr="00AD420D">
        <w:rPr>
          <w:b/>
          <w:sz w:val="28"/>
          <w:szCs w:val="28"/>
        </w:rPr>
        <w:t>Потребительский рынок</w:t>
      </w:r>
    </w:p>
    <w:p w14:paraId="5EC4F186" w14:textId="77777777" w:rsidR="00700754" w:rsidRPr="00AD420D" w:rsidRDefault="00700754" w:rsidP="00700754">
      <w:pPr>
        <w:ind w:rightChars="-1" w:right="-2"/>
        <w:rPr>
          <w:lang w:eastAsia="ar-SA"/>
        </w:rPr>
      </w:pPr>
      <w:r w:rsidRPr="00AD420D">
        <w:rPr>
          <w:rFonts w:cs="Tahoma"/>
        </w:rPr>
        <w:t xml:space="preserve">            </w:t>
      </w:r>
      <w:r w:rsidRPr="00AD420D">
        <w:rPr>
          <w:lang w:eastAsia="ar-SA"/>
        </w:rPr>
        <w:t xml:space="preserve">Потребительский рынок – один из основных секторов экономики Кезского района. </w:t>
      </w:r>
      <w:r w:rsidRPr="00AD420D">
        <w:t>Его главные задачи - удовлетворение спроса населения на потребительские товары и услуги, обеспечение качества и безопасности их предоставления, территориальной доступности товаров и услуг по всей территории района</w:t>
      </w:r>
    </w:p>
    <w:p w14:paraId="4472919F" w14:textId="77777777" w:rsidR="00700754" w:rsidRPr="00AD420D" w:rsidRDefault="00700754" w:rsidP="00700754">
      <w:pPr>
        <w:pStyle w:val="aa"/>
        <w:jc w:val="both"/>
        <w:rPr>
          <w:rFonts w:ascii="Times New Roman" w:hAnsi="Times New Roman"/>
          <w:sz w:val="24"/>
          <w:szCs w:val="24"/>
        </w:rPr>
      </w:pPr>
      <w:r w:rsidRPr="00AD420D">
        <w:rPr>
          <w:rFonts w:cs="Tahoma"/>
        </w:rPr>
        <w:tab/>
      </w:r>
      <w:r w:rsidRPr="00AD420D">
        <w:rPr>
          <w:rFonts w:ascii="Times New Roman" w:hAnsi="Times New Roman"/>
          <w:sz w:val="24"/>
          <w:szCs w:val="24"/>
        </w:rPr>
        <w:t>Инфраструктура потребительского рынка муниципального образования представлена предприятиями различных типов, видов, форм и включает 201 торговую точку, предоставляющих широкий ассортимент продовольственных и непродовольственных товаров, торговая площадь которых составляет 14334,11 кв. м.</w:t>
      </w:r>
    </w:p>
    <w:p w14:paraId="7A4968D5" w14:textId="77777777" w:rsidR="00700754" w:rsidRPr="00AD420D" w:rsidRDefault="00700754" w:rsidP="00700754">
      <w:pPr>
        <w:shd w:val="clear" w:color="auto" w:fill="FFFFFF"/>
      </w:pPr>
      <w:r w:rsidRPr="00AD420D">
        <w:rPr>
          <w:rFonts w:ascii="yandex-sans" w:hAnsi="yandex-sans"/>
        </w:rPr>
        <w:tab/>
      </w:r>
      <w:r w:rsidRPr="00AD420D">
        <w:t>По состоянию на 01.01.2023 на территории района действуют 31 предприятие общественного питания, из них общедоступных – 12 (10 - кафе, 1- столовая, 1-магазин), 2 столовые при промышленных предприятиях, 17 столовых образовательных учреждений и 49 объектов бытового обслуживания.</w:t>
      </w:r>
    </w:p>
    <w:p w14:paraId="672E7C9D" w14:textId="77777777" w:rsidR="00700754" w:rsidRPr="00AD420D" w:rsidRDefault="00700754" w:rsidP="00700754">
      <w:pPr>
        <w:shd w:val="clear" w:color="auto" w:fill="FFFFFF"/>
        <w:rPr>
          <w:sz w:val="23"/>
          <w:szCs w:val="23"/>
        </w:rPr>
      </w:pPr>
      <w:r w:rsidRPr="00AD420D">
        <w:tab/>
      </w:r>
      <w:r w:rsidRPr="00AD420D">
        <w:rPr>
          <w:sz w:val="23"/>
          <w:szCs w:val="23"/>
        </w:rPr>
        <w:t>На территории Кезского района работают продовольственные ритейлеры федерального масштаба, магазины торговых сетей «Магнит у дома», «Магнит Косметик», «Пятерочка», «</w:t>
      </w:r>
      <w:proofErr w:type="spellStart"/>
      <w:r w:rsidRPr="00AD420D">
        <w:rPr>
          <w:sz w:val="23"/>
          <w:szCs w:val="23"/>
        </w:rPr>
        <w:t>Красное&amp;Белое</w:t>
      </w:r>
      <w:proofErr w:type="spellEnd"/>
      <w:r w:rsidRPr="00AD420D">
        <w:rPr>
          <w:sz w:val="23"/>
          <w:szCs w:val="23"/>
        </w:rPr>
        <w:t>». Функционируют пункты выдачи интернет-магазинов «Озон», «</w:t>
      </w:r>
      <w:proofErr w:type="spellStart"/>
      <w:r w:rsidRPr="00AD420D">
        <w:rPr>
          <w:sz w:val="23"/>
          <w:szCs w:val="23"/>
        </w:rPr>
        <w:t>Вайлдбериз</w:t>
      </w:r>
      <w:proofErr w:type="spellEnd"/>
      <w:r w:rsidRPr="00AD420D">
        <w:rPr>
          <w:sz w:val="23"/>
          <w:szCs w:val="23"/>
        </w:rPr>
        <w:t xml:space="preserve">». </w:t>
      </w:r>
    </w:p>
    <w:p w14:paraId="6D47BF0B" w14:textId="40C6A950" w:rsidR="00700754" w:rsidRPr="00AD420D" w:rsidRDefault="00700754" w:rsidP="00700754">
      <w:pPr>
        <w:shd w:val="clear" w:color="auto" w:fill="FFFFFF"/>
        <w:ind w:firstLine="708"/>
        <w:rPr>
          <w:rFonts w:ascii="yandex-sans" w:hAnsi="yandex-sans"/>
        </w:rPr>
      </w:pPr>
      <w:r w:rsidRPr="00AD420D">
        <w:t>Развитие инфраструктуры потребительского рынка муниципального района крайне неоднородно.</w:t>
      </w:r>
      <w:r w:rsidRPr="00AD420D">
        <w:rPr>
          <w:rFonts w:ascii="yandex-sans" w:hAnsi="yandex-sans"/>
        </w:rPr>
        <w:t xml:space="preserve"> На долю территориального о</w:t>
      </w:r>
      <w:r w:rsidR="005637BE">
        <w:rPr>
          <w:rFonts w:ascii="yandex-sans" w:hAnsi="yandex-sans"/>
        </w:rPr>
        <w:t>тдела</w:t>
      </w:r>
      <w:r w:rsidRPr="00AD420D">
        <w:rPr>
          <w:rFonts w:ascii="yandex-sans" w:hAnsi="yandex-sans"/>
        </w:rPr>
        <w:t xml:space="preserve"> «Кезский» приходится 76% от общего количества торговых объектов, расположенных на территории муниципального района, соответственно оставшиеся 24% приходятся на долю сельских населенных пунктов.</w:t>
      </w:r>
    </w:p>
    <w:p w14:paraId="7478F903" w14:textId="1B7C5BBD" w:rsidR="00700754" w:rsidRPr="00AD420D" w:rsidRDefault="00700754" w:rsidP="00187F89">
      <w:r w:rsidRPr="00AD420D">
        <w:rPr>
          <w:rFonts w:ascii="yandex-sans" w:hAnsi="yandex-sans"/>
        </w:rPr>
        <w:tab/>
      </w:r>
      <w:r w:rsidRPr="00AD420D">
        <w:t xml:space="preserve">В целях создания условий для улучшения организации и качества торгового обслуживания населения, повышения доступности товаров для населения района Администрацией района утверждена схема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В настоящее время в схему включено 6 нестационарных торговых объектов. Предоставление права на размещение нестационарных торговых объектов осуществляется в соответствии с Законом УР № 61-РЗ от 05.10.2018 г. «О размещении нестационарных торговых объектов на территории Удмуртской Республики». Нестационарная торговля осуществляется в 6 объектах. По всем нестационарным торговым объектам заключены договора аренды земельных участков.  Кроме того, 4 хозяйствующими субъектами осуществляется выездная торговля по 38 населенным пунктам. </w:t>
      </w:r>
    </w:p>
    <w:p w14:paraId="5FF5D735" w14:textId="77777777" w:rsidR="00700754" w:rsidRPr="00AD420D" w:rsidRDefault="00700754" w:rsidP="00700754">
      <w:pPr>
        <w:pStyle w:val="aa"/>
        <w:jc w:val="both"/>
        <w:rPr>
          <w:rFonts w:ascii="Times New Roman" w:hAnsi="Times New Roman"/>
          <w:sz w:val="24"/>
          <w:szCs w:val="24"/>
        </w:rPr>
      </w:pPr>
      <w:r w:rsidRPr="00AD420D">
        <w:rPr>
          <w:rFonts w:ascii="Times New Roman" w:hAnsi="Times New Roman"/>
          <w:sz w:val="24"/>
          <w:szCs w:val="24"/>
        </w:rPr>
        <w:tab/>
        <w:t xml:space="preserve">Наиболее широкую сеть, с охватом большинства населённых пунктов района, по-прежнему, имеют предприятия потребительской кооперации. На сегодня в системе РАЙПО 38 магазинов, из которых 15 расположены в п. Кез. Удельный вес товарооборота этих магазинов </w:t>
      </w:r>
      <w:r w:rsidRPr="00AD420D">
        <w:rPr>
          <w:rFonts w:ascii="Times New Roman" w:hAnsi="Times New Roman"/>
          <w:sz w:val="24"/>
          <w:szCs w:val="24"/>
        </w:rPr>
        <w:lastRenderedPageBreak/>
        <w:t>составляет 48 %. Остальные 23 магазина расположены в сельской местности и в структуре розничного товарооборота занимают соответственно 52 %.</w:t>
      </w:r>
    </w:p>
    <w:p w14:paraId="754DF47A" w14:textId="77777777" w:rsidR="00700754" w:rsidRPr="00AD420D" w:rsidRDefault="00700754" w:rsidP="00700754">
      <w:pPr>
        <w:pStyle w:val="aa"/>
        <w:ind w:firstLine="567"/>
        <w:jc w:val="both"/>
        <w:rPr>
          <w:rFonts w:ascii="Times New Roman" w:hAnsi="Times New Roman"/>
          <w:sz w:val="24"/>
          <w:szCs w:val="24"/>
        </w:rPr>
      </w:pPr>
      <w:r w:rsidRPr="00AD420D">
        <w:rPr>
          <w:rFonts w:ascii="Times New Roman" w:hAnsi="Times New Roman"/>
          <w:sz w:val="24"/>
          <w:szCs w:val="24"/>
        </w:rPr>
        <w:t xml:space="preserve">  Структура розничного товарооборота Кезского РАЙПО в разрезе продовольственных и непродовольственных товаров выглядит следующим образом: 88 % - доля товаров продовольственной группы и соответственно непродовольственные товары занимают 12 % (для сравнения, в 2017 году удельный вес непродовольственных товаров составлял 28 %).</w:t>
      </w:r>
    </w:p>
    <w:p w14:paraId="4AA8DF8F" w14:textId="77777777" w:rsidR="00700754" w:rsidRPr="00AD420D" w:rsidRDefault="00700754" w:rsidP="00700754">
      <w:pPr>
        <w:pStyle w:val="aa"/>
        <w:ind w:firstLine="567"/>
        <w:jc w:val="both"/>
        <w:rPr>
          <w:rFonts w:ascii="Times New Roman" w:hAnsi="Times New Roman"/>
          <w:sz w:val="24"/>
          <w:szCs w:val="24"/>
        </w:rPr>
      </w:pPr>
      <w:r w:rsidRPr="00AD420D">
        <w:rPr>
          <w:rFonts w:ascii="Times New Roman" w:hAnsi="Times New Roman"/>
          <w:sz w:val="24"/>
          <w:szCs w:val="24"/>
        </w:rPr>
        <w:t>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12,5 %.</w:t>
      </w:r>
    </w:p>
    <w:p w14:paraId="4B9558E0" w14:textId="77777777" w:rsidR="00700754" w:rsidRPr="00AD420D" w:rsidRDefault="00700754" w:rsidP="00700754">
      <w:pPr>
        <w:ind w:rightChars="-1" w:right="-2" w:firstLine="567"/>
      </w:pPr>
      <w:r w:rsidRPr="00AD420D">
        <w:t xml:space="preserve">В 69 сельских населенных пунктах района отсутствуют стационарные торговые объекты. Количество проживающих – 1945 человек, из них 48 населенных пунктов с количеством проживающих – 1638 чел. обслуживаются мобильными торговыми объектами. </w:t>
      </w:r>
    </w:p>
    <w:p w14:paraId="646E4E96" w14:textId="0CFE868C" w:rsidR="00A13426" w:rsidRPr="00AD420D" w:rsidRDefault="000B56CA" w:rsidP="00187F89">
      <w:pPr>
        <w:shd w:val="clear" w:color="auto" w:fill="FFFFFF"/>
        <w:ind w:firstLine="567"/>
      </w:pPr>
      <w:r w:rsidRPr="00AD420D">
        <w:t xml:space="preserve">Для обеспечения потребностей товарами населения, проживающего в отдаленных населенных пунктах (20 населенных пунктов), на территории района </w:t>
      </w:r>
      <w:r w:rsidR="00E11A78" w:rsidRPr="00AD420D">
        <w:t>осуществляется подвоз</w:t>
      </w:r>
      <w:r w:rsidRPr="00AD420D">
        <w:t xml:space="preserve"> автолавк</w:t>
      </w:r>
      <w:r w:rsidR="00E11A78" w:rsidRPr="00AD420D">
        <w:t>ой товаров первой необходимости</w:t>
      </w:r>
      <w:r w:rsidRPr="00AD420D">
        <w:t xml:space="preserve">. </w:t>
      </w:r>
    </w:p>
    <w:p w14:paraId="76C9C620" w14:textId="77777777" w:rsidR="00A13426" w:rsidRPr="00AD420D" w:rsidRDefault="00A13426" w:rsidP="004E2F23">
      <w:pPr>
        <w:ind w:firstLine="567"/>
      </w:pPr>
      <w:r w:rsidRPr="00AD420D">
        <w:t>В целях обеспечения потребностей населения</w:t>
      </w:r>
      <w:r w:rsidR="00666BA5" w:rsidRPr="00AD420D">
        <w:t>,</w:t>
      </w:r>
      <w:r w:rsidRPr="00AD420D">
        <w:t xml:space="preserve"> создания конкурентной среды на потребительском рынке</w:t>
      </w:r>
      <w:r w:rsidR="00E11A78" w:rsidRPr="00AD420D">
        <w:t xml:space="preserve"> для</w:t>
      </w:r>
      <w:r w:rsidRPr="00AD420D">
        <w:t xml:space="preserve"> поддержки местных товаропроизводителей на территории района действует специализированная ярмарка. Такая ярмарка дает возможность производителям сельскохозяйственной продукции иметь прямой доступ к местам реализации продукции.</w:t>
      </w:r>
    </w:p>
    <w:p w14:paraId="35C2C092" w14:textId="77777777" w:rsidR="00444B45" w:rsidRPr="00AD420D" w:rsidRDefault="00444B45" w:rsidP="00FF1F04">
      <w:pPr>
        <w:tabs>
          <w:tab w:val="left" w:pos="426"/>
        </w:tabs>
        <w:jc w:val="center"/>
        <w:rPr>
          <w:b/>
          <w:bCs/>
        </w:rPr>
      </w:pPr>
    </w:p>
    <w:p w14:paraId="78F467A2" w14:textId="1FB8D9D2" w:rsidR="00A13426" w:rsidRPr="00AD420D" w:rsidRDefault="00A13426" w:rsidP="007360D7">
      <w:pPr>
        <w:autoSpaceDE w:val="0"/>
        <w:autoSpaceDN w:val="0"/>
        <w:adjustRightInd w:val="0"/>
        <w:jc w:val="center"/>
        <w:rPr>
          <w:b/>
          <w:sz w:val="28"/>
          <w:szCs w:val="28"/>
          <w:lang w:eastAsia="en-US"/>
        </w:rPr>
      </w:pPr>
      <w:r w:rsidRPr="00AD420D">
        <w:rPr>
          <w:b/>
          <w:sz w:val="28"/>
          <w:szCs w:val="28"/>
          <w:lang w:eastAsia="en-US"/>
        </w:rPr>
        <w:t>Труд и занятость</w:t>
      </w:r>
    </w:p>
    <w:p w14:paraId="68A50674" w14:textId="4AB6EC2B" w:rsidR="00D20841" w:rsidRPr="00AD420D" w:rsidRDefault="00993E64" w:rsidP="008C55FC">
      <w:pPr>
        <w:tabs>
          <w:tab w:val="left" w:pos="709"/>
          <w:tab w:val="left" w:pos="2694"/>
        </w:tabs>
        <w:ind w:firstLine="426"/>
      </w:pPr>
      <w:r w:rsidRPr="00AD420D">
        <w:tab/>
      </w:r>
      <w:r w:rsidR="00F40A99" w:rsidRPr="00AD420D">
        <w:t>За 9 месяцев</w:t>
      </w:r>
      <w:r w:rsidR="008C55FC" w:rsidRPr="00AD420D">
        <w:t xml:space="preserve"> 2023 года на территории </w:t>
      </w:r>
      <w:r w:rsidR="00F40A99" w:rsidRPr="00AD420D">
        <w:t>Кез</w:t>
      </w:r>
      <w:r w:rsidR="008C55FC" w:rsidRPr="00AD420D">
        <w:t xml:space="preserve">ского района отмечено повышение интереса граждан к государственным услугам в области содействия занятости- рост числа обращений составил </w:t>
      </w:r>
      <w:r w:rsidR="00F40A99" w:rsidRPr="00AD420D">
        <w:t>206</w:t>
      </w:r>
      <w:r w:rsidR="008C55FC" w:rsidRPr="00AD420D">
        <w:t xml:space="preserve">%. В связи с этим на </w:t>
      </w:r>
      <w:r w:rsidR="00F40A99" w:rsidRPr="00AD420D">
        <w:t>29</w:t>
      </w:r>
      <w:r w:rsidR="008C55FC" w:rsidRPr="00AD420D">
        <w:t xml:space="preserve">% относительно периода прошлого года сократилось число зарегистрированных граждан, ищущих работу. Причем, эта тенденция к снижению отмечается на протяжении последних лет. </w:t>
      </w:r>
    </w:p>
    <w:p w14:paraId="5583B898" w14:textId="57F06CFF" w:rsidR="00D20841" w:rsidRPr="00AD420D" w:rsidRDefault="000F1A23" w:rsidP="00D20841">
      <w:pPr>
        <w:pStyle w:val="aa"/>
        <w:ind w:firstLine="426"/>
        <w:rPr>
          <w:rFonts w:ascii="Times New Roman" w:hAnsi="Times New Roman"/>
          <w:b/>
          <w:sz w:val="24"/>
          <w:szCs w:val="24"/>
        </w:rPr>
      </w:pPr>
      <w:r w:rsidRPr="00AD420D">
        <w:rPr>
          <w:rFonts w:ascii="Times New Roman" w:hAnsi="Times New Roman"/>
          <w:b/>
          <w:sz w:val="24"/>
          <w:szCs w:val="24"/>
        </w:rPr>
        <w:t xml:space="preserve">    </w:t>
      </w:r>
      <w:r w:rsidR="00D20841" w:rsidRPr="00AD420D">
        <w:rPr>
          <w:rFonts w:ascii="Times New Roman" w:hAnsi="Times New Roman"/>
          <w:b/>
          <w:sz w:val="24"/>
          <w:szCs w:val="24"/>
        </w:rPr>
        <w:t>В составе поставленных на учет граждан:</w:t>
      </w:r>
    </w:p>
    <w:p w14:paraId="394D741D" w14:textId="77777777" w:rsidR="00D20841" w:rsidRPr="00AD420D" w:rsidRDefault="00D20841" w:rsidP="00D20841">
      <w:pPr>
        <w:pStyle w:val="aa"/>
        <w:rPr>
          <w:rFonts w:ascii="Times New Roman" w:hAnsi="Times New Roman"/>
          <w:sz w:val="24"/>
          <w:szCs w:val="24"/>
          <w:lang w:eastAsia="ar-SA"/>
        </w:rPr>
      </w:pPr>
      <w:r w:rsidRPr="00AD420D">
        <w:rPr>
          <w:rFonts w:ascii="Times New Roman" w:hAnsi="Times New Roman"/>
          <w:sz w:val="24"/>
          <w:szCs w:val="24"/>
        </w:rPr>
        <w:t>Занятые граждане – 17 чел., или 5,9%;</w:t>
      </w:r>
      <w:r w:rsidRPr="00AD420D">
        <w:rPr>
          <w:rFonts w:ascii="Times New Roman" w:hAnsi="Times New Roman"/>
          <w:sz w:val="24"/>
          <w:szCs w:val="24"/>
        </w:rPr>
        <w:br/>
        <w:t>Высвобожденные работники – 11 чел., или 3,8 %;</w:t>
      </w:r>
      <w:r w:rsidRPr="00AD420D">
        <w:rPr>
          <w:rFonts w:ascii="Times New Roman" w:hAnsi="Times New Roman"/>
          <w:sz w:val="24"/>
          <w:szCs w:val="24"/>
        </w:rPr>
        <w:br/>
        <w:t>Граждане, впервые ищущие работу - 28 чел., или 9,6%;</w:t>
      </w:r>
      <w:r w:rsidRPr="00AD420D">
        <w:rPr>
          <w:rFonts w:ascii="Times New Roman" w:hAnsi="Times New Roman"/>
          <w:sz w:val="24"/>
          <w:szCs w:val="24"/>
        </w:rPr>
        <w:br/>
        <w:t>Граждане, стремящиеся возобновить трудовую деятельность после длительного (более года) перерыва - 56 чел., или 19%;</w:t>
      </w:r>
      <w:r w:rsidRPr="00AD420D">
        <w:rPr>
          <w:rFonts w:ascii="Times New Roman" w:hAnsi="Times New Roman"/>
          <w:sz w:val="24"/>
          <w:szCs w:val="24"/>
        </w:rPr>
        <w:br/>
        <w:t>Молодежь (возраст 16-29 лет) – 77 чел., или 26%;</w:t>
      </w:r>
      <w:r w:rsidRPr="00AD420D">
        <w:rPr>
          <w:rFonts w:ascii="Times New Roman" w:hAnsi="Times New Roman"/>
          <w:sz w:val="24"/>
          <w:szCs w:val="24"/>
        </w:rPr>
        <w:br/>
        <w:t>Граждане предпенсионного возраста – 52 чел., или 17,9%;</w:t>
      </w:r>
      <w:r w:rsidRPr="00AD420D">
        <w:rPr>
          <w:rFonts w:ascii="Times New Roman" w:hAnsi="Times New Roman"/>
          <w:sz w:val="24"/>
          <w:szCs w:val="24"/>
        </w:rPr>
        <w:br/>
        <w:t>Инвалиды - 14 чел., или4,8 %;</w:t>
      </w:r>
    </w:p>
    <w:p w14:paraId="0A9B6717" w14:textId="2D278CF9" w:rsidR="00D20841" w:rsidRPr="00AD420D" w:rsidRDefault="00D20841" w:rsidP="008C55FC">
      <w:pPr>
        <w:tabs>
          <w:tab w:val="left" w:pos="709"/>
          <w:tab w:val="left" w:pos="2694"/>
        </w:tabs>
        <w:ind w:firstLine="426"/>
      </w:pPr>
      <w:r w:rsidRPr="00AD420D">
        <w:tab/>
      </w:r>
      <w:r w:rsidR="008C55FC" w:rsidRPr="00AD420D">
        <w:t xml:space="preserve">Число снятых с регистрационного учета граждан сократилось на </w:t>
      </w:r>
      <w:r w:rsidRPr="00AD420D">
        <w:t>25</w:t>
      </w:r>
      <w:r w:rsidR="008C55FC" w:rsidRPr="00AD420D">
        <w:t xml:space="preserve">%, что обусловлено общим снижением количества зарегистрированных граждан, ищущих работу. </w:t>
      </w:r>
    </w:p>
    <w:p w14:paraId="21B5A0FD" w14:textId="77777777" w:rsidR="00D20841" w:rsidRPr="00AD420D" w:rsidRDefault="00D20841" w:rsidP="00D20841">
      <w:pPr>
        <w:suppressAutoHyphens/>
        <w:ind w:firstLine="709"/>
      </w:pPr>
      <w:r w:rsidRPr="00AD420D">
        <w:t xml:space="preserve">Численность зарегистрированных граждан в филиале Республиканского ЦЗН «ЦЗН Кезского района» на конец сентября 2023 года достигла 88 человек (2022 году – 103 человека). </w:t>
      </w:r>
    </w:p>
    <w:p w14:paraId="4FEDC21B" w14:textId="0008B29D" w:rsidR="00D20841" w:rsidRPr="00AD420D" w:rsidRDefault="00D20841" w:rsidP="00D20841">
      <w:pPr>
        <w:suppressAutoHyphens/>
        <w:ind w:firstLine="709"/>
      </w:pPr>
      <w:r w:rsidRPr="00AD420D">
        <w:t>В результате, численность официально зарегистрированных безработных на конец отчетного периода, составила 80 чел</w:t>
      </w:r>
      <w:r w:rsidR="00241ABC" w:rsidRPr="00AD420D">
        <w:t>овек</w:t>
      </w:r>
      <w:r w:rsidRPr="00AD420D">
        <w:t>, что на 7 чел</w:t>
      </w:r>
      <w:r w:rsidR="00241ABC" w:rsidRPr="00AD420D">
        <w:t>овек</w:t>
      </w:r>
      <w:r w:rsidRPr="00AD420D">
        <w:t xml:space="preserve"> или на 8 % меньше, чем на начало текущего года.</w:t>
      </w:r>
    </w:p>
    <w:p w14:paraId="6F3C687D" w14:textId="77777777" w:rsidR="00D20841" w:rsidRPr="00AD420D" w:rsidRDefault="00D20841" w:rsidP="00D20841">
      <w:pPr>
        <w:suppressAutoHyphens/>
        <w:ind w:firstLine="709"/>
      </w:pPr>
      <w:r w:rsidRPr="00AD420D">
        <w:t>В составе безработных граждан, состоящих на учете на конец отчетного периода:</w:t>
      </w:r>
      <w:r w:rsidRPr="00AD420D">
        <w:br/>
        <w:t>женщины - 45 чел., или 56%;</w:t>
      </w:r>
    </w:p>
    <w:p w14:paraId="7B8165B6" w14:textId="77777777" w:rsidR="00D20841" w:rsidRPr="00AD420D" w:rsidRDefault="00D20841" w:rsidP="00D20841">
      <w:pPr>
        <w:suppressAutoHyphens/>
      </w:pPr>
      <w:r w:rsidRPr="00AD420D">
        <w:t>жители сельской местности – 80 чел., или 100%;</w:t>
      </w:r>
    </w:p>
    <w:p w14:paraId="2E28034F" w14:textId="77777777" w:rsidR="00D20841" w:rsidRPr="00AD420D" w:rsidRDefault="00D20841" w:rsidP="00D20841">
      <w:pPr>
        <w:suppressAutoHyphens/>
      </w:pPr>
      <w:r w:rsidRPr="00AD420D">
        <w:t>уволившиеся по собственному желанию – 49 чел., или 61%;</w:t>
      </w:r>
    </w:p>
    <w:p w14:paraId="75F92F97" w14:textId="77D78FFB" w:rsidR="00D20841" w:rsidRPr="00AD420D" w:rsidRDefault="00D20841" w:rsidP="00D20841">
      <w:pPr>
        <w:suppressAutoHyphens/>
      </w:pPr>
      <w:r w:rsidRPr="00AD420D">
        <w:t>уволившиеся по соглашению сторон</w:t>
      </w:r>
      <w:r w:rsidR="00DA3CCD" w:rsidRPr="00AD420D">
        <w:t xml:space="preserve"> - 11</w:t>
      </w:r>
      <w:r w:rsidRPr="00AD420D">
        <w:t xml:space="preserve"> чел., или 14%; </w:t>
      </w:r>
    </w:p>
    <w:p w14:paraId="2F8DEBFD" w14:textId="6357B620" w:rsidR="00D20841" w:rsidRPr="00AD420D" w:rsidRDefault="00D20841" w:rsidP="00D20841">
      <w:pPr>
        <w:suppressAutoHyphens/>
      </w:pPr>
      <w:r w:rsidRPr="00AD420D">
        <w:t xml:space="preserve">высвобожденные работники – 7 чел., или 9%; </w:t>
      </w:r>
    </w:p>
    <w:p w14:paraId="5013C1D8" w14:textId="72A305E6" w:rsidR="00D20841" w:rsidRPr="00AD420D" w:rsidRDefault="00D20841" w:rsidP="00D20841">
      <w:pPr>
        <w:suppressAutoHyphens/>
      </w:pPr>
      <w:r w:rsidRPr="00AD420D">
        <w:t>впервые ищущие работу (ранее не работавшие) – 3 чел., или 4%;</w:t>
      </w:r>
    </w:p>
    <w:p w14:paraId="24BBAA89" w14:textId="2B2CACE9" w:rsidR="00D20841" w:rsidRPr="00AD420D" w:rsidRDefault="00D20841" w:rsidP="003E1B98">
      <w:pPr>
        <w:suppressAutoHyphens/>
        <w:ind w:firstLine="708"/>
        <w:rPr>
          <w:b/>
          <w:bCs/>
          <w:lang w:eastAsia="ar-SA"/>
        </w:rPr>
      </w:pPr>
      <w:r w:rsidRPr="00AD420D">
        <w:rPr>
          <w:b/>
          <w:lang w:eastAsia="ar-SA"/>
        </w:rPr>
        <w:t xml:space="preserve">Уровень безработицы на 1 октября 2023 года составляет 0,9 </w:t>
      </w:r>
      <w:r w:rsidRPr="00AD420D">
        <w:rPr>
          <w:b/>
          <w:bCs/>
          <w:lang w:eastAsia="ar-SA"/>
        </w:rPr>
        <w:t>%.</w:t>
      </w:r>
    </w:p>
    <w:tbl>
      <w:tblPr>
        <w:tblpPr w:leftFromText="180" w:rightFromText="180" w:bottomFromText="200" w:vertAnchor="text" w:tblpY="264"/>
        <w:tblW w:w="9941" w:type="dxa"/>
        <w:shd w:val="clear" w:color="auto" w:fill="FFFFFF"/>
        <w:tblLook w:val="04A0" w:firstRow="1" w:lastRow="0" w:firstColumn="1" w:lastColumn="0" w:noHBand="0" w:noVBand="1"/>
      </w:tblPr>
      <w:tblGrid>
        <w:gridCol w:w="3559"/>
        <w:gridCol w:w="911"/>
        <w:gridCol w:w="1046"/>
        <w:gridCol w:w="1232"/>
        <w:gridCol w:w="1253"/>
        <w:gridCol w:w="970"/>
        <w:gridCol w:w="970"/>
      </w:tblGrid>
      <w:tr w:rsidR="00AD420D" w:rsidRPr="00AD420D" w14:paraId="561BFAC1" w14:textId="77777777" w:rsidTr="0048149F">
        <w:trPr>
          <w:trHeight w:val="261"/>
        </w:trPr>
        <w:tc>
          <w:tcPr>
            <w:tcW w:w="3559"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4E8A21E2" w14:textId="77777777" w:rsidR="00D20841" w:rsidRPr="00AD420D" w:rsidRDefault="00D20841" w:rsidP="00D20841">
            <w:pPr>
              <w:jc w:val="center"/>
            </w:pPr>
            <w:r w:rsidRPr="00AD420D">
              <w:t xml:space="preserve">Наименование показателя </w:t>
            </w:r>
          </w:p>
        </w:tc>
        <w:tc>
          <w:tcPr>
            <w:tcW w:w="911"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2442CC52" w14:textId="77777777" w:rsidR="00D20841" w:rsidRPr="00AD420D" w:rsidRDefault="00D20841" w:rsidP="00D20841">
            <w:pPr>
              <w:spacing w:before="100" w:beforeAutospacing="1" w:after="100" w:afterAutospacing="1"/>
              <w:jc w:val="center"/>
            </w:pPr>
            <w:r w:rsidRPr="00AD420D">
              <w:t>Ед. изм.</w:t>
            </w:r>
          </w:p>
        </w:tc>
        <w:tc>
          <w:tcPr>
            <w:tcW w:w="1046" w:type="dxa"/>
            <w:vMerge w:val="restart"/>
            <w:tcBorders>
              <w:top w:val="single" w:sz="6" w:space="0" w:color="000000"/>
              <w:left w:val="single" w:sz="6" w:space="0" w:color="000000"/>
              <w:right w:val="single" w:sz="4" w:space="0" w:color="auto"/>
            </w:tcBorders>
            <w:shd w:val="clear" w:color="auto" w:fill="FFFFFF"/>
            <w:tcMar>
              <w:top w:w="15" w:type="dxa"/>
              <w:left w:w="15" w:type="dxa"/>
              <w:bottom w:w="15" w:type="dxa"/>
              <w:right w:w="15" w:type="dxa"/>
            </w:tcMar>
            <w:vAlign w:val="center"/>
            <w:hideMark/>
          </w:tcPr>
          <w:p w14:paraId="31A52AE0" w14:textId="3E8F701D" w:rsidR="00D20841" w:rsidRPr="00AD420D" w:rsidRDefault="00D20841" w:rsidP="00D20841">
            <w:pPr>
              <w:pStyle w:val="aa"/>
              <w:spacing w:line="276" w:lineRule="auto"/>
              <w:jc w:val="center"/>
              <w:rPr>
                <w:rFonts w:ascii="Times New Roman" w:hAnsi="Times New Roman"/>
                <w:sz w:val="24"/>
                <w:szCs w:val="24"/>
                <w:lang w:eastAsia="ru-RU"/>
              </w:rPr>
            </w:pPr>
            <w:r w:rsidRPr="00AD420D">
              <w:rPr>
                <w:rFonts w:ascii="Times New Roman" w:hAnsi="Times New Roman"/>
                <w:sz w:val="24"/>
                <w:szCs w:val="24"/>
                <w:lang w:eastAsia="ru-RU"/>
              </w:rPr>
              <w:t>9 мес.</w:t>
            </w:r>
          </w:p>
          <w:p w14:paraId="286A98FC" w14:textId="77777777" w:rsidR="00D20841" w:rsidRPr="00AD420D" w:rsidRDefault="00D20841" w:rsidP="00D20841">
            <w:pPr>
              <w:pStyle w:val="aa"/>
              <w:spacing w:line="276" w:lineRule="auto"/>
              <w:jc w:val="center"/>
              <w:rPr>
                <w:sz w:val="24"/>
                <w:szCs w:val="24"/>
                <w:lang w:eastAsia="ru-RU"/>
              </w:rPr>
            </w:pPr>
            <w:r w:rsidRPr="00AD420D">
              <w:rPr>
                <w:rFonts w:ascii="Times New Roman" w:hAnsi="Times New Roman"/>
                <w:sz w:val="24"/>
                <w:szCs w:val="24"/>
                <w:lang w:eastAsia="ru-RU"/>
              </w:rPr>
              <w:lastRenderedPageBreak/>
              <w:t>2022 год</w:t>
            </w:r>
          </w:p>
        </w:tc>
        <w:tc>
          <w:tcPr>
            <w:tcW w:w="1232" w:type="dxa"/>
            <w:vMerge w:val="restart"/>
            <w:tcBorders>
              <w:top w:val="single" w:sz="6" w:space="0" w:color="000000"/>
              <w:left w:val="single" w:sz="4" w:space="0" w:color="auto"/>
              <w:right w:val="single" w:sz="4" w:space="0" w:color="auto"/>
            </w:tcBorders>
            <w:shd w:val="clear" w:color="auto" w:fill="FFFFFF"/>
            <w:vAlign w:val="center"/>
          </w:tcPr>
          <w:p w14:paraId="0784BB2A" w14:textId="77777777" w:rsidR="00D20841" w:rsidRPr="00AD420D" w:rsidRDefault="00D20841" w:rsidP="00D20841">
            <w:pPr>
              <w:pStyle w:val="aa"/>
              <w:spacing w:line="276" w:lineRule="auto"/>
              <w:jc w:val="center"/>
              <w:rPr>
                <w:rFonts w:ascii="Times New Roman" w:hAnsi="Times New Roman"/>
                <w:b/>
                <w:sz w:val="24"/>
                <w:szCs w:val="24"/>
                <w:lang w:eastAsia="ru-RU"/>
              </w:rPr>
            </w:pPr>
            <w:r w:rsidRPr="00AD420D">
              <w:rPr>
                <w:rFonts w:ascii="Times New Roman" w:hAnsi="Times New Roman"/>
                <w:b/>
                <w:sz w:val="24"/>
                <w:szCs w:val="24"/>
                <w:lang w:eastAsia="ru-RU"/>
              </w:rPr>
              <w:lastRenderedPageBreak/>
              <w:t>2023 год</w:t>
            </w:r>
          </w:p>
          <w:p w14:paraId="24406B70" w14:textId="0A0CE7F8" w:rsidR="00D20841" w:rsidRPr="00AD420D" w:rsidRDefault="00D20841" w:rsidP="00D20841">
            <w:pPr>
              <w:jc w:val="left"/>
              <w:rPr>
                <w:rFonts w:ascii="Calibri" w:eastAsia="Calibri" w:hAnsi="Calibri"/>
              </w:rPr>
            </w:pPr>
            <w:r w:rsidRPr="00AD420D">
              <w:rPr>
                <w:b/>
              </w:rPr>
              <w:lastRenderedPageBreak/>
              <w:t>(прогноз)</w:t>
            </w:r>
          </w:p>
        </w:tc>
        <w:tc>
          <w:tcPr>
            <w:tcW w:w="1253" w:type="dxa"/>
            <w:vMerge w:val="restart"/>
            <w:tcBorders>
              <w:top w:val="single" w:sz="6" w:space="0" w:color="000000"/>
              <w:left w:val="single" w:sz="4" w:space="0" w:color="auto"/>
              <w:right w:val="single" w:sz="4" w:space="0" w:color="auto"/>
            </w:tcBorders>
            <w:shd w:val="clear" w:color="auto" w:fill="FFFFFF"/>
            <w:vAlign w:val="center"/>
          </w:tcPr>
          <w:p w14:paraId="1F406BB5" w14:textId="1A9B215B" w:rsidR="00D20841" w:rsidRPr="00AD420D" w:rsidRDefault="00D20841" w:rsidP="00D20841">
            <w:r w:rsidRPr="00AD420D">
              <w:rPr>
                <w:lang w:val="en-US"/>
              </w:rPr>
              <w:lastRenderedPageBreak/>
              <w:t xml:space="preserve">  </w:t>
            </w:r>
            <w:r w:rsidRPr="00AD420D">
              <w:t>9 мес.</w:t>
            </w:r>
          </w:p>
          <w:p w14:paraId="50D4404A" w14:textId="7235EF6E" w:rsidR="00D20841" w:rsidRPr="00AD420D" w:rsidRDefault="00D20841" w:rsidP="00241ABC">
            <w:pPr>
              <w:jc w:val="center"/>
              <w:rPr>
                <w:rFonts w:ascii="Calibri" w:eastAsia="Calibri" w:hAnsi="Calibri"/>
              </w:rPr>
            </w:pPr>
            <w:r w:rsidRPr="00AD420D">
              <w:lastRenderedPageBreak/>
              <w:t xml:space="preserve">2023 год </w:t>
            </w:r>
          </w:p>
        </w:tc>
        <w:tc>
          <w:tcPr>
            <w:tcW w:w="1940" w:type="dxa"/>
            <w:gridSpan w:val="2"/>
            <w:tcBorders>
              <w:top w:val="single" w:sz="6" w:space="0" w:color="000000"/>
              <w:left w:val="single" w:sz="4" w:space="0" w:color="auto"/>
              <w:bottom w:val="single" w:sz="4" w:space="0" w:color="auto"/>
              <w:right w:val="single" w:sz="4" w:space="0" w:color="auto"/>
            </w:tcBorders>
            <w:shd w:val="clear" w:color="auto" w:fill="FFFFFF"/>
            <w:vAlign w:val="center"/>
          </w:tcPr>
          <w:p w14:paraId="75316D6B" w14:textId="151CD7E5" w:rsidR="00D20841" w:rsidRPr="00AD420D" w:rsidRDefault="00D20841" w:rsidP="00D20841">
            <w:pPr>
              <w:pStyle w:val="aa"/>
              <w:spacing w:line="276" w:lineRule="auto"/>
              <w:jc w:val="center"/>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lastRenderedPageBreak/>
              <w:t>Темп роста, %</w:t>
            </w:r>
          </w:p>
        </w:tc>
      </w:tr>
      <w:tr w:rsidR="00AD420D" w:rsidRPr="00AD420D" w14:paraId="30FB2838" w14:textId="6570E014" w:rsidTr="00241ABC">
        <w:trPr>
          <w:trHeight w:val="627"/>
        </w:trPr>
        <w:tc>
          <w:tcPr>
            <w:tcW w:w="3559"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CA44696" w14:textId="77777777" w:rsidR="00D20841" w:rsidRPr="00AD420D" w:rsidRDefault="00D20841" w:rsidP="00D20841">
            <w:pPr>
              <w:jc w:val="center"/>
            </w:pPr>
          </w:p>
        </w:tc>
        <w:tc>
          <w:tcPr>
            <w:tcW w:w="911"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53499DF" w14:textId="77777777" w:rsidR="00D20841" w:rsidRPr="00AD420D" w:rsidRDefault="00D20841" w:rsidP="00D20841">
            <w:pPr>
              <w:spacing w:before="100" w:beforeAutospacing="1" w:after="100" w:afterAutospacing="1"/>
              <w:jc w:val="center"/>
            </w:pPr>
          </w:p>
        </w:tc>
        <w:tc>
          <w:tcPr>
            <w:tcW w:w="1046" w:type="dxa"/>
            <w:vMerge/>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DFFCE64" w14:textId="77777777" w:rsidR="00D20841" w:rsidRPr="00AD420D" w:rsidRDefault="00D20841" w:rsidP="00D20841">
            <w:pPr>
              <w:pStyle w:val="aa"/>
              <w:spacing w:line="276" w:lineRule="auto"/>
              <w:jc w:val="center"/>
              <w:rPr>
                <w:rFonts w:ascii="Times New Roman" w:hAnsi="Times New Roman"/>
                <w:sz w:val="24"/>
                <w:szCs w:val="24"/>
                <w:lang w:eastAsia="ru-RU"/>
              </w:rPr>
            </w:pPr>
          </w:p>
        </w:tc>
        <w:tc>
          <w:tcPr>
            <w:tcW w:w="1232" w:type="dxa"/>
            <w:vMerge/>
            <w:tcBorders>
              <w:left w:val="single" w:sz="4" w:space="0" w:color="auto"/>
              <w:bottom w:val="single" w:sz="6" w:space="0" w:color="000000"/>
              <w:right w:val="single" w:sz="4" w:space="0" w:color="auto"/>
            </w:tcBorders>
            <w:shd w:val="clear" w:color="auto" w:fill="FFFFFF"/>
            <w:vAlign w:val="center"/>
          </w:tcPr>
          <w:p w14:paraId="799D85A7" w14:textId="77777777" w:rsidR="00D20841" w:rsidRPr="00AD420D" w:rsidRDefault="00D20841" w:rsidP="00D20841">
            <w:pPr>
              <w:pStyle w:val="aa"/>
              <w:spacing w:line="276" w:lineRule="auto"/>
              <w:jc w:val="center"/>
              <w:rPr>
                <w:rFonts w:ascii="Times New Roman" w:hAnsi="Times New Roman"/>
                <w:b/>
                <w:sz w:val="24"/>
                <w:szCs w:val="24"/>
                <w:lang w:eastAsia="ru-RU"/>
              </w:rPr>
            </w:pPr>
          </w:p>
        </w:tc>
        <w:tc>
          <w:tcPr>
            <w:tcW w:w="1253" w:type="dxa"/>
            <w:vMerge/>
            <w:tcBorders>
              <w:left w:val="single" w:sz="4" w:space="0" w:color="auto"/>
              <w:bottom w:val="single" w:sz="6" w:space="0" w:color="000000"/>
              <w:right w:val="single" w:sz="4" w:space="0" w:color="auto"/>
            </w:tcBorders>
            <w:shd w:val="clear" w:color="auto" w:fill="FFFFFF"/>
            <w:vAlign w:val="center"/>
          </w:tcPr>
          <w:p w14:paraId="2B1D41C5" w14:textId="77777777" w:rsidR="00D20841" w:rsidRPr="00AD420D" w:rsidRDefault="00D20841" w:rsidP="00D20841">
            <w:pPr>
              <w:pStyle w:val="aa"/>
              <w:rPr>
                <w:rFonts w:ascii="Times New Roman" w:eastAsia="Times New Roman" w:hAnsi="Times New Roman"/>
                <w:sz w:val="24"/>
                <w:szCs w:val="24"/>
                <w:lang w:eastAsia="ru-RU"/>
              </w:rPr>
            </w:pPr>
          </w:p>
        </w:tc>
        <w:tc>
          <w:tcPr>
            <w:tcW w:w="970" w:type="dxa"/>
            <w:tcBorders>
              <w:top w:val="single" w:sz="4" w:space="0" w:color="auto"/>
              <w:left w:val="single" w:sz="4" w:space="0" w:color="auto"/>
              <w:bottom w:val="single" w:sz="6" w:space="0" w:color="000000"/>
              <w:right w:val="nil"/>
            </w:tcBorders>
            <w:shd w:val="clear" w:color="auto" w:fill="FFFFFF"/>
            <w:vAlign w:val="center"/>
          </w:tcPr>
          <w:p w14:paraId="56E317CF" w14:textId="239274DE" w:rsidR="00D20841" w:rsidRPr="00AD420D" w:rsidRDefault="00241ABC"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г</w:t>
            </w:r>
            <w:r w:rsidR="00D20841" w:rsidRPr="00AD420D">
              <w:rPr>
                <w:rFonts w:ascii="Times New Roman" w:eastAsia="Times New Roman" w:hAnsi="Times New Roman"/>
                <w:sz w:val="20"/>
                <w:szCs w:val="20"/>
                <w:lang w:eastAsia="ru-RU"/>
              </w:rPr>
              <w:t>р.5/гр.3</w:t>
            </w:r>
          </w:p>
          <w:p w14:paraId="1C70DDD6" w14:textId="28AB8391"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*100%</w:t>
            </w:r>
          </w:p>
        </w:tc>
        <w:tc>
          <w:tcPr>
            <w:tcW w:w="970" w:type="dxa"/>
            <w:tcBorders>
              <w:top w:val="single" w:sz="4" w:space="0" w:color="auto"/>
              <w:left w:val="single" w:sz="4" w:space="0" w:color="auto"/>
              <w:bottom w:val="single" w:sz="6" w:space="0" w:color="000000"/>
              <w:right w:val="single" w:sz="4" w:space="0" w:color="auto"/>
            </w:tcBorders>
            <w:shd w:val="clear" w:color="auto" w:fill="FFFFFF"/>
            <w:vAlign w:val="center"/>
          </w:tcPr>
          <w:p w14:paraId="55146D9C" w14:textId="68511A16" w:rsidR="0048149F" w:rsidRPr="00AD420D" w:rsidRDefault="00241ABC"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г</w:t>
            </w:r>
            <w:r w:rsidR="00D20841" w:rsidRPr="00AD420D">
              <w:rPr>
                <w:rFonts w:ascii="Times New Roman" w:eastAsia="Times New Roman" w:hAnsi="Times New Roman"/>
                <w:sz w:val="20"/>
                <w:szCs w:val="20"/>
                <w:lang w:eastAsia="ru-RU"/>
              </w:rPr>
              <w:t>р.5/гр.4</w:t>
            </w:r>
          </w:p>
          <w:p w14:paraId="36515E32" w14:textId="5DE5D475"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*100%</w:t>
            </w:r>
          </w:p>
        </w:tc>
      </w:tr>
      <w:tr w:rsidR="00AD420D" w:rsidRPr="00AD420D" w14:paraId="67A97066" w14:textId="77777777" w:rsidTr="0048149F">
        <w:trPr>
          <w:trHeight w:val="172"/>
        </w:trPr>
        <w:tc>
          <w:tcPr>
            <w:tcW w:w="3559"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7865C2B" w14:textId="6A49E21A" w:rsidR="00D20841" w:rsidRPr="00AD420D" w:rsidRDefault="00D20841" w:rsidP="00D20841">
            <w:pPr>
              <w:jc w:val="center"/>
              <w:rPr>
                <w:sz w:val="20"/>
                <w:szCs w:val="20"/>
              </w:rPr>
            </w:pPr>
            <w:r w:rsidRPr="00AD420D">
              <w:rPr>
                <w:sz w:val="20"/>
                <w:szCs w:val="20"/>
              </w:rPr>
              <w:t>1</w:t>
            </w:r>
          </w:p>
        </w:tc>
        <w:tc>
          <w:tcPr>
            <w:tcW w:w="911"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88AA6C1" w14:textId="2F73F29D" w:rsidR="00D20841" w:rsidRPr="00AD420D" w:rsidRDefault="00D20841" w:rsidP="00D20841">
            <w:pPr>
              <w:spacing w:before="100" w:beforeAutospacing="1" w:after="100" w:afterAutospacing="1"/>
              <w:jc w:val="center"/>
              <w:rPr>
                <w:sz w:val="20"/>
                <w:szCs w:val="20"/>
              </w:rPr>
            </w:pPr>
            <w:r w:rsidRPr="00AD420D">
              <w:rPr>
                <w:sz w:val="20"/>
                <w:szCs w:val="20"/>
              </w:rPr>
              <w:t>2</w:t>
            </w:r>
          </w:p>
        </w:tc>
        <w:tc>
          <w:tcPr>
            <w:tcW w:w="1046" w:type="dxa"/>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A2BF862" w14:textId="0E2F2B7C" w:rsidR="00D20841" w:rsidRPr="00AD420D" w:rsidRDefault="00D20841" w:rsidP="00D20841">
            <w:pPr>
              <w:pStyle w:val="aa"/>
              <w:spacing w:line="276" w:lineRule="auto"/>
              <w:jc w:val="center"/>
              <w:rPr>
                <w:rFonts w:ascii="Times New Roman" w:hAnsi="Times New Roman"/>
                <w:sz w:val="20"/>
                <w:szCs w:val="20"/>
                <w:lang w:eastAsia="ru-RU"/>
              </w:rPr>
            </w:pPr>
            <w:r w:rsidRPr="00AD420D">
              <w:rPr>
                <w:rFonts w:ascii="Times New Roman" w:hAnsi="Times New Roman"/>
                <w:sz w:val="20"/>
                <w:szCs w:val="20"/>
                <w:lang w:eastAsia="ru-RU"/>
              </w:rPr>
              <w:t>3</w:t>
            </w:r>
          </w:p>
        </w:tc>
        <w:tc>
          <w:tcPr>
            <w:tcW w:w="1232" w:type="dxa"/>
            <w:tcBorders>
              <w:left w:val="single" w:sz="4" w:space="0" w:color="auto"/>
              <w:bottom w:val="single" w:sz="6" w:space="0" w:color="000000"/>
              <w:right w:val="single" w:sz="4" w:space="0" w:color="auto"/>
            </w:tcBorders>
            <w:shd w:val="clear" w:color="auto" w:fill="FFFFFF"/>
            <w:vAlign w:val="center"/>
          </w:tcPr>
          <w:p w14:paraId="23E478E8" w14:textId="42A3DB3C" w:rsidR="00D20841" w:rsidRPr="00AD420D" w:rsidRDefault="00D20841" w:rsidP="00D20841">
            <w:pPr>
              <w:pStyle w:val="aa"/>
              <w:spacing w:line="276" w:lineRule="auto"/>
              <w:jc w:val="center"/>
              <w:rPr>
                <w:rFonts w:ascii="Times New Roman" w:hAnsi="Times New Roman"/>
                <w:b/>
                <w:sz w:val="20"/>
                <w:szCs w:val="20"/>
                <w:lang w:eastAsia="ru-RU"/>
              </w:rPr>
            </w:pPr>
            <w:r w:rsidRPr="00AD420D">
              <w:rPr>
                <w:rFonts w:ascii="Times New Roman" w:hAnsi="Times New Roman"/>
                <w:b/>
                <w:sz w:val="20"/>
                <w:szCs w:val="20"/>
                <w:lang w:eastAsia="ru-RU"/>
              </w:rPr>
              <w:t>4</w:t>
            </w:r>
          </w:p>
        </w:tc>
        <w:tc>
          <w:tcPr>
            <w:tcW w:w="1253" w:type="dxa"/>
            <w:tcBorders>
              <w:left w:val="single" w:sz="4" w:space="0" w:color="auto"/>
              <w:bottom w:val="single" w:sz="6" w:space="0" w:color="000000"/>
              <w:right w:val="single" w:sz="4" w:space="0" w:color="auto"/>
            </w:tcBorders>
            <w:shd w:val="clear" w:color="auto" w:fill="FFFFFF"/>
            <w:vAlign w:val="center"/>
          </w:tcPr>
          <w:p w14:paraId="0EFF23B1" w14:textId="231E6690" w:rsidR="00D20841" w:rsidRPr="00AD420D" w:rsidRDefault="00D20841" w:rsidP="00D20841">
            <w:pPr>
              <w:pStyle w:val="aa"/>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5</w:t>
            </w:r>
          </w:p>
        </w:tc>
        <w:tc>
          <w:tcPr>
            <w:tcW w:w="970" w:type="dxa"/>
            <w:tcBorders>
              <w:top w:val="single" w:sz="4" w:space="0" w:color="auto"/>
              <w:left w:val="single" w:sz="4" w:space="0" w:color="auto"/>
              <w:bottom w:val="single" w:sz="6" w:space="0" w:color="000000"/>
              <w:right w:val="nil"/>
            </w:tcBorders>
            <w:shd w:val="clear" w:color="auto" w:fill="FFFFFF"/>
            <w:vAlign w:val="center"/>
          </w:tcPr>
          <w:p w14:paraId="6D08F4BF" w14:textId="7F014494"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6</w:t>
            </w:r>
          </w:p>
        </w:tc>
        <w:tc>
          <w:tcPr>
            <w:tcW w:w="970" w:type="dxa"/>
            <w:tcBorders>
              <w:top w:val="single" w:sz="4" w:space="0" w:color="auto"/>
              <w:left w:val="single" w:sz="4" w:space="0" w:color="auto"/>
              <w:bottom w:val="single" w:sz="6" w:space="0" w:color="000000"/>
              <w:right w:val="single" w:sz="4" w:space="0" w:color="auto"/>
            </w:tcBorders>
            <w:shd w:val="clear" w:color="auto" w:fill="FFFFFF"/>
            <w:vAlign w:val="center"/>
          </w:tcPr>
          <w:p w14:paraId="0BA22D1D" w14:textId="6EB0D767"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7</w:t>
            </w:r>
          </w:p>
        </w:tc>
      </w:tr>
      <w:tr w:rsidR="00AD420D" w:rsidRPr="00AD420D" w14:paraId="50DB8EC1" w14:textId="759305B0"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A6F9E7A" w14:textId="77777777" w:rsidR="00D20841" w:rsidRPr="00AD420D" w:rsidRDefault="00D20841" w:rsidP="00D20841">
            <w:r w:rsidRPr="00AD420D">
              <w:t>Обратилось граждан за содействием в поиске подходящей работы</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71F520F" w14:textId="510BD94C"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79BFBF2" w14:textId="77777777" w:rsidR="00D20841" w:rsidRPr="00AD420D" w:rsidRDefault="00D20841" w:rsidP="00D20841">
            <w:pPr>
              <w:spacing w:before="100" w:beforeAutospacing="1" w:after="100" w:afterAutospacing="1"/>
              <w:jc w:val="center"/>
              <w:rPr>
                <w:b/>
              </w:rPr>
            </w:pPr>
            <w:r w:rsidRPr="00AD420D">
              <w:rPr>
                <w:b/>
              </w:rPr>
              <w:t>409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01D47EC" w14:textId="2C2BC0EE" w:rsidR="00D20841" w:rsidRPr="00AD420D" w:rsidRDefault="00D20841" w:rsidP="00D20841">
            <w:pPr>
              <w:spacing w:before="100" w:beforeAutospacing="1" w:after="100" w:afterAutospacing="1"/>
              <w:jc w:val="center"/>
              <w:rPr>
                <w:b/>
              </w:rPr>
            </w:pPr>
            <w:r w:rsidRPr="00AD420D">
              <w:rPr>
                <w:b/>
              </w:rPr>
              <w:t>575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6CAB607E" w14:textId="508A967F" w:rsidR="00D20841" w:rsidRPr="00AD420D" w:rsidRDefault="00D20841" w:rsidP="00D20841">
            <w:pPr>
              <w:spacing w:before="100" w:beforeAutospacing="1" w:after="100" w:afterAutospacing="1"/>
              <w:jc w:val="center"/>
              <w:rPr>
                <w:b/>
              </w:rPr>
            </w:pPr>
            <w:r w:rsidRPr="00AD420D">
              <w:rPr>
                <w:b/>
              </w:rPr>
              <w:t>291</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E5278C4" w14:textId="4190D958" w:rsidR="00D20841" w:rsidRPr="00AD420D" w:rsidRDefault="0048149F" w:rsidP="00D20841">
            <w:pPr>
              <w:spacing w:before="100" w:beforeAutospacing="1" w:after="100" w:afterAutospacing="1"/>
              <w:jc w:val="center"/>
            </w:pPr>
            <w:r w:rsidRPr="00AD420D">
              <w:t>71</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244E1857" w14:textId="24A128F5" w:rsidR="00D20841" w:rsidRPr="00AD420D" w:rsidRDefault="0048149F" w:rsidP="00D20841">
            <w:pPr>
              <w:spacing w:before="100" w:beforeAutospacing="1" w:after="100" w:afterAutospacing="1"/>
              <w:jc w:val="center"/>
            </w:pPr>
            <w:r w:rsidRPr="00AD420D">
              <w:t>51</w:t>
            </w:r>
          </w:p>
        </w:tc>
      </w:tr>
      <w:tr w:rsidR="00AD420D" w:rsidRPr="00AD420D" w14:paraId="3F580838" w14:textId="5415614D"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2006C84" w14:textId="77777777" w:rsidR="00D20841" w:rsidRPr="00AD420D" w:rsidRDefault="00D20841" w:rsidP="00D20841">
            <w:r w:rsidRPr="00AD420D">
              <w:t>Занятое население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54FB4BC" w14:textId="560665BB"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DD54D4A" w14:textId="77777777" w:rsidR="00D20841" w:rsidRPr="00AD420D" w:rsidRDefault="00D20841" w:rsidP="00D20841">
            <w:pPr>
              <w:spacing w:before="100" w:beforeAutospacing="1" w:after="100" w:afterAutospacing="1"/>
              <w:jc w:val="center"/>
              <w:rPr>
                <w:b/>
              </w:rPr>
            </w:pPr>
            <w:r w:rsidRPr="00AD420D">
              <w:rPr>
                <w:b/>
              </w:rPr>
              <w:t>68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F4189B4" w14:textId="259527E7" w:rsidR="00D20841" w:rsidRPr="00AD420D" w:rsidRDefault="00D20841" w:rsidP="00D20841">
            <w:pPr>
              <w:spacing w:before="100" w:beforeAutospacing="1" w:after="100" w:afterAutospacing="1"/>
              <w:jc w:val="center"/>
              <w:rPr>
                <w:b/>
              </w:rPr>
            </w:pPr>
            <w:r w:rsidRPr="00AD420D">
              <w:rPr>
                <w:b/>
              </w:rPr>
              <w:t>98</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A0E6065" w14:textId="6FBC6089" w:rsidR="00D20841" w:rsidRPr="00AD420D" w:rsidRDefault="00D20841" w:rsidP="00D20841">
            <w:pPr>
              <w:spacing w:before="100" w:beforeAutospacing="1" w:after="100" w:afterAutospacing="1"/>
              <w:jc w:val="center"/>
              <w:rPr>
                <w:b/>
              </w:rPr>
            </w:pPr>
            <w:r w:rsidRPr="00AD420D">
              <w:rPr>
                <w:b/>
              </w:rPr>
              <w:t>17</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062B1601" w14:textId="696E8CDE" w:rsidR="00D20841" w:rsidRPr="00AD420D" w:rsidRDefault="0048149F" w:rsidP="00D20841">
            <w:pPr>
              <w:spacing w:before="100" w:beforeAutospacing="1" w:after="100" w:afterAutospacing="1"/>
              <w:jc w:val="center"/>
            </w:pPr>
            <w:r w:rsidRPr="00AD420D">
              <w:t>25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342A1A3" w14:textId="2F567E3C" w:rsidR="00D20841" w:rsidRPr="00AD420D" w:rsidRDefault="0048149F" w:rsidP="00D20841">
            <w:pPr>
              <w:spacing w:before="100" w:beforeAutospacing="1" w:after="100" w:afterAutospacing="1"/>
              <w:jc w:val="center"/>
            </w:pPr>
            <w:r w:rsidRPr="00AD420D">
              <w:t>17</w:t>
            </w:r>
          </w:p>
        </w:tc>
      </w:tr>
      <w:tr w:rsidR="00AD420D" w:rsidRPr="00AD420D" w14:paraId="6D8A6CBB" w14:textId="19E875B1"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F402536" w14:textId="77777777" w:rsidR="00D20841" w:rsidRPr="00AD420D" w:rsidRDefault="00D20841" w:rsidP="00D20841">
            <w:r w:rsidRPr="00AD420D">
              <w:t>Незанятое население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AE04C6D" w14:textId="2A435BA0"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9E0DA33" w14:textId="77777777" w:rsidR="00D20841" w:rsidRPr="00AD420D" w:rsidRDefault="00D20841" w:rsidP="00D20841">
            <w:pPr>
              <w:spacing w:before="100" w:beforeAutospacing="1" w:after="100" w:afterAutospacing="1"/>
              <w:jc w:val="center"/>
              <w:rPr>
                <w:b/>
              </w:rPr>
            </w:pPr>
            <w:r w:rsidRPr="00AD420D">
              <w:rPr>
                <w:b/>
              </w:rPr>
              <w:t>341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A022CEE" w14:textId="6628A0A8" w:rsidR="00D20841" w:rsidRPr="00AD420D" w:rsidRDefault="00D20841" w:rsidP="00D20841">
            <w:pPr>
              <w:spacing w:before="100" w:beforeAutospacing="1" w:after="100" w:afterAutospacing="1"/>
              <w:jc w:val="center"/>
              <w:rPr>
                <w:b/>
              </w:rPr>
            </w:pPr>
            <w:r w:rsidRPr="00AD420D">
              <w:rPr>
                <w:b/>
              </w:rPr>
              <w:t>477</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D22477C" w14:textId="28D05A90" w:rsidR="00D20841" w:rsidRPr="00AD420D" w:rsidRDefault="00D20841" w:rsidP="00D20841">
            <w:pPr>
              <w:spacing w:before="100" w:beforeAutospacing="1" w:after="100" w:afterAutospacing="1"/>
              <w:jc w:val="center"/>
              <w:rPr>
                <w:b/>
              </w:rPr>
            </w:pPr>
            <w:r w:rsidRPr="00AD420D">
              <w:rPr>
                <w:b/>
              </w:rPr>
              <w:t>274</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2F84D94" w14:textId="36385B8C" w:rsidR="00D20841" w:rsidRPr="00AD420D" w:rsidRDefault="0048149F" w:rsidP="00D20841">
            <w:pPr>
              <w:spacing w:before="100" w:beforeAutospacing="1" w:after="100" w:afterAutospacing="1"/>
              <w:jc w:val="center"/>
            </w:pPr>
            <w:r w:rsidRPr="00AD420D">
              <w:t>80</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5F7BE01" w14:textId="0A6A08F8" w:rsidR="00D20841" w:rsidRPr="00AD420D" w:rsidRDefault="0048149F" w:rsidP="00D20841">
            <w:pPr>
              <w:spacing w:before="100" w:beforeAutospacing="1" w:after="100" w:afterAutospacing="1"/>
              <w:jc w:val="center"/>
            </w:pPr>
            <w:r w:rsidRPr="00AD420D">
              <w:t>57</w:t>
            </w:r>
          </w:p>
        </w:tc>
      </w:tr>
      <w:tr w:rsidR="00AD420D" w:rsidRPr="00AD420D" w14:paraId="75F3EE7F" w14:textId="744D4036"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27A30E6" w14:textId="77777777" w:rsidR="00D20841" w:rsidRPr="00AD420D" w:rsidRDefault="00D20841" w:rsidP="00D20841">
            <w:r w:rsidRPr="00AD420D">
              <w:t>Учащиеся</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4B2E835" w14:textId="3D494BA7"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E830E72" w14:textId="77777777" w:rsidR="00D20841" w:rsidRPr="00AD420D" w:rsidRDefault="00D20841" w:rsidP="00D20841">
            <w:pPr>
              <w:spacing w:before="100" w:beforeAutospacing="1" w:after="100" w:afterAutospacing="1"/>
              <w:jc w:val="center"/>
              <w:rPr>
                <w:b/>
              </w:rPr>
            </w:pPr>
            <w:r w:rsidRPr="00AD420D">
              <w:rPr>
                <w:b/>
              </w:rPr>
              <w:t>54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DF0488F" w14:textId="3FA841C5" w:rsidR="00D20841" w:rsidRPr="00AD420D" w:rsidRDefault="00D20841" w:rsidP="00D20841">
            <w:pPr>
              <w:spacing w:before="100" w:beforeAutospacing="1" w:after="100" w:afterAutospacing="1"/>
              <w:jc w:val="center"/>
              <w:rPr>
                <w:b/>
              </w:rPr>
            </w:pPr>
            <w:r w:rsidRPr="00AD420D">
              <w:rPr>
                <w:b/>
                <w:lang w:val="en-US"/>
              </w:rPr>
              <w:t>122</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07176D15" w14:textId="5C2F0447" w:rsidR="00D20841" w:rsidRPr="00AD420D" w:rsidRDefault="00D20841" w:rsidP="00D20841">
            <w:pPr>
              <w:spacing w:before="100" w:beforeAutospacing="1" w:after="100" w:afterAutospacing="1"/>
              <w:jc w:val="center"/>
              <w:rPr>
                <w:b/>
              </w:rPr>
            </w:pPr>
            <w:r w:rsidRPr="00AD420D">
              <w:rPr>
                <w:b/>
              </w:rPr>
              <w:t>25</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A4FC080" w14:textId="4DD4DF21" w:rsidR="00D20841" w:rsidRPr="00AD420D" w:rsidRDefault="0048149F" w:rsidP="00D20841">
            <w:pPr>
              <w:spacing w:before="100" w:beforeAutospacing="1" w:after="100" w:afterAutospacing="1"/>
              <w:jc w:val="center"/>
            </w:pPr>
            <w:r w:rsidRPr="00AD420D">
              <w:t>46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2A53C52" w14:textId="392CBC77" w:rsidR="00D20841" w:rsidRPr="00AD420D" w:rsidRDefault="0048149F" w:rsidP="00D20841">
            <w:pPr>
              <w:spacing w:before="100" w:beforeAutospacing="1" w:after="100" w:afterAutospacing="1"/>
              <w:jc w:val="center"/>
            </w:pPr>
            <w:r w:rsidRPr="00AD420D">
              <w:t>20</w:t>
            </w:r>
          </w:p>
        </w:tc>
      </w:tr>
      <w:tr w:rsidR="00AD420D" w:rsidRPr="00AD420D" w14:paraId="4AE2394A" w14:textId="050E8FC2"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A11646A" w14:textId="77777777" w:rsidR="00D86FBD" w:rsidRPr="00AD420D" w:rsidRDefault="00D86FBD" w:rsidP="00D86FBD">
            <w:r w:rsidRPr="00AD420D">
              <w:t>Признано безработными за отчетный период</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78460E19" w14:textId="6749E35A"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297BBE3" w14:textId="77777777" w:rsidR="00D86FBD" w:rsidRPr="00AD420D" w:rsidRDefault="00D86FBD" w:rsidP="00D86FBD">
            <w:pPr>
              <w:spacing w:before="100" w:beforeAutospacing="1" w:after="100" w:afterAutospacing="1"/>
              <w:jc w:val="center"/>
              <w:rPr>
                <w:b/>
              </w:rPr>
            </w:pPr>
            <w:r w:rsidRPr="00AD420D">
              <w:rPr>
                <w:b/>
              </w:rPr>
              <w:t>269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F2F8511" w14:textId="34EFFC42" w:rsidR="00D86FBD" w:rsidRPr="00AD420D" w:rsidRDefault="00D86FBD" w:rsidP="00D86FBD">
            <w:pPr>
              <w:spacing w:before="100" w:beforeAutospacing="1" w:after="100" w:afterAutospacing="1"/>
              <w:jc w:val="center"/>
              <w:rPr>
                <w:b/>
              </w:rPr>
            </w:pPr>
            <w:r w:rsidRPr="00AD420D">
              <w:rPr>
                <w:b/>
              </w:rPr>
              <w:t>399</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779901FD" w14:textId="12C3F9F4" w:rsidR="00D86FBD" w:rsidRPr="00AD420D" w:rsidRDefault="00D86FBD" w:rsidP="00D86FBD">
            <w:pPr>
              <w:spacing w:before="100" w:beforeAutospacing="1" w:after="100" w:afterAutospacing="1"/>
              <w:jc w:val="center"/>
              <w:rPr>
                <w:b/>
              </w:rPr>
            </w:pPr>
            <w:r w:rsidRPr="00AD420D">
              <w:rPr>
                <w:b/>
              </w:rPr>
              <w:t>222</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8DE9D3B" w14:textId="32A4AD01" w:rsidR="00D86FBD" w:rsidRPr="00AD420D" w:rsidRDefault="00D86FBD" w:rsidP="00D86FBD">
            <w:pPr>
              <w:spacing w:before="100" w:beforeAutospacing="1" w:after="100" w:afterAutospacing="1"/>
              <w:jc w:val="center"/>
            </w:pPr>
            <w:r w:rsidRPr="00AD420D">
              <w:t>82</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1AADC312" w14:textId="3EDC282E" w:rsidR="00D86FBD" w:rsidRPr="00AD420D" w:rsidRDefault="00D86FBD" w:rsidP="00D86FBD">
            <w:pPr>
              <w:spacing w:before="100" w:beforeAutospacing="1" w:after="100" w:afterAutospacing="1"/>
              <w:jc w:val="center"/>
            </w:pPr>
            <w:r w:rsidRPr="00AD420D">
              <w:t>56</w:t>
            </w:r>
          </w:p>
        </w:tc>
      </w:tr>
      <w:tr w:rsidR="00AD420D" w:rsidRPr="00AD420D" w14:paraId="415A486F" w14:textId="7BCB8722" w:rsidTr="00C70351">
        <w:trPr>
          <w:trHeight w:val="343"/>
        </w:trPr>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3BCB335" w14:textId="77777777" w:rsidR="00D86FBD" w:rsidRPr="00AD420D" w:rsidRDefault="00D86FBD" w:rsidP="00D86FBD">
            <w:r w:rsidRPr="00AD420D">
              <w:t>Снято с учета безработных граждан</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5933E499" w14:textId="63779FBE"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6D5B473" w14:textId="77777777" w:rsidR="00D86FBD" w:rsidRPr="00AD420D" w:rsidRDefault="00D86FBD" w:rsidP="00D86FBD">
            <w:pPr>
              <w:spacing w:before="100" w:beforeAutospacing="1" w:after="100" w:afterAutospacing="1"/>
              <w:jc w:val="center"/>
              <w:rPr>
                <w:b/>
              </w:rPr>
            </w:pPr>
            <w:r w:rsidRPr="00AD420D">
              <w:rPr>
                <w:b/>
              </w:rPr>
              <w:t>304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6D0D49C" w14:textId="75AD33B5" w:rsidR="00D86FBD" w:rsidRPr="00AD420D" w:rsidRDefault="00D86FBD" w:rsidP="00D86FBD">
            <w:pPr>
              <w:spacing w:before="100" w:beforeAutospacing="1" w:after="100" w:afterAutospacing="1"/>
              <w:jc w:val="center"/>
              <w:rPr>
                <w:b/>
              </w:rPr>
            </w:pPr>
            <w:r w:rsidRPr="00AD420D">
              <w:rPr>
                <w:b/>
                <w:lang w:val="en-US"/>
              </w:rPr>
              <w:t>375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7395490" w14:textId="0358B72C" w:rsidR="00D86FBD" w:rsidRPr="00AD420D" w:rsidRDefault="00D86FBD" w:rsidP="00D86FBD">
            <w:pPr>
              <w:spacing w:before="100" w:beforeAutospacing="1" w:after="100" w:afterAutospacing="1"/>
              <w:jc w:val="center"/>
              <w:rPr>
                <w:b/>
              </w:rPr>
            </w:pPr>
            <w:r w:rsidRPr="00AD420D">
              <w:rPr>
                <w:b/>
              </w:rPr>
              <w:t>228</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3B47F74" w14:textId="192DC032" w:rsidR="00D86FBD" w:rsidRPr="00AD420D" w:rsidRDefault="00D86FBD" w:rsidP="00D86FBD">
            <w:pPr>
              <w:spacing w:before="100" w:beforeAutospacing="1" w:after="100" w:afterAutospacing="1"/>
              <w:jc w:val="center"/>
            </w:pPr>
            <w:r w:rsidRPr="00AD420D">
              <w:t>75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4A0C16D1" w14:textId="3C55F349" w:rsidR="00D86FBD" w:rsidRPr="00AD420D" w:rsidRDefault="00D86FBD" w:rsidP="00D86FBD">
            <w:pPr>
              <w:spacing w:before="100" w:beforeAutospacing="1" w:after="100" w:afterAutospacing="1"/>
              <w:jc w:val="center"/>
            </w:pPr>
            <w:r w:rsidRPr="00AD420D">
              <w:t>61</w:t>
            </w:r>
          </w:p>
        </w:tc>
      </w:tr>
      <w:tr w:rsidR="00AD420D" w:rsidRPr="00AD420D" w14:paraId="5C21DEF0" w14:textId="7FF1A7D0"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F99A31D" w14:textId="77777777" w:rsidR="00D86FBD" w:rsidRPr="00AD420D" w:rsidRDefault="00D86FBD" w:rsidP="00D86FBD">
            <w:r w:rsidRPr="00AD420D">
              <w:t>Нашли работу (доходное занятие), всего</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041372BF" w14:textId="2AB916C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925A961" w14:textId="77777777" w:rsidR="00D86FBD" w:rsidRPr="00AD420D" w:rsidRDefault="00D86FBD" w:rsidP="00D86FBD">
            <w:pPr>
              <w:spacing w:before="100" w:beforeAutospacing="1" w:after="100" w:afterAutospacing="1"/>
              <w:jc w:val="center"/>
              <w:rPr>
                <w:b/>
              </w:rPr>
            </w:pPr>
            <w:r w:rsidRPr="00AD420D">
              <w:rPr>
                <w:b/>
              </w:rPr>
              <w:t>215</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D98F425" w14:textId="10A5AEC1" w:rsidR="00D86FBD" w:rsidRPr="00AD420D" w:rsidRDefault="00D86FBD" w:rsidP="00D86FBD">
            <w:pPr>
              <w:spacing w:before="100" w:beforeAutospacing="1" w:after="100" w:afterAutospacing="1"/>
              <w:jc w:val="center"/>
              <w:rPr>
                <w:b/>
              </w:rPr>
            </w:pPr>
            <w:r w:rsidRPr="00AD420D">
              <w:rPr>
                <w:b/>
                <w:lang w:val="en-US"/>
              </w:rPr>
              <w:t>380</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AC7D82E" w14:textId="7D77C8EE" w:rsidR="00D86FBD" w:rsidRPr="00AD420D" w:rsidRDefault="00D86FBD" w:rsidP="00D86FBD">
            <w:pPr>
              <w:spacing w:before="100" w:beforeAutospacing="1" w:after="100" w:afterAutospacing="1"/>
              <w:jc w:val="center"/>
              <w:rPr>
                <w:b/>
              </w:rPr>
            </w:pPr>
            <w:r w:rsidRPr="00AD420D">
              <w:rPr>
                <w:b/>
              </w:rPr>
              <w:t>184</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02380ACB" w14:textId="1ABD922F" w:rsidR="00D86FBD" w:rsidRPr="00AD420D" w:rsidRDefault="00D86FBD" w:rsidP="00D86FBD">
            <w:pPr>
              <w:spacing w:before="100" w:beforeAutospacing="1" w:after="100" w:afterAutospacing="1"/>
              <w:jc w:val="center"/>
            </w:pPr>
            <w:r w:rsidRPr="00AD420D">
              <w:t>85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74BFE1ED" w14:textId="43400295" w:rsidR="00D86FBD" w:rsidRPr="00AD420D" w:rsidRDefault="00D86FBD" w:rsidP="00D86FBD">
            <w:pPr>
              <w:spacing w:before="100" w:beforeAutospacing="1" w:after="100" w:afterAutospacing="1"/>
              <w:jc w:val="center"/>
            </w:pPr>
            <w:r w:rsidRPr="00AD420D">
              <w:t>48</w:t>
            </w:r>
          </w:p>
        </w:tc>
      </w:tr>
      <w:tr w:rsidR="00AD420D" w:rsidRPr="00AD420D" w14:paraId="60D73291" w14:textId="3ADEE0E4"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A7281F8" w14:textId="77777777" w:rsidR="00D86FBD" w:rsidRPr="00AD420D" w:rsidRDefault="00D86FBD" w:rsidP="00D86FBD">
            <w:r w:rsidRPr="00AD420D">
              <w:t>Нашли работу безработные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35F0C656" w14:textId="50A64C29"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0F59067" w14:textId="77777777" w:rsidR="00D86FBD" w:rsidRPr="00AD420D" w:rsidRDefault="00D86FBD" w:rsidP="00D86FBD">
            <w:pPr>
              <w:spacing w:before="100" w:beforeAutospacing="1" w:after="100" w:afterAutospacing="1"/>
              <w:jc w:val="center"/>
              <w:rPr>
                <w:b/>
              </w:rPr>
            </w:pPr>
            <w:r w:rsidRPr="00AD420D">
              <w:rPr>
                <w:b/>
              </w:rPr>
              <w:t>132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1E8B65B" w14:textId="3F2DC94D" w:rsidR="00D86FBD" w:rsidRPr="00AD420D" w:rsidRDefault="00D86FBD" w:rsidP="00D86FBD">
            <w:pPr>
              <w:spacing w:before="100" w:beforeAutospacing="1" w:after="100" w:afterAutospacing="1"/>
              <w:jc w:val="center"/>
              <w:rPr>
                <w:b/>
              </w:rPr>
            </w:pPr>
            <w:r w:rsidRPr="00AD420D">
              <w:rPr>
                <w:b/>
                <w:lang w:val="en-US"/>
              </w:rPr>
              <w:t>243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9E26562" w14:textId="77644A45" w:rsidR="00D86FBD" w:rsidRPr="00AD420D" w:rsidRDefault="00D86FBD" w:rsidP="00D86FBD">
            <w:pPr>
              <w:spacing w:before="100" w:beforeAutospacing="1" w:after="100" w:afterAutospacing="1"/>
              <w:jc w:val="center"/>
              <w:rPr>
                <w:b/>
              </w:rPr>
            </w:pPr>
            <w:r w:rsidRPr="00AD420D">
              <w:rPr>
                <w:b/>
              </w:rPr>
              <w:t>137</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29EDFAB" w14:textId="6CA0C1F6" w:rsidR="00D86FBD" w:rsidRPr="00AD420D" w:rsidRDefault="00D86FBD" w:rsidP="00D86FBD">
            <w:pPr>
              <w:spacing w:before="100" w:beforeAutospacing="1" w:after="100" w:afterAutospacing="1"/>
              <w:jc w:val="center"/>
            </w:pPr>
            <w:r w:rsidRPr="00AD420D">
              <w:t>104</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13665AC8" w14:textId="58EDF9CA" w:rsidR="00D86FBD" w:rsidRPr="00AD420D" w:rsidRDefault="00D86FBD" w:rsidP="00D86FBD">
            <w:pPr>
              <w:spacing w:before="100" w:beforeAutospacing="1" w:after="100" w:afterAutospacing="1"/>
              <w:jc w:val="center"/>
            </w:pPr>
            <w:r w:rsidRPr="00AD420D">
              <w:t>56</w:t>
            </w:r>
          </w:p>
        </w:tc>
      </w:tr>
      <w:tr w:rsidR="00AD420D" w:rsidRPr="00AD420D" w14:paraId="42C55688" w14:textId="07943BBE"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ABBC243" w14:textId="77777777" w:rsidR="00D86FBD" w:rsidRPr="00AD420D" w:rsidRDefault="00D86FBD" w:rsidP="00D86FBD">
            <w:r w:rsidRPr="00AD420D">
              <w:t>Оформлено на досрочную пенсию</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50185928" w14:textId="114E1A81"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121450C" w14:textId="77777777" w:rsidR="00D86FBD" w:rsidRPr="00AD420D" w:rsidRDefault="00D86FBD" w:rsidP="00D86FBD">
            <w:pPr>
              <w:spacing w:before="100" w:beforeAutospacing="1" w:after="100" w:afterAutospacing="1"/>
              <w:jc w:val="center"/>
              <w:rPr>
                <w:b/>
              </w:rPr>
            </w:pPr>
            <w:r w:rsidRPr="00AD420D">
              <w:rPr>
                <w:b/>
              </w:rPr>
              <w:t>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6320A6F" w14:textId="5A9068BC" w:rsidR="00D86FBD" w:rsidRPr="00AD420D" w:rsidRDefault="00D86FBD" w:rsidP="00D86FBD">
            <w:pPr>
              <w:spacing w:before="100" w:beforeAutospacing="1" w:after="100" w:afterAutospacing="1"/>
              <w:jc w:val="center"/>
              <w:rPr>
                <w:b/>
              </w:rPr>
            </w:pPr>
            <w:r w:rsidRPr="00AD420D">
              <w:rPr>
                <w:b/>
              </w:rPr>
              <w:t>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1F3C5667" w14:textId="5D8223FD" w:rsidR="00D86FBD" w:rsidRPr="00AD420D" w:rsidRDefault="00D86FBD" w:rsidP="00D86FBD">
            <w:pPr>
              <w:spacing w:before="100" w:beforeAutospacing="1" w:after="100" w:afterAutospacing="1"/>
              <w:jc w:val="center"/>
              <w:rPr>
                <w:b/>
              </w:rPr>
            </w:pPr>
            <w:r w:rsidRPr="00AD420D">
              <w:rPr>
                <w:b/>
              </w:rPr>
              <w:t>2</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CE558AF" w14:textId="2DE6FF46" w:rsidR="00D86FBD" w:rsidRPr="00AD420D" w:rsidRDefault="00D86FBD" w:rsidP="00D86FBD">
            <w:pPr>
              <w:spacing w:before="100" w:beforeAutospacing="1" w:after="100" w:afterAutospacing="1"/>
              <w:jc w:val="center"/>
            </w:pPr>
            <w:r w:rsidRPr="00AD420D">
              <w:t>67</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CC4986D" w14:textId="3C2BDC9F" w:rsidR="00D86FBD" w:rsidRPr="00AD420D" w:rsidRDefault="00D86FBD" w:rsidP="00D86FBD">
            <w:pPr>
              <w:spacing w:before="100" w:beforeAutospacing="1" w:after="100" w:afterAutospacing="1"/>
              <w:jc w:val="center"/>
            </w:pPr>
            <w:r w:rsidRPr="00AD420D">
              <w:t>40</w:t>
            </w:r>
          </w:p>
        </w:tc>
      </w:tr>
      <w:tr w:rsidR="00AD420D" w:rsidRPr="00AD420D" w14:paraId="62E74A4A" w14:textId="3A313357"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956ADC" w14:textId="7224572B" w:rsidR="00D86FBD" w:rsidRPr="00AD420D" w:rsidRDefault="00D86FBD" w:rsidP="00D86FBD">
            <w:r w:rsidRPr="00AD420D">
              <w:t>Приступили к профобучению безработные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A315064" w14:textId="5D5722EE"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0E5D755" w14:textId="77777777" w:rsidR="00D86FBD" w:rsidRPr="00AD420D" w:rsidRDefault="00D86FBD" w:rsidP="00D86FBD">
            <w:pPr>
              <w:spacing w:before="100" w:beforeAutospacing="1" w:after="100" w:afterAutospacing="1"/>
              <w:jc w:val="center"/>
              <w:rPr>
                <w:b/>
              </w:rPr>
            </w:pPr>
            <w:r w:rsidRPr="00AD420D">
              <w:rPr>
                <w:b/>
              </w:rPr>
              <w:t>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54277F5" w14:textId="710EE55C" w:rsidR="00D86FBD" w:rsidRPr="00AD420D" w:rsidRDefault="00D86FBD" w:rsidP="00D86FBD">
            <w:pPr>
              <w:spacing w:before="100" w:beforeAutospacing="1" w:after="100" w:afterAutospacing="1"/>
              <w:jc w:val="center"/>
              <w:rPr>
                <w:b/>
              </w:rPr>
            </w:pPr>
            <w:r w:rsidRPr="00AD420D">
              <w:rPr>
                <w:b/>
              </w:rPr>
              <w:t>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FFA4436" w14:textId="64AB828A" w:rsidR="00D86FBD" w:rsidRPr="00AD420D" w:rsidRDefault="00D86FBD" w:rsidP="00D86FBD">
            <w:pPr>
              <w:spacing w:before="100" w:beforeAutospacing="1" w:after="100" w:afterAutospacing="1"/>
              <w:jc w:val="center"/>
              <w:rPr>
                <w:b/>
              </w:rPr>
            </w:pPr>
            <w:r w:rsidRPr="00AD420D">
              <w:rPr>
                <w:b/>
              </w:rPr>
              <w:t>13</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13B69081" w14:textId="5120F981" w:rsidR="00D86FBD" w:rsidRPr="00AD420D" w:rsidRDefault="00D86FBD" w:rsidP="00D86FBD">
            <w:pPr>
              <w:spacing w:before="100" w:beforeAutospacing="1" w:after="100" w:afterAutospacing="1"/>
              <w:jc w:val="center"/>
            </w:pPr>
            <w:r w:rsidRPr="00AD420D">
              <w:t>325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C8B716B" w14:textId="1744A6B2" w:rsidR="00D86FBD" w:rsidRPr="00AD420D" w:rsidRDefault="00D86FBD" w:rsidP="00D86FBD">
            <w:pPr>
              <w:spacing w:before="100" w:beforeAutospacing="1" w:after="100" w:afterAutospacing="1"/>
              <w:jc w:val="center"/>
            </w:pPr>
            <w:r w:rsidRPr="00AD420D">
              <w:t>260</w:t>
            </w:r>
          </w:p>
        </w:tc>
      </w:tr>
      <w:tr w:rsidR="00AD420D" w:rsidRPr="00AD420D" w14:paraId="3A27D948" w14:textId="753B86D7"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E19F1BE" w14:textId="77777777" w:rsidR="00D86FBD" w:rsidRPr="00AD420D" w:rsidRDefault="00D86FBD" w:rsidP="00D86FBD">
            <w:r w:rsidRPr="00AD420D">
              <w:t>Снято с учета по другим причинам, безработных</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45BDF57" w14:textId="2D1E674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393D3DC" w14:textId="77777777" w:rsidR="00D86FBD" w:rsidRPr="00AD420D" w:rsidRDefault="00D86FBD" w:rsidP="00D86FBD">
            <w:pPr>
              <w:spacing w:before="100" w:beforeAutospacing="1" w:after="100" w:afterAutospacing="1"/>
              <w:jc w:val="center"/>
              <w:rPr>
                <w:b/>
              </w:rPr>
            </w:pPr>
            <w:r w:rsidRPr="00AD420D">
              <w:rPr>
                <w:b/>
              </w:rPr>
              <w:t>165</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E072F49" w14:textId="6381FE4B" w:rsidR="00D86FBD" w:rsidRPr="00AD420D" w:rsidRDefault="00D86FBD" w:rsidP="00D86FBD">
            <w:pPr>
              <w:spacing w:before="100" w:beforeAutospacing="1" w:after="100" w:afterAutospacing="1"/>
              <w:jc w:val="center"/>
              <w:rPr>
                <w:b/>
              </w:rPr>
            </w:pPr>
            <w:r w:rsidRPr="00AD420D">
              <w:rPr>
                <w:b/>
                <w:lang w:val="en-US"/>
              </w:rPr>
              <w:t>122</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6C3E4820" w14:textId="22BBDBF9" w:rsidR="00D86FBD" w:rsidRPr="00AD420D" w:rsidRDefault="00D86FBD" w:rsidP="00D86FBD">
            <w:pPr>
              <w:spacing w:before="100" w:beforeAutospacing="1" w:after="100" w:afterAutospacing="1"/>
              <w:jc w:val="center"/>
              <w:rPr>
                <w:b/>
              </w:rPr>
            </w:pPr>
            <w:r w:rsidRPr="00AD420D">
              <w:rPr>
                <w:b/>
              </w:rPr>
              <w:t>76</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39E8697C" w14:textId="20F72B84" w:rsidR="00D86FBD" w:rsidRPr="00AD420D" w:rsidRDefault="00D86FBD" w:rsidP="00D86FBD">
            <w:pPr>
              <w:spacing w:before="100" w:beforeAutospacing="1" w:after="100" w:afterAutospacing="1"/>
              <w:jc w:val="center"/>
            </w:pPr>
            <w:r w:rsidRPr="00AD420D">
              <w:t>46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7B0DBBF" w14:textId="3C2C466A" w:rsidR="00D86FBD" w:rsidRPr="00AD420D" w:rsidRDefault="00D86FBD" w:rsidP="00D86FBD">
            <w:pPr>
              <w:spacing w:before="100" w:beforeAutospacing="1" w:after="100" w:afterAutospacing="1"/>
              <w:jc w:val="center"/>
            </w:pPr>
            <w:r w:rsidRPr="00AD420D">
              <w:t>62</w:t>
            </w:r>
          </w:p>
        </w:tc>
      </w:tr>
      <w:tr w:rsidR="00AD420D" w:rsidRPr="00AD420D" w14:paraId="54074F2D" w14:textId="2AE40513"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5C7800A" w14:textId="77777777" w:rsidR="00D20841" w:rsidRPr="00AD420D" w:rsidRDefault="00D20841" w:rsidP="00D20841">
            <w:r w:rsidRPr="00AD420D">
              <w:t>Численность ищущих работу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187D426" w14:textId="6EFD569C" w:rsidR="00D20841" w:rsidRPr="00AD420D" w:rsidRDefault="00D86FBD" w:rsidP="00D20841">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2E2B1D1" w14:textId="77777777" w:rsidR="00D20841" w:rsidRPr="00AD420D" w:rsidRDefault="00D20841" w:rsidP="00D20841">
            <w:pPr>
              <w:spacing w:before="100" w:beforeAutospacing="1" w:after="100" w:afterAutospacing="1"/>
              <w:jc w:val="center"/>
              <w:rPr>
                <w:b/>
              </w:rPr>
            </w:pPr>
            <w:r w:rsidRPr="00AD420D">
              <w:rPr>
                <w:b/>
              </w:rPr>
              <w:t>103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E9EA940" w14:textId="0D057777" w:rsidR="00D20841" w:rsidRPr="00AD420D" w:rsidRDefault="00D20841" w:rsidP="00D20841">
            <w:pPr>
              <w:spacing w:before="100" w:beforeAutospacing="1" w:after="100" w:afterAutospacing="1"/>
              <w:jc w:val="center"/>
              <w:rPr>
                <w:b/>
              </w:rPr>
            </w:pPr>
            <w:r w:rsidRPr="00AD420D">
              <w:rPr>
                <w:b/>
              </w:rPr>
              <w:t>113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441EC5D6" w14:textId="1BF2B241" w:rsidR="00D20841" w:rsidRPr="00AD420D" w:rsidRDefault="00D20841" w:rsidP="00D20841">
            <w:pPr>
              <w:spacing w:before="100" w:beforeAutospacing="1" w:after="100" w:afterAutospacing="1"/>
              <w:jc w:val="center"/>
              <w:rPr>
                <w:b/>
              </w:rPr>
            </w:pPr>
            <w:r w:rsidRPr="00AD420D">
              <w:rPr>
                <w:b/>
              </w:rPr>
              <w:t>80</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D451929" w14:textId="611FC749" w:rsidR="00D20841" w:rsidRPr="00AD420D" w:rsidRDefault="0048149F" w:rsidP="00D20841">
            <w:pPr>
              <w:spacing w:before="100" w:beforeAutospacing="1" w:after="100" w:afterAutospacing="1"/>
              <w:jc w:val="center"/>
            </w:pPr>
            <w:r w:rsidRPr="00AD420D">
              <w:t>78</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8A36600" w14:textId="2FCF2B99" w:rsidR="00D20841" w:rsidRPr="00AD420D" w:rsidRDefault="0048149F" w:rsidP="00D20841">
            <w:pPr>
              <w:spacing w:before="100" w:beforeAutospacing="1" w:after="100" w:afterAutospacing="1"/>
              <w:jc w:val="center"/>
            </w:pPr>
            <w:r w:rsidRPr="00AD420D">
              <w:t>71</w:t>
            </w:r>
          </w:p>
        </w:tc>
      </w:tr>
      <w:tr w:rsidR="00AD420D" w:rsidRPr="00AD420D" w14:paraId="52A2FE3F" w14:textId="740AB20B" w:rsidTr="00F66715">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775602B" w14:textId="77777777" w:rsidR="00D86FBD" w:rsidRPr="00AD420D" w:rsidRDefault="00D86FBD" w:rsidP="00D86FBD">
            <w:r w:rsidRPr="00AD420D">
              <w:t>Численность незанятых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CF71DE6" w14:textId="6D7D126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F42D6F3" w14:textId="77777777" w:rsidR="00D86FBD" w:rsidRPr="00AD420D" w:rsidRDefault="00D86FBD" w:rsidP="00D86FBD">
            <w:pPr>
              <w:spacing w:before="100" w:beforeAutospacing="1" w:after="100" w:afterAutospacing="1"/>
              <w:jc w:val="center"/>
              <w:rPr>
                <w:b/>
              </w:rPr>
            </w:pPr>
            <w:r w:rsidRPr="00AD420D">
              <w:rPr>
                <w:b/>
              </w:rPr>
              <w:t>103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AEAA6D0" w14:textId="25C4B925" w:rsidR="00D86FBD" w:rsidRPr="00AD420D" w:rsidRDefault="00D86FBD" w:rsidP="00D86FBD">
            <w:pPr>
              <w:spacing w:before="100" w:beforeAutospacing="1" w:after="100" w:afterAutospacing="1"/>
              <w:jc w:val="center"/>
              <w:rPr>
                <w:b/>
              </w:rPr>
            </w:pPr>
            <w:r w:rsidRPr="00AD420D">
              <w:rPr>
                <w:b/>
              </w:rPr>
              <w:t>113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288E1F7" w14:textId="48AD3670" w:rsidR="00D86FBD" w:rsidRPr="00AD420D" w:rsidRDefault="00D86FBD" w:rsidP="00D86FBD">
            <w:pPr>
              <w:spacing w:before="100" w:beforeAutospacing="1" w:after="100" w:afterAutospacing="1"/>
              <w:jc w:val="center"/>
              <w:rPr>
                <w:b/>
              </w:rPr>
            </w:pPr>
            <w:r w:rsidRPr="00AD420D">
              <w:rPr>
                <w:b/>
              </w:rPr>
              <w:t>88</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C319B33" w14:textId="565C026F" w:rsidR="00D86FBD" w:rsidRPr="00AD420D" w:rsidRDefault="00D86FBD" w:rsidP="00D86FBD">
            <w:pPr>
              <w:spacing w:before="100" w:beforeAutospacing="1" w:after="100" w:afterAutospacing="1"/>
              <w:jc w:val="center"/>
            </w:pPr>
            <w:r w:rsidRPr="00AD420D">
              <w:t>85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95D487B" w14:textId="101C4D18" w:rsidR="00D86FBD" w:rsidRPr="00AD420D" w:rsidRDefault="00D86FBD" w:rsidP="00D86FBD">
            <w:pPr>
              <w:spacing w:before="100" w:beforeAutospacing="1" w:after="100" w:afterAutospacing="1"/>
              <w:jc w:val="center"/>
            </w:pPr>
            <w:r w:rsidRPr="00AD420D">
              <w:t>78</w:t>
            </w:r>
          </w:p>
        </w:tc>
      </w:tr>
      <w:tr w:rsidR="00AD420D" w:rsidRPr="00AD420D" w14:paraId="4B4D9C2A" w14:textId="7429BCDA" w:rsidTr="00F66715">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2008B2E" w14:textId="77777777" w:rsidR="00D86FBD" w:rsidRPr="00AD420D" w:rsidRDefault="00D86FBD" w:rsidP="00D86FBD">
            <w:r w:rsidRPr="00AD420D">
              <w:t>Численность безработных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79E84ACF" w14:textId="515FE425"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F8AE501" w14:textId="77777777" w:rsidR="00D86FBD" w:rsidRPr="00AD420D" w:rsidRDefault="00D86FBD" w:rsidP="00D86FBD">
            <w:pPr>
              <w:spacing w:before="100" w:beforeAutospacing="1" w:after="100" w:afterAutospacing="1"/>
              <w:jc w:val="center"/>
              <w:rPr>
                <w:b/>
              </w:rPr>
            </w:pPr>
            <w:r w:rsidRPr="00AD420D">
              <w:rPr>
                <w:b/>
              </w:rPr>
              <w:t>93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B6BCA8C" w14:textId="06FF7AAA" w:rsidR="00D86FBD" w:rsidRPr="00AD420D" w:rsidRDefault="00D86FBD" w:rsidP="00D86FBD">
            <w:pPr>
              <w:spacing w:before="100" w:beforeAutospacing="1" w:after="100" w:afterAutospacing="1"/>
              <w:jc w:val="center"/>
              <w:rPr>
                <w:b/>
              </w:rPr>
            </w:pPr>
            <w:r w:rsidRPr="00AD420D">
              <w:rPr>
                <w:b/>
              </w:rPr>
              <w:t>110</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00AC90A" w14:textId="380E43D3" w:rsidR="00D86FBD" w:rsidRPr="00AD420D" w:rsidRDefault="00D86FBD" w:rsidP="00D86FBD">
            <w:pPr>
              <w:spacing w:before="100" w:beforeAutospacing="1" w:after="100" w:afterAutospacing="1"/>
              <w:jc w:val="center"/>
              <w:rPr>
                <w:b/>
              </w:rPr>
            </w:pPr>
            <w:r w:rsidRPr="00AD420D">
              <w:rPr>
                <w:b/>
              </w:rPr>
              <w:t>80</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74A5BA66" w14:textId="5C30A01D" w:rsidR="00D86FBD" w:rsidRPr="00AD420D" w:rsidRDefault="00D86FBD" w:rsidP="00D86FBD">
            <w:pPr>
              <w:spacing w:before="100" w:beforeAutospacing="1" w:after="100" w:afterAutospacing="1"/>
              <w:jc w:val="center"/>
            </w:pPr>
            <w:r w:rsidRPr="00AD420D">
              <w:t>86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03EFD52" w14:textId="2ABCE8E1" w:rsidR="00D86FBD" w:rsidRPr="00AD420D" w:rsidRDefault="00D86FBD" w:rsidP="00D86FBD">
            <w:pPr>
              <w:spacing w:before="100" w:beforeAutospacing="1" w:after="100" w:afterAutospacing="1"/>
              <w:jc w:val="center"/>
            </w:pPr>
            <w:r w:rsidRPr="00AD420D">
              <w:t>73</w:t>
            </w:r>
          </w:p>
        </w:tc>
      </w:tr>
      <w:tr w:rsidR="00AD420D" w:rsidRPr="00AD420D" w14:paraId="525CA110" w14:textId="6E813489"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B6CCEEC" w14:textId="77777777" w:rsidR="00D20841" w:rsidRPr="00AD420D" w:rsidRDefault="00D20841" w:rsidP="00D20841">
            <w:r w:rsidRPr="00AD420D">
              <w:t>Уровень регистрируемой безработицы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84B2182" w14:textId="77777777" w:rsidR="00D20841" w:rsidRPr="00AD420D" w:rsidRDefault="00D20841" w:rsidP="00D20841">
            <w:pPr>
              <w:spacing w:before="100" w:beforeAutospacing="1" w:after="100" w:afterAutospacing="1"/>
              <w:jc w:val="center"/>
            </w:pPr>
            <w:r w:rsidRPr="00AD420D">
              <w:t>%</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5512FC0" w14:textId="77777777" w:rsidR="00D20841" w:rsidRPr="00AD420D" w:rsidRDefault="00D20841" w:rsidP="00D20841">
            <w:pPr>
              <w:spacing w:before="100" w:beforeAutospacing="1" w:after="100" w:afterAutospacing="1"/>
              <w:jc w:val="center"/>
              <w:rPr>
                <w:b/>
              </w:rPr>
            </w:pPr>
            <w:r w:rsidRPr="00AD420D">
              <w:rPr>
                <w:b/>
              </w:rPr>
              <w:t>1,01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DD860C1" w14:textId="12118468" w:rsidR="00D20841" w:rsidRPr="00AD420D" w:rsidRDefault="00D20841" w:rsidP="00D20841">
            <w:pPr>
              <w:spacing w:before="100" w:beforeAutospacing="1" w:after="100" w:afterAutospacing="1"/>
              <w:jc w:val="center"/>
              <w:rPr>
                <w:b/>
              </w:rPr>
            </w:pPr>
            <w:r w:rsidRPr="00AD420D">
              <w:rPr>
                <w:b/>
              </w:rPr>
              <w:t>1,24</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0A85BD9" w14:textId="164CC707" w:rsidR="00D20841" w:rsidRPr="00AD420D" w:rsidRDefault="00D20841" w:rsidP="00D20841">
            <w:pPr>
              <w:spacing w:before="100" w:beforeAutospacing="1" w:after="100" w:afterAutospacing="1"/>
              <w:jc w:val="center"/>
              <w:rPr>
                <w:b/>
              </w:rPr>
            </w:pPr>
            <w:r w:rsidRPr="00AD420D">
              <w:rPr>
                <w:b/>
              </w:rPr>
              <w:t>0,9</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3D61558" w14:textId="7EC6DB9F" w:rsidR="00D20841" w:rsidRPr="00AD420D" w:rsidRDefault="0048149F" w:rsidP="00D20841">
            <w:pPr>
              <w:spacing w:before="100" w:beforeAutospacing="1" w:after="100" w:afterAutospacing="1"/>
              <w:jc w:val="center"/>
            </w:pPr>
            <w:r w:rsidRPr="00AD420D">
              <w:t>89</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6DC94D66" w14:textId="2B0C2E34" w:rsidR="00D20841" w:rsidRPr="00AD420D" w:rsidRDefault="0048149F" w:rsidP="00D20841">
            <w:pPr>
              <w:spacing w:before="100" w:beforeAutospacing="1" w:after="100" w:afterAutospacing="1"/>
              <w:jc w:val="center"/>
            </w:pPr>
            <w:r w:rsidRPr="00AD420D">
              <w:t>73</w:t>
            </w:r>
          </w:p>
        </w:tc>
      </w:tr>
    </w:tbl>
    <w:p w14:paraId="6383B797" w14:textId="2EDE482C" w:rsidR="00D20841" w:rsidRPr="00AD420D" w:rsidRDefault="0048149F" w:rsidP="00D20841">
      <w:pPr>
        <w:jc w:val="center"/>
        <w:rPr>
          <w:b/>
          <w:i/>
          <w:lang w:eastAsia="ar-SA"/>
        </w:rPr>
      </w:pPr>
      <w:r w:rsidRPr="00AD420D">
        <w:rPr>
          <w:b/>
          <w:i/>
          <w:lang w:eastAsia="ar-SA"/>
        </w:rPr>
        <w:t>Св</w:t>
      </w:r>
      <w:r w:rsidR="00D20841" w:rsidRPr="00AD420D">
        <w:rPr>
          <w:b/>
          <w:i/>
          <w:lang w:eastAsia="ar-SA"/>
        </w:rPr>
        <w:t xml:space="preserve">едения о </w:t>
      </w:r>
      <w:r w:rsidR="00DA3CCD" w:rsidRPr="00AD420D">
        <w:rPr>
          <w:b/>
          <w:i/>
          <w:lang w:eastAsia="ar-SA"/>
        </w:rPr>
        <w:t>высвобождении и</w:t>
      </w:r>
      <w:r w:rsidR="00D20841" w:rsidRPr="00AD420D">
        <w:rPr>
          <w:b/>
          <w:i/>
          <w:lang w:eastAsia="ar-SA"/>
        </w:rPr>
        <w:t xml:space="preserve"> неполной занятости работников</w:t>
      </w:r>
    </w:p>
    <w:p w14:paraId="4F27152A" w14:textId="4A873DEC" w:rsidR="00D20841" w:rsidRPr="00AD420D" w:rsidRDefault="00D20841" w:rsidP="00D20841">
      <w:pPr>
        <w:ind w:firstLine="709"/>
      </w:pPr>
      <w:r w:rsidRPr="00AD420D">
        <w:rPr>
          <w:lang w:eastAsia="ar-SA"/>
        </w:rPr>
        <w:t xml:space="preserve">В течение 9 месяцев 2023 года </w:t>
      </w:r>
      <w:r w:rsidRPr="00AD420D">
        <w:t xml:space="preserve">в филиал Республиканского ЦЗН «ЦЗН Кезского района» поступили сведения о предстоящем высвобождении работников от 4 организаций на 18 человек. Сведений о неполной занятости работников, простое и приостановке производства поступали от 1 организации. </w:t>
      </w:r>
      <w:r w:rsidR="0048149F" w:rsidRPr="00AD420D">
        <w:rPr>
          <w:lang w:eastAsia="ar-SA"/>
        </w:rPr>
        <w:t>О</w:t>
      </w:r>
      <w:r w:rsidRPr="00AD420D">
        <w:rPr>
          <w:lang w:eastAsia="ar-SA"/>
        </w:rPr>
        <w:t>братились 11 человек, уволенных в связи с ликвидацией организации, сокращением численности или штата работников организации, ИП.</w:t>
      </w:r>
    </w:p>
    <w:p w14:paraId="0B1EDA00" w14:textId="75440A5D" w:rsidR="00D20841" w:rsidRPr="00AD420D" w:rsidRDefault="00D20841" w:rsidP="00D20841">
      <w:pPr>
        <w:tabs>
          <w:tab w:val="left" w:pos="720"/>
        </w:tabs>
        <w:jc w:val="center"/>
        <w:rPr>
          <w:b/>
          <w:i/>
          <w:lang w:eastAsia="ar-SA"/>
        </w:rPr>
      </w:pPr>
      <w:r w:rsidRPr="00AD420D">
        <w:rPr>
          <w:b/>
          <w:i/>
          <w:lang w:eastAsia="ar-SA"/>
        </w:rPr>
        <w:t>Ярмарки вакансий</w:t>
      </w:r>
    </w:p>
    <w:p w14:paraId="424F2E06" w14:textId="77777777" w:rsidR="008326C2" w:rsidRPr="00AD420D" w:rsidRDefault="00D20841" w:rsidP="008326C2">
      <w:pPr>
        <w:tabs>
          <w:tab w:val="left" w:pos="720"/>
        </w:tabs>
        <w:ind w:firstLine="709"/>
        <w:rPr>
          <w:rFonts w:eastAsia="Verdana"/>
          <w:kern w:val="2"/>
        </w:rPr>
      </w:pPr>
      <w:r w:rsidRPr="00AD420D">
        <w:rPr>
          <w:rFonts w:eastAsia="Verdana"/>
          <w:kern w:val="2"/>
        </w:rPr>
        <w:t xml:space="preserve">В течение 9 месяцев  2023 года проведено 5 мини – ярмарок  вакансий и 1 Всероссийская онлайн ярмарка трудоустройства, в которых приняли участие 27 работодателей и 163 безработных и ищущих  работу граждан.  Трудоустроено при помощи ярмарок вакансий 2 человека. </w:t>
      </w:r>
      <w:r w:rsidR="008326C2" w:rsidRPr="00AD420D">
        <w:rPr>
          <w:rFonts w:eastAsia="Verdana"/>
          <w:kern w:val="2"/>
        </w:rPr>
        <w:t xml:space="preserve"> </w:t>
      </w:r>
    </w:p>
    <w:p w14:paraId="06247C76" w14:textId="25E0F622" w:rsidR="00D20841" w:rsidRPr="00AD420D" w:rsidRDefault="00D20841" w:rsidP="00270558">
      <w:pPr>
        <w:tabs>
          <w:tab w:val="left" w:pos="720"/>
        </w:tabs>
        <w:jc w:val="center"/>
        <w:rPr>
          <w:b/>
          <w:i/>
        </w:rPr>
      </w:pPr>
      <w:r w:rsidRPr="00AD420D">
        <w:rPr>
          <w:b/>
          <w:i/>
        </w:rPr>
        <w:t>Общественные работы</w:t>
      </w:r>
    </w:p>
    <w:p w14:paraId="40C77443" w14:textId="45FED50C" w:rsidR="00D20841" w:rsidRPr="00AD420D" w:rsidRDefault="00D20841" w:rsidP="00D20841">
      <w:pPr>
        <w:widowControl w:val="0"/>
        <w:tabs>
          <w:tab w:val="left" w:pos="-3541"/>
        </w:tabs>
        <w:suppressAutoHyphens/>
        <w:ind w:firstLine="709"/>
        <w:rPr>
          <w:rFonts w:eastAsia="SimSun" w:cs="Mangal"/>
          <w:kern w:val="2"/>
          <w:lang w:eastAsia="hi-IN" w:bidi="hi-IN"/>
        </w:rPr>
      </w:pPr>
      <w:r w:rsidRPr="00AD420D">
        <w:rPr>
          <w:rFonts w:eastAsia="SimSun" w:cs="Mangal"/>
          <w:kern w:val="2"/>
          <w:lang w:eastAsia="hi-IN" w:bidi="hi-IN"/>
        </w:rPr>
        <w:t xml:space="preserve">За отчетный период для организации и проведения общественных работ заключены 36 договоров с </w:t>
      </w:r>
      <w:r w:rsidR="008326C2" w:rsidRPr="00AD420D">
        <w:rPr>
          <w:rFonts w:eastAsia="SimSun" w:cs="Mangal"/>
          <w:kern w:val="2"/>
          <w:lang w:eastAsia="hi-IN" w:bidi="hi-IN"/>
        </w:rPr>
        <w:t>работодателями Кезского</w:t>
      </w:r>
      <w:r w:rsidRPr="00AD420D">
        <w:rPr>
          <w:rFonts w:eastAsia="SimSun" w:cs="Mangal"/>
          <w:kern w:val="2"/>
          <w:lang w:eastAsia="hi-IN" w:bidi="hi-IN"/>
        </w:rPr>
        <w:t xml:space="preserve"> района. </w:t>
      </w:r>
    </w:p>
    <w:p w14:paraId="3EC40D6D" w14:textId="5491706A" w:rsidR="00D20841" w:rsidRPr="00AD420D" w:rsidRDefault="00D20841" w:rsidP="00D20841">
      <w:pPr>
        <w:ind w:firstLine="709"/>
        <w:rPr>
          <w:lang w:eastAsia="ar-SA"/>
        </w:rPr>
      </w:pPr>
      <w:r w:rsidRPr="00AD420D">
        <w:rPr>
          <w:rFonts w:eastAsia="SimSun" w:cs="Mangal"/>
          <w:kern w:val="2"/>
          <w:lang w:eastAsia="hi-IN" w:bidi="hi-IN"/>
        </w:rPr>
        <w:t>Трудоустроены на общественные работы - 48 безработных и ищущих работу граждан, из них по Постановлению Правительства РФ №</w:t>
      </w:r>
      <w:r w:rsidR="008326C2" w:rsidRPr="00AD420D">
        <w:rPr>
          <w:rFonts w:eastAsia="SimSun" w:cs="Mangal"/>
          <w:kern w:val="2"/>
          <w:lang w:eastAsia="hi-IN" w:bidi="hi-IN"/>
        </w:rPr>
        <w:t>2309 -</w:t>
      </w:r>
      <w:r w:rsidRPr="00AD420D">
        <w:rPr>
          <w:rFonts w:eastAsia="SimSun" w:cs="Mangal"/>
          <w:kern w:val="2"/>
          <w:lang w:eastAsia="hi-IN" w:bidi="hi-IN"/>
        </w:rPr>
        <w:t xml:space="preserve"> 11 чел.   По Постановлению Правительства №362 (стимулирование найма) – 12 чел.  Завершили участие 45 человек. </w:t>
      </w:r>
      <w:r w:rsidRPr="00AD420D">
        <w:rPr>
          <w:lang w:eastAsia="ar-SA"/>
        </w:rPr>
        <w:lastRenderedPageBreak/>
        <w:t>Средняя продолжительность участия в общественных работах составила 1,56 месяца. Договора заключены по таким видам работ как:</w:t>
      </w:r>
      <w:r w:rsidRPr="00AD420D">
        <w:t xml:space="preserve"> уборка производственных и служебных помещений; выполнение </w:t>
      </w:r>
      <w:r w:rsidR="008326C2" w:rsidRPr="00AD420D">
        <w:t>подсобных неквалифицированных</w:t>
      </w:r>
      <w:r w:rsidRPr="00AD420D">
        <w:t xml:space="preserve"> работ; выполнение работ, связанных с обеспечением деятельности организации; выполнение работ, связанных с содержанием и выгулом скота.</w:t>
      </w:r>
    </w:p>
    <w:p w14:paraId="0243D556" w14:textId="6F4203AD" w:rsidR="00D20841" w:rsidRPr="00AD420D" w:rsidRDefault="00D20841" w:rsidP="00D20841">
      <w:pPr>
        <w:ind w:firstLine="709"/>
        <w:rPr>
          <w:lang w:eastAsia="ar-SA"/>
        </w:rPr>
      </w:pPr>
      <w:r w:rsidRPr="00AD420D">
        <w:rPr>
          <w:lang w:eastAsia="ar-SA"/>
        </w:rPr>
        <w:t xml:space="preserve">Активными участниками в организации и проведении общественных работ стали такие предприятия как:  Кезское </w:t>
      </w:r>
      <w:r w:rsidR="008326C2" w:rsidRPr="00AD420D">
        <w:rPr>
          <w:lang w:eastAsia="ar-SA"/>
        </w:rPr>
        <w:t>РАЙПО</w:t>
      </w:r>
      <w:r w:rsidRPr="00AD420D">
        <w:rPr>
          <w:lang w:eastAsia="ar-SA"/>
        </w:rPr>
        <w:t xml:space="preserve">, БУЗ УР </w:t>
      </w:r>
      <w:r w:rsidR="008326C2" w:rsidRPr="00AD420D">
        <w:rPr>
          <w:lang w:eastAsia="ar-SA"/>
        </w:rPr>
        <w:t>«Кезская</w:t>
      </w:r>
      <w:r w:rsidRPr="00AD420D">
        <w:rPr>
          <w:lang w:eastAsia="ar-SA"/>
        </w:rPr>
        <w:t xml:space="preserve"> РБ МЗ УР</w:t>
      </w:r>
      <w:r w:rsidR="008326C2" w:rsidRPr="00AD420D">
        <w:rPr>
          <w:lang w:eastAsia="ar-SA"/>
        </w:rPr>
        <w:t>»</w:t>
      </w:r>
      <w:r w:rsidRPr="00AD420D">
        <w:rPr>
          <w:lang w:eastAsia="ar-SA"/>
        </w:rPr>
        <w:t xml:space="preserve">, ПК «Кезская МСО», МБДОУ «ЦРР-д/с №3 «Улыбка», СПК «Дружба», Кезское ПО Общепит, СПК </w:t>
      </w:r>
      <w:r w:rsidR="008326C2" w:rsidRPr="00AD420D">
        <w:rPr>
          <w:lang w:eastAsia="ar-SA"/>
        </w:rPr>
        <w:t>«Ст</w:t>
      </w:r>
      <w:r w:rsidRPr="00AD420D">
        <w:rPr>
          <w:lang w:eastAsia="ar-SA"/>
        </w:rPr>
        <w:t>епаненки</w:t>
      </w:r>
      <w:r w:rsidR="008326C2" w:rsidRPr="00AD420D">
        <w:rPr>
          <w:lang w:eastAsia="ar-SA"/>
        </w:rPr>
        <w:t>»</w:t>
      </w:r>
      <w:r w:rsidRPr="00AD420D">
        <w:rPr>
          <w:lang w:eastAsia="ar-SA"/>
        </w:rPr>
        <w:t xml:space="preserve">,  МБУ </w:t>
      </w:r>
      <w:r w:rsidR="008326C2" w:rsidRPr="00AD420D">
        <w:rPr>
          <w:lang w:eastAsia="ar-SA"/>
        </w:rPr>
        <w:t>«ЦКО»</w:t>
      </w:r>
      <w:r w:rsidRPr="00AD420D">
        <w:rPr>
          <w:lang w:eastAsia="ar-SA"/>
        </w:rPr>
        <w:t xml:space="preserve"> и др.</w:t>
      </w:r>
    </w:p>
    <w:p w14:paraId="032D42B3" w14:textId="77777777" w:rsidR="00D20841" w:rsidRPr="00AD420D" w:rsidRDefault="00D20841" w:rsidP="00D20841">
      <w:pPr>
        <w:widowControl w:val="0"/>
        <w:tabs>
          <w:tab w:val="left" w:pos="426"/>
        </w:tabs>
        <w:suppressAutoHyphens/>
        <w:autoSpaceDE w:val="0"/>
        <w:autoSpaceDN w:val="0"/>
        <w:adjustRightInd w:val="0"/>
        <w:spacing w:after="40"/>
        <w:ind w:firstLine="709"/>
        <w:jc w:val="center"/>
        <w:rPr>
          <w:rFonts w:eastAsia="Calibri"/>
          <w:b/>
          <w:i/>
          <w:kern w:val="2"/>
        </w:rPr>
      </w:pPr>
      <w:r w:rsidRPr="00AD420D">
        <w:rPr>
          <w:b/>
          <w:i/>
          <w:kern w:val="2"/>
        </w:rPr>
        <w:t>Трудоустройство граждан, испытывающих трудности в поиске работы</w:t>
      </w:r>
    </w:p>
    <w:p w14:paraId="7A647928" w14:textId="7BD68E84" w:rsidR="00D20841" w:rsidRPr="00AD420D" w:rsidRDefault="00D20841" w:rsidP="00D20841">
      <w:pPr>
        <w:ind w:firstLine="709"/>
        <w:rPr>
          <w:lang w:eastAsia="ar-SA"/>
        </w:rPr>
      </w:pPr>
      <w:r w:rsidRPr="00AD420D">
        <w:rPr>
          <w:lang w:eastAsia="ar-SA"/>
        </w:rPr>
        <w:t>Для трудоустройства граждан, испытывающих трудности в поиске работы,</w:t>
      </w:r>
      <w:r w:rsidRPr="00AD420D">
        <w:rPr>
          <w:bCs/>
          <w:lang w:eastAsia="ar-SA"/>
        </w:rPr>
        <w:t xml:space="preserve"> </w:t>
      </w:r>
      <w:r w:rsidRPr="00AD420D">
        <w:rPr>
          <w:lang w:eastAsia="ar-SA"/>
        </w:rPr>
        <w:t xml:space="preserve">заключены 12 договоров с предприятиями и организациями Кезского района и трудоустроены 14 человек (многодетные родители, инвалиды, предпенсионного возраста). Средний период участия во временных работах составил 0,89 месяца. </w:t>
      </w:r>
      <w:r w:rsidRPr="00AD420D">
        <w:rPr>
          <w:kern w:val="2"/>
          <w:lang w:eastAsia="zh-CN"/>
        </w:rPr>
        <w:t xml:space="preserve">Активными участниками в организации временного трудоустройства граждан, испытывающих трудности в поиске работы, стали ИП </w:t>
      </w:r>
      <w:proofErr w:type="spellStart"/>
      <w:r w:rsidRPr="00AD420D">
        <w:rPr>
          <w:kern w:val="2"/>
          <w:lang w:eastAsia="zh-CN"/>
        </w:rPr>
        <w:t>Дерендяева</w:t>
      </w:r>
      <w:proofErr w:type="spellEnd"/>
      <w:r w:rsidRPr="00AD420D">
        <w:rPr>
          <w:kern w:val="2"/>
          <w:lang w:eastAsia="zh-CN"/>
        </w:rPr>
        <w:t xml:space="preserve"> М.А., МБУ «ЦКО»,</w:t>
      </w:r>
      <w:r w:rsidRPr="00AD420D">
        <w:t xml:space="preserve"> </w:t>
      </w:r>
      <w:r w:rsidRPr="00AD420D">
        <w:rPr>
          <w:kern w:val="2"/>
          <w:lang w:eastAsia="zh-CN"/>
        </w:rPr>
        <w:t xml:space="preserve">МБУК </w:t>
      </w:r>
      <w:r w:rsidR="008326C2" w:rsidRPr="00AD420D">
        <w:rPr>
          <w:kern w:val="2"/>
          <w:lang w:eastAsia="zh-CN"/>
        </w:rPr>
        <w:t>«</w:t>
      </w:r>
      <w:r w:rsidR="00526599" w:rsidRPr="00AD420D">
        <w:rPr>
          <w:kern w:val="2"/>
          <w:lang w:eastAsia="zh-CN"/>
        </w:rPr>
        <w:t>Кезская МБС</w:t>
      </w:r>
      <w:r w:rsidR="008326C2" w:rsidRPr="00AD420D">
        <w:rPr>
          <w:kern w:val="2"/>
          <w:lang w:eastAsia="zh-CN"/>
        </w:rPr>
        <w:t>», МБОУ «</w:t>
      </w:r>
      <w:r w:rsidRPr="00AD420D">
        <w:rPr>
          <w:kern w:val="2"/>
          <w:lang w:eastAsia="zh-CN"/>
        </w:rPr>
        <w:t>Кезская СОШ№1</w:t>
      </w:r>
      <w:r w:rsidR="008326C2" w:rsidRPr="00AD420D">
        <w:rPr>
          <w:kern w:val="2"/>
          <w:lang w:eastAsia="zh-CN"/>
        </w:rPr>
        <w:t>»</w:t>
      </w:r>
      <w:r w:rsidRPr="00AD420D">
        <w:rPr>
          <w:kern w:val="2"/>
          <w:lang w:eastAsia="zh-CN"/>
        </w:rPr>
        <w:t xml:space="preserve">, Кезское ПО №4, ООО </w:t>
      </w:r>
      <w:r w:rsidR="008326C2" w:rsidRPr="00AD420D">
        <w:rPr>
          <w:kern w:val="2"/>
          <w:lang w:eastAsia="zh-CN"/>
        </w:rPr>
        <w:t>«</w:t>
      </w:r>
      <w:r w:rsidRPr="00AD420D">
        <w:rPr>
          <w:kern w:val="2"/>
          <w:lang w:eastAsia="zh-CN"/>
        </w:rPr>
        <w:t>Кезское ПКХ</w:t>
      </w:r>
      <w:r w:rsidR="008326C2" w:rsidRPr="00AD420D">
        <w:rPr>
          <w:kern w:val="2"/>
          <w:lang w:eastAsia="zh-CN"/>
        </w:rPr>
        <w:t>»</w:t>
      </w:r>
      <w:r w:rsidRPr="00AD420D">
        <w:rPr>
          <w:kern w:val="2"/>
          <w:lang w:eastAsia="zh-CN"/>
        </w:rPr>
        <w:t xml:space="preserve">.  </w:t>
      </w:r>
      <w:r w:rsidRPr="00AD420D">
        <w:rPr>
          <w:lang w:eastAsia="ar-SA"/>
        </w:rPr>
        <w:t>Безработные граждане трудоустроены по профессии сторож (вахтер), станочник-</w:t>
      </w:r>
      <w:proofErr w:type="spellStart"/>
      <w:r w:rsidRPr="00AD420D">
        <w:rPr>
          <w:lang w:eastAsia="ar-SA"/>
        </w:rPr>
        <w:t>распиловочник</w:t>
      </w:r>
      <w:proofErr w:type="spellEnd"/>
      <w:r w:rsidRPr="00AD420D">
        <w:rPr>
          <w:lang w:eastAsia="ar-SA"/>
        </w:rPr>
        <w:t>, библиотекарь, оператор котельной, повар.</w:t>
      </w:r>
    </w:p>
    <w:p w14:paraId="7B88F335" w14:textId="68BF321B" w:rsidR="00D20841" w:rsidRPr="00AD420D" w:rsidRDefault="00D20841" w:rsidP="00D20841">
      <w:pPr>
        <w:ind w:firstLine="709"/>
        <w:rPr>
          <w:rFonts w:eastAsia="Calibri"/>
          <w:b/>
          <w:lang w:eastAsia="en-US"/>
        </w:rPr>
      </w:pPr>
      <w:r w:rsidRPr="00AD420D">
        <w:rPr>
          <w:lang w:eastAsia="ar-SA"/>
        </w:rPr>
        <w:t xml:space="preserve">В целях трудоустройства граждан, испытывающих трудности в поиске </w:t>
      </w:r>
      <w:r w:rsidR="00526599" w:rsidRPr="00AD420D">
        <w:rPr>
          <w:lang w:eastAsia="ar-SA"/>
        </w:rPr>
        <w:t>работы, во</w:t>
      </w:r>
      <w:r w:rsidRPr="00AD420D">
        <w:rPr>
          <w:lang w:eastAsia="ar-SA"/>
        </w:rPr>
        <w:t xml:space="preserve"> исполнение </w:t>
      </w:r>
      <w:r w:rsidRPr="00AD420D">
        <w:rPr>
          <w:b/>
        </w:rPr>
        <w:t>Постановления Правительства РФ №366 от 14.03.2022</w:t>
      </w:r>
      <w:r w:rsidR="00526599" w:rsidRPr="00AD420D">
        <w:rPr>
          <w:b/>
        </w:rPr>
        <w:t xml:space="preserve"> </w:t>
      </w:r>
      <w:r w:rsidRPr="00AD420D">
        <w:rPr>
          <w:b/>
        </w:rPr>
        <w:t>г</w:t>
      </w:r>
      <w:r w:rsidR="00526599" w:rsidRPr="00AD420D">
        <w:rPr>
          <w:b/>
        </w:rPr>
        <w:t>ода</w:t>
      </w:r>
      <w:r w:rsidRPr="00AD420D">
        <w:rPr>
          <w:b/>
        </w:rPr>
        <w:t xml:space="preserve"> «Об утверждении Правил выполнения работодателями квоты для приема на работу инвалидов при оформлении трудовых отношений с инвалидом на любое рабочее место»:</w:t>
      </w:r>
    </w:p>
    <w:p w14:paraId="4FE73CF4" w14:textId="2C45804E" w:rsidR="00D20841" w:rsidRPr="00AD420D" w:rsidRDefault="00526599" w:rsidP="00D20841">
      <w:pPr>
        <w:suppressAutoHyphens/>
        <w:ind w:firstLine="709"/>
      </w:pPr>
      <w:r w:rsidRPr="00AD420D">
        <w:t>д</w:t>
      </w:r>
      <w:r w:rsidR="00D20841" w:rsidRPr="00AD420D">
        <w:t>ля 32 организаций независимо от организационно-правовых форм и форм собственности устанавливается квота для приема на работу инвалидов. 26 организаций с численностью от 35 до 100 человек и 6 организаций с численностью от 100 человек. 43 рабочих мест, установлены по квоте для инвалидов. 15 квотируемых рабочих мест остаются свободными. Не выполняют квоту 6 организаций и ими предоставлены вакансии в ЦЗН для трудоустройства инвалидов:</w:t>
      </w:r>
    </w:p>
    <w:p w14:paraId="751A2A7D" w14:textId="19C81507" w:rsidR="00D20841" w:rsidRPr="00AD420D" w:rsidRDefault="00D20841" w:rsidP="00D20841">
      <w:pPr>
        <w:suppressAutoHyphens/>
        <w:ind w:firstLine="709"/>
      </w:pPr>
      <w:r w:rsidRPr="00AD420D">
        <w:t xml:space="preserve">- СПК </w:t>
      </w:r>
      <w:r w:rsidR="00526599" w:rsidRPr="00AD420D">
        <w:t>«</w:t>
      </w:r>
      <w:r w:rsidRPr="00AD420D">
        <w:t>Мысы</w:t>
      </w:r>
      <w:r w:rsidR="00526599" w:rsidRPr="00AD420D">
        <w:t>»</w:t>
      </w:r>
      <w:r w:rsidRPr="00AD420D">
        <w:t xml:space="preserve"> – подсобный рабочий 1 чел.;</w:t>
      </w:r>
    </w:p>
    <w:p w14:paraId="07DCF30D" w14:textId="4E0EFB35" w:rsidR="00D20841" w:rsidRPr="00AD420D" w:rsidRDefault="00D20841" w:rsidP="00D20841">
      <w:pPr>
        <w:suppressAutoHyphens/>
        <w:ind w:firstLine="709"/>
      </w:pPr>
      <w:r w:rsidRPr="00AD420D">
        <w:t xml:space="preserve">- СПК </w:t>
      </w:r>
      <w:r w:rsidR="00526599" w:rsidRPr="00AD420D">
        <w:t>«</w:t>
      </w:r>
      <w:r w:rsidRPr="00AD420D">
        <w:t>Маяк</w:t>
      </w:r>
      <w:r w:rsidR="00526599" w:rsidRPr="00AD420D">
        <w:t>»</w:t>
      </w:r>
      <w:r w:rsidRPr="00AD420D">
        <w:t xml:space="preserve"> - животновод 1 чел.; </w:t>
      </w:r>
    </w:p>
    <w:p w14:paraId="4264F418" w14:textId="5526E12D" w:rsidR="00D20841" w:rsidRPr="00AD420D" w:rsidRDefault="00D20841" w:rsidP="00D20841">
      <w:pPr>
        <w:suppressAutoHyphens/>
        <w:ind w:firstLine="709"/>
      </w:pPr>
      <w:r w:rsidRPr="00AD420D">
        <w:t>- ПК «Кезск</w:t>
      </w:r>
      <w:r w:rsidR="00526599" w:rsidRPr="00AD420D">
        <w:t>ая</w:t>
      </w:r>
      <w:r w:rsidRPr="00AD420D">
        <w:t xml:space="preserve"> МСО»</w:t>
      </w:r>
      <w:r w:rsidR="00526599" w:rsidRPr="00AD420D">
        <w:t xml:space="preserve"> </w:t>
      </w:r>
      <w:r w:rsidRPr="00AD420D">
        <w:t>- мастер строительных и монтажных работ</w:t>
      </w:r>
      <w:r w:rsidR="00526599" w:rsidRPr="00AD420D">
        <w:t xml:space="preserve"> </w:t>
      </w:r>
      <w:r w:rsidRPr="00AD420D">
        <w:t>- 1чел.;</w:t>
      </w:r>
    </w:p>
    <w:p w14:paraId="35F5034D" w14:textId="046AB1BD" w:rsidR="00D20841" w:rsidRPr="00AD420D" w:rsidRDefault="00D20841" w:rsidP="00D20841">
      <w:pPr>
        <w:suppressAutoHyphens/>
        <w:ind w:firstLine="709"/>
      </w:pPr>
      <w:r w:rsidRPr="00AD420D">
        <w:t>-</w:t>
      </w:r>
      <w:r w:rsidR="00526599" w:rsidRPr="00AD420D">
        <w:t xml:space="preserve"> </w:t>
      </w:r>
      <w:r w:rsidRPr="00AD420D">
        <w:t xml:space="preserve">МБУК </w:t>
      </w:r>
      <w:r w:rsidR="00526599" w:rsidRPr="00AD420D">
        <w:t>«</w:t>
      </w:r>
      <w:r w:rsidRPr="00AD420D">
        <w:t>К</w:t>
      </w:r>
      <w:r w:rsidR="00526599" w:rsidRPr="00AD420D">
        <w:t xml:space="preserve">езская </w:t>
      </w:r>
      <w:proofErr w:type="spellStart"/>
      <w:r w:rsidR="00526599" w:rsidRPr="00AD420D">
        <w:t>межпоселенческая</w:t>
      </w:r>
      <w:proofErr w:type="spellEnd"/>
      <w:r w:rsidR="00526599" w:rsidRPr="00AD420D">
        <w:t xml:space="preserve"> библиотечная система» </w:t>
      </w:r>
      <w:r w:rsidRPr="00AD420D">
        <w:t>–</w:t>
      </w:r>
      <w:r w:rsidR="00526599" w:rsidRPr="00AD420D">
        <w:t xml:space="preserve"> библиотекарь –</w:t>
      </w:r>
      <w:r w:rsidRPr="00AD420D">
        <w:t xml:space="preserve"> 1 чел.;</w:t>
      </w:r>
    </w:p>
    <w:p w14:paraId="138C7EDC" w14:textId="7C440BB7" w:rsidR="00D20841" w:rsidRPr="00AD420D" w:rsidRDefault="00D20841" w:rsidP="00D20841">
      <w:pPr>
        <w:suppressAutoHyphens/>
        <w:ind w:firstLine="709"/>
      </w:pPr>
      <w:r w:rsidRPr="00AD420D">
        <w:t xml:space="preserve">- МБДОУ </w:t>
      </w:r>
      <w:r w:rsidR="00526599" w:rsidRPr="00AD420D">
        <w:t>д</w:t>
      </w:r>
      <w:r w:rsidRPr="00AD420D">
        <w:t>етский сад «Солнышко» - воспитатель 1 чел.;</w:t>
      </w:r>
    </w:p>
    <w:p w14:paraId="0FEB8841" w14:textId="76D59F0F" w:rsidR="00D20841" w:rsidRPr="00AD420D" w:rsidRDefault="00D20841" w:rsidP="00D20841">
      <w:pPr>
        <w:suppressAutoHyphens/>
        <w:ind w:firstLine="709"/>
      </w:pPr>
      <w:r w:rsidRPr="00AD420D">
        <w:t xml:space="preserve">- </w:t>
      </w:r>
      <w:r w:rsidR="00526599" w:rsidRPr="00AD420D">
        <w:t>филиал ПАО «</w:t>
      </w:r>
      <w:proofErr w:type="spellStart"/>
      <w:r w:rsidR="00526599" w:rsidRPr="00AD420D">
        <w:t>Россети</w:t>
      </w:r>
      <w:proofErr w:type="spellEnd"/>
      <w:r w:rsidR="00526599" w:rsidRPr="00AD420D">
        <w:t xml:space="preserve"> Центр и Приволжье» </w:t>
      </w:r>
      <w:r w:rsidRPr="00AD420D">
        <w:t xml:space="preserve">- </w:t>
      </w:r>
      <w:r w:rsidR="00526599" w:rsidRPr="00AD420D">
        <w:t xml:space="preserve">«Удмуртэнерго» </w:t>
      </w:r>
      <w:r w:rsidRPr="00AD420D">
        <w:t>- электромонтер по эскизированию трасс линий электропередачи 3 разряда– 10 чел.;</w:t>
      </w:r>
    </w:p>
    <w:p w14:paraId="59D6E048" w14:textId="77777777" w:rsidR="00D20841" w:rsidRPr="00AD420D" w:rsidRDefault="00D20841" w:rsidP="00D20841">
      <w:pPr>
        <w:tabs>
          <w:tab w:val="left" w:pos="0"/>
          <w:tab w:val="left" w:pos="708"/>
        </w:tabs>
        <w:suppressAutoHyphens/>
        <w:ind w:firstLine="709"/>
      </w:pPr>
      <w:r w:rsidRPr="00AD420D">
        <w:t>Данные организации информацию о выполнении квоты и вакансии предоставляют ежемесячно до 10 числа.</w:t>
      </w:r>
    </w:p>
    <w:p w14:paraId="3CC48EE6" w14:textId="6D9781A6" w:rsidR="00D20841" w:rsidRPr="00AD420D" w:rsidRDefault="00D20841" w:rsidP="00D20841">
      <w:pPr>
        <w:suppressAutoHyphens/>
        <w:ind w:firstLine="709"/>
        <w:jc w:val="center"/>
        <w:rPr>
          <w:b/>
          <w:i/>
          <w:lang w:eastAsia="ar-SA"/>
        </w:rPr>
      </w:pPr>
      <w:r w:rsidRPr="00AD420D">
        <w:rPr>
          <w:b/>
          <w:i/>
          <w:lang w:eastAsia="ar-SA"/>
        </w:rPr>
        <w:t>Трудоустройство несовершеннолетних граждан в возрасте от 14 до 18 лет в свободное от учебы время</w:t>
      </w:r>
    </w:p>
    <w:p w14:paraId="5BAAEA51" w14:textId="4D4998B2" w:rsidR="00D20841" w:rsidRPr="00AD420D" w:rsidRDefault="00D20841" w:rsidP="00D20841">
      <w:pPr>
        <w:tabs>
          <w:tab w:val="left" w:pos="0"/>
        </w:tabs>
        <w:suppressAutoHyphens/>
        <w:ind w:firstLine="709"/>
        <w:rPr>
          <w:rFonts w:eastAsia="SimSun"/>
          <w:lang w:eastAsia="en-US"/>
        </w:rPr>
      </w:pPr>
      <w:r w:rsidRPr="00AD420D">
        <w:rPr>
          <w:rFonts w:eastAsia="SimSun"/>
        </w:rPr>
        <w:t>Заключены 6 договоров и трудоустроены 29 человек по спец</w:t>
      </w:r>
      <w:r w:rsidR="00526599" w:rsidRPr="00AD420D">
        <w:rPr>
          <w:rFonts w:eastAsia="SimSun"/>
        </w:rPr>
        <w:t xml:space="preserve">иальной </w:t>
      </w:r>
      <w:r w:rsidRPr="00AD420D">
        <w:rPr>
          <w:rFonts w:eastAsia="SimSun"/>
        </w:rPr>
        <w:t>программе «Временное трудоустройство несовершеннолетних граждан в возрасте от 14 до 18 лет в свободное от учебы время» с Кезское ПО№3 – фасовщик, Кезское ПО№4 – подсобный рабочий, МБУ ДО «Кезский районный центр детского творчества» - подсобный рабочий. Средний период участия 1,02 месяца.</w:t>
      </w:r>
    </w:p>
    <w:p w14:paraId="65EEEDE9" w14:textId="77777777" w:rsidR="00D20841" w:rsidRPr="00AD420D" w:rsidRDefault="00D20841" w:rsidP="00D20841">
      <w:pPr>
        <w:tabs>
          <w:tab w:val="left" w:pos="0"/>
          <w:tab w:val="left" w:pos="708"/>
        </w:tabs>
        <w:jc w:val="center"/>
        <w:rPr>
          <w:rFonts w:eastAsia="SimSun"/>
          <w:b/>
          <w:i/>
        </w:rPr>
      </w:pPr>
      <w:r w:rsidRPr="00AD420D">
        <w:rPr>
          <w:rFonts w:eastAsia="SimSun"/>
          <w:b/>
          <w:i/>
        </w:rPr>
        <w:t>Трудоустройство инвалидов</w:t>
      </w:r>
    </w:p>
    <w:p w14:paraId="1A29E07C" w14:textId="77777777" w:rsidR="00D20841" w:rsidRPr="00AD420D" w:rsidRDefault="00D20841" w:rsidP="00D20841">
      <w:pPr>
        <w:tabs>
          <w:tab w:val="left" w:pos="0"/>
          <w:tab w:val="left" w:pos="708"/>
        </w:tabs>
        <w:ind w:firstLine="709"/>
        <w:rPr>
          <w:rFonts w:eastAsia="SimSun"/>
        </w:rPr>
      </w:pPr>
      <w:r w:rsidRPr="00AD420D">
        <w:rPr>
          <w:rFonts w:eastAsia="SimSun"/>
        </w:rPr>
        <w:t xml:space="preserve">За текущий период трудоустроены 8 инвалидов в </w:t>
      </w:r>
      <w:r w:rsidRPr="00AD420D">
        <w:rPr>
          <w:kern w:val="2"/>
          <w:lang w:eastAsia="zh-CN"/>
        </w:rPr>
        <w:t>МБУ «ЦКО», БУЗ Кезская ЦРБ,</w:t>
      </w:r>
      <w:r w:rsidRPr="00AD420D">
        <w:rPr>
          <w:rFonts w:eastAsia="SimSun"/>
        </w:rPr>
        <w:t xml:space="preserve"> по профессии сторож (вахтер), деятельность по чистке и уборке жилых зданий и нежилых помещений,</w:t>
      </w:r>
      <w:r w:rsidRPr="00AD420D">
        <w:t xml:space="preserve"> р</w:t>
      </w:r>
      <w:r w:rsidRPr="00AD420D">
        <w:rPr>
          <w:rFonts w:eastAsia="SimSun"/>
        </w:rPr>
        <w:t xml:space="preserve">абочий по комплексному обслуживанию и ремонту зданий, истопник. </w:t>
      </w:r>
    </w:p>
    <w:p w14:paraId="2FBC8ADC" w14:textId="77777777" w:rsidR="00D20841" w:rsidRPr="00AD420D" w:rsidRDefault="00D20841" w:rsidP="00D20841">
      <w:pPr>
        <w:widowControl w:val="0"/>
        <w:tabs>
          <w:tab w:val="left" w:pos="426"/>
        </w:tabs>
        <w:suppressAutoHyphens/>
        <w:autoSpaceDE w:val="0"/>
        <w:autoSpaceDN w:val="0"/>
        <w:adjustRightInd w:val="0"/>
        <w:jc w:val="center"/>
        <w:rPr>
          <w:b/>
          <w:i/>
          <w:kern w:val="2"/>
        </w:rPr>
      </w:pPr>
      <w:r w:rsidRPr="00AD420D">
        <w:rPr>
          <w:b/>
          <w:i/>
          <w:kern w:val="2"/>
        </w:rPr>
        <w:t>Содействие самозанятости</w:t>
      </w:r>
    </w:p>
    <w:p w14:paraId="6F27F721" w14:textId="77777777" w:rsidR="00D20841" w:rsidRPr="00AD420D" w:rsidRDefault="00D20841" w:rsidP="00D20841">
      <w:pPr>
        <w:ind w:firstLine="709"/>
        <w:rPr>
          <w:lang w:eastAsia="ar-SA"/>
        </w:rPr>
      </w:pPr>
      <w:r w:rsidRPr="00AD420D">
        <w:rPr>
          <w:lang w:eastAsia="ar-SA"/>
        </w:rPr>
        <w:t>За текущий период было оказано содействие началу осуществления предпринимательской деятельности безработных граждан 34 безработным гражданам. На учет в качестве плательщика налога на профессиональный доход встали 4 человека.</w:t>
      </w:r>
    </w:p>
    <w:p w14:paraId="2B078523" w14:textId="77777777" w:rsidR="00D20841" w:rsidRPr="00AD420D" w:rsidRDefault="00D20841" w:rsidP="00D20841">
      <w:pPr>
        <w:suppressAutoHyphens/>
        <w:ind w:firstLine="709"/>
        <w:jc w:val="center"/>
        <w:rPr>
          <w:b/>
          <w:i/>
          <w:lang w:eastAsia="ar-SA"/>
        </w:rPr>
      </w:pPr>
      <w:r w:rsidRPr="00AD420D">
        <w:rPr>
          <w:b/>
          <w:i/>
          <w:lang w:eastAsia="ar-SA"/>
        </w:rPr>
        <w:lastRenderedPageBreak/>
        <w:t>Профессиональное обучение</w:t>
      </w:r>
    </w:p>
    <w:p w14:paraId="5A8B4F7A" w14:textId="77777777" w:rsidR="00D20841" w:rsidRPr="00AD420D" w:rsidRDefault="00D20841" w:rsidP="00D20841">
      <w:pPr>
        <w:suppressAutoHyphens/>
        <w:ind w:firstLine="709"/>
        <w:rPr>
          <w:lang w:eastAsia="ar-SA"/>
        </w:rPr>
      </w:pPr>
      <w:r w:rsidRPr="00AD420D">
        <w:rPr>
          <w:lang w:eastAsia="ar-SA"/>
        </w:rPr>
        <w:t>На профессиональное обучение за текущий период 2023 года направлены 13 безработных гражданина по профессии охранник, повар, мастер по маникюру, учитель, кладовщик. Поступили 9 заявлений на обучение по нацпроекту «Демография», из них 9 чел. приступили к обучению.</w:t>
      </w:r>
    </w:p>
    <w:p w14:paraId="79725169" w14:textId="77777777" w:rsidR="00D20841" w:rsidRPr="00AD420D" w:rsidRDefault="00D20841" w:rsidP="00D20841">
      <w:pPr>
        <w:suppressAutoHyphens/>
        <w:jc w:val="center"/>
        <w:rPr>
          <w:b/>
          <w:i/>
          <w:lang w:eastAsia="ar-SA"/>
        </w:rPr>
      </w:pPr>
      <w:r w:rsidRPr="00AD420D">
        <w:rPr>
          <w:b/>
          <w:i/>
          <w:lang w:eastAsia="ar-SA"/>
        </w:rPr>
        <w:t>Профориентационная работа</w:t>
      </w:r>
    </w:p>
    <w:p w14:paraId="31AA34D0" w14:textId="60932DE3" w:rsidR="00D20841" w:rsidRPr="00AD420D" w:rsidRDefault="00D20841" w:rsidP="00D20841">
      <w:pPr>
        <w:ind w:firstLine="709"/>
      </w:pPr>
      <w:r w:rsidRPr="00AD420D">
        <w:t xml:space="preserve">Государственные услуги по профессиональной ориентации за 9 месяцев 2023 </w:t>
      </w:r>
      <w:r w:rsidR="00526599" w:rsidRPr="00AD420D">
        <w:t>года получили</w:t>
      </w:r>
      <w:r w:rsidRPr="00AD420D">
        <w:t xml:space="preserve"> 306 человек. </w:t>
      </w:r>
    </w:p>
    <w:p w14:paraId="69B8D937" w14:textId="77777777" w:rsidR="00D20841" w:rsidRPr="00AD420D" w:rsidRDefault="00D20841" w:rsidP="00D20841">
      <w:pPr>
        <w:ind w:firstLine="709"/>
      </w:pPr>
      <w:r w:rsidRPr="00AD420D">
        <w:t xml:space="preserve">За отчетный период 2023 года государственную услугу по психологической поддержке получили 78 человек. </w:t>
      </w:r>
    </w:p>
    <w:p w14:paraId="73720205" w14:textId="77777777" w:rsidR="00D20841" w:rsidRPr="00AD420D" w:rsidRDefault="00D20841" w:rsidP="00D20841">
      <w:pPr>
        <w:ind w:firstLine="709"/>
        <w:rPr>
          <w:lang w:eastAsia="ar-SA"/>
        </w:rPr>
      </w:pPr>
      <w:r w:rsidRPr="00AD420D">
        <w:rPr>
          <w:lang w:eastAsia="ar-SA"/>
        </w:rPr>
        <w:t>Государственная услуга по социальной адаптации на рынке труда была предоставлена 76 безработным гражданам.</w:t>
      </w:r>
    </w:p>
    <w:p w14:paraId="48A396E4" w14:textId="77777777" w:rsidR="00D20841" w:rsidRPr="00AD420D" w:rsidRDefault="00D20841" w:rsidP="00D20841">
      <w:pPr>
        <w:suppressAutoHyphens/>
        <w:ind w:firstLine="709"/>
        <w:jc w:val="center"/>
        <w:rPr>
          <w:b/>
          <w:i/>
          <w:lang w:eastAsia="ar-SA"/>
        </w:rPr>
      </w:pPr>
      <w:r w:rsidRPr="00AD420D">
        <w:rPr>
          <w:b/>
          <w:i/>
          <w:lang w:eastAsia="ar-SA"/>
        </w:rPr>
        <w:t>Спрос на рабочую силу</w:t>
      </w:r>
    </w:p>
    <w:p w14:paraId="46E07508" w14:textId="77777777" w:rsidR="00D20841" w:rsidRPr="00AD420D" w:rsidRDefault="00D20841" w:rsidP="00D20841">
      <w:pPr>
        <w:ind w:firstLine="709"/>
      </w:pPr>
      <w:r w:rsidRPr="00AD420D">
        <w:t>Всего заявлено с начала 2023 года – 698 вакансий.</w:t>
      </w:r>
    </w:p>
    <w:p w14:paraId="2BF68355" w14:textId="3D00A227" w:rsidR="00D20841" w:rsidRPr="00AD420D" w:rsidRDefault="00D20841" w:rsidP="00D20841">
      <w:pPr>
        <w:ind w:firstLine="709"/>
      </w:pPr>
      <w:r w:rsidRPr="00AD420D">
        <w:t xml:space="preserve">На конец отчетного периода потребность предприятий и </w:t>
      </w:r>
      <w:r w:rsidR="00526599" w:rsidRPr="00AD420D">
        <w:t>организаций в</w:t>
      </w:r>
      <w:r w:rsidRPr="00AD420D">
        <w:t xml:space="preserve"> работниках составляет 222 человека, из </w:t>
      </w:r>
      <w:r w:rsidR="00526599" w:rsidRPr="00AD420D">
        <w:t>них в</w:t>
      </w:r>
      <w:r w:rsidRPr="00AD420D">
        <w:t xml:space="preserve"> разрезе сфер деятельности:</w:t>
      </w:r>
    </w:p>
    <w:p w14:paraId="2B191C09" w14:textId="77777777" w:rsidR="00D20841" w:rsidRPr="00AD420D" w:rsidRDefault="00D20841" w:rsidP="00D20841">
      <w:pPr>
        <w:ind w:firstLine="709"/>
      </w:pPr>
      <w:r w:rsidRPr="00AD420D">
        <w:t>- промышленность;</w:t>
      </w:r>
    </w:p>
    <w:p w14:paraId="7D555C08" w14:textId="77777777" w:rsidR="00D20841" w:rsidRPr="00AD420D" w:rsidRDefault="00D20841" w:rsidP="00D20841">
      <w:pPr>
        <w:ind w:firstLine="709"/>
      </w:pPr>
      <w:r w:rsidRPr="00AD420D">
        <w:t>- сельское хозяйство;</w:t>
      </w:r>
    </w:p>
    <w:p w14:paraId="4EB8AC25" w14:textId="77777777" w:rsidR="00D20841" w:rsidRPr="00AD420D" w:rsidRDefault="00D20841" w:rsidP="00D20841">
      <w:pPr>
        <w:ind w:firstLine="709"/>
      </w:pPr>
      <w:r w:rsidRPr="00AD420D">
        <w:t>- животноводство;</w:t>
      </w:r>
    </w:p>
    <w:p w14:paraId="1DB0F06B" w14:textId="77777777" w:rsidR="00D20841" w:rsidRPr="00AD420D" w:rsidRDefault="00D20841" w:rsidP="00D20841">
      <w:pPr>
        <w:ind w:firstLine="709"/>
      </w:pPr>
      <w:r w:rsidRPr="00AD420D">
        <w:t>- образование;</w:t>
      </w:r>
    </w:p>
    <w:p w14:paraId="2803FEB5" w14:textId="77777777" w:rsidR="00D20841" w:rsidRPr="00AD420D" w:rsidRDefault="00D20841" w:rsidP="00D20841">
      <w:pPr>
        <w:ind w:firstLine="709"/>
      </w:pPr>
      <w:r w:rsidRPr="00AD420D">
        <w:t>- здравоохранение;</w:t>
      </w:r>
    </w:p>
    <w:p w14:paraId="3C4F2452" w14:textId="77777777" w:rsidR="00D20841" w:rsidRPr="00AD420D" w:rsidRDefault="00D20841" w:rsidP="00D20841">
      <w:pPr>
        <w:ind w:firstLine="709"/>
      </w:pPr>
      <w:r w:rsidRPr="00AD420D">
        <w:t>- лесоводство;</w:t>
      </w:r>
    </w:p>
    <w:p w14:paraId="43312AF7" w14:textId="77777777" w:rsidR="00D20841" w:rsidRPr="00AD420D" w:rsidRDefault="00D20841" w:rsidP="00D20841">
      <w:pPr>
        <w:ind w:firstLine="709"/>
      </w:pPr>
      <w:r w:rsidRPr="00AD420D">
        <w:t>-  торговля;</w:t>
      </w:r>
    </w:p>
    <w:p w14:paraId="504A2304" w14:textId="6FF2F633" w:rsidR="00D20841" w:rsidRPr="00AD420D" w:rsidRDefault="00D20841" w:rsidP="00D20841">
      <w:pPr>
        <w:ind w:firstLine="709"/>
      </w:pPr>
      <w:r w:rsidRPr="00AD420D">
        <w:t xml:space="preserve">- автомобильный </w:t>
      </w:r>
      <w:r w:rsidR="00526599" w:rsidRPr="00AD420D">
        <w:t>транспорт и</w:t>
      </w:r>
      <w:r w:rsidRPr="00AD420D">
        <w:t xml:space="preserve"> другие.</w:t>
      </w:r>
    </w:p>
    <w:p w14:paraId="472E2FC3" w14:textId="51DD2C32" w:rsidR="00D20841" w:rsidRPr="00AD420D" w:rsidRDefault="00D20841" w:rsidP="00D20841">
      <w:pPr>
        <w:ind w:firstLine="709"/>
      </w:pPr>
      <w:r w:rsidRPr="00AD420D">
        <w:t xml:space="preserve">Коэффициент напряженности на конец отчетного периода </w:t>
      </w:r>
      <w:r w:rsidR="00526599" w:rsidRPr="00AD420D">
        <w:t>составил 0</w:t>
      </w:r>
      <w:r w:rsidRPr="00AD420D">
        <w:t>,4 чел. на 1 вакансию.</w:t>
      </w:r>
    </w:p>
    <w:p w14:paraId="51EB277A" w14:textId="591AADC0" w:rsidR="00D20841" w:rsidRPr="00AD420D" w:rsidRDefault="00D20841" w:rsidP="00D20841">
      <w:pPr>
        <w:suppressAutoHyphens/>
        <w:ind w:firstLine="709"/>
      </w:pPr>
      <w:r w:rsidRPr="00AD420D">
        <w:t xml:space="preserve">Анализируя структуру вакансий, поступивших в филиал Республиканского ЦЗН «ЦЗН Кезского района», наблюдаем, что востребованы специалисты узкой специализации и высокой квалификации: </w:t>
      </w:r>
      <w:r w:rsidR="00526599" w:rsidRPr="00AD420D">
        <w:t>агрономы, ветеринарные</w:t>
      </w:r>
      <w:r w:rsidRPr="00AD420D">
        <w:t xml:space="preserve"> врачи, инженера, зоотехники, педагоги, врачи, бухгалтера.</w:t>
      </w:r>
    </w:p>
    <w:p w14:paraId="194B449C" w14:textId="77777777" w:rsidR="00D20841" w:rsidRPr="00AD420D" w:rsidRDefault="00D20841" w:rsidP="00D20841">
      <w:pPr>
        <w:suppressAutoHyphens/>
        <w:jc w:val="center"/>
        <w:rPr>
          <w:b/>
          <w:i/>
          <w:lang w:eastAsia="ar-SA"/>
        </w:rPr>
      </w:pPr>
      <w:r w:rsidRPr="00AD420D">
        <w:rPr>
          <w:b/>
          <w:i/>
          <w:lang w:eastAsia="ar-SA"/>
        </w:rPr>
        <w:t xml:space="preserve">Трудоустройство </w:t>
      </w:r>
    </w:p>
    <w:p w14:paraId="7793E4D8" w14:textId="79536B6E" w:rsidR="00D20841" w:rsidRPr="00AD420D" w:rsidRDefault="00D20841" w:rsidP="00D20841">
      <w:pPr>
        <w:suppressAutoHyphens/>
        <w:ind w:firstLine="709"/>
        <w:rPr>
          <w:lang w:eastAsia="ar-SA"/>
        </w:rPr>
      </w:pPr>
      <w:r w:rsidRPr="00AD420D">
        <w:t>За отчетный период нашли работу (доходное занятие) 184 человека</w:t>
      </w:r>
      <w:r w:rsidR="00526599" w:rsidRPr="00AD420D">
        <w:t xml:space="preserve"> (9 месяцев 2022 года – 215 человек)</w:t>
      </w:r>
      <w:r w:rsidRPr="00AD420D">
        <w:rPr>
          <w:lang w:eastAsia="ar-SA"/>
        </w:rPr>
        <w:t xml:space="preserve">. </w:t>
      </w:r>
    </w:p>
    <w:p w14:paraId="7D40311E" w14:textId="77777777" w:rsidR="00526599" w:rsidRPr="00AD420D" w:rsidRDefault="00D20841" w:rsidP="00526599">
      <w:pPr>
        <w:suppressAutoHyphens/>
        <w:ind w:firstLine="708"/>
        <w:rPr>
          <w:b/>
          <w:bCs/>
        </w:rPr>
      </w:pPr>
      <w:r w:rsidRPr="00AD420D">
        <w:rPr>
          <w:b/>
          <w:bCs/>
        </w:rPr>
        <w:t>В составе нашедших работу граждан:</w:t>
      </w:r>
      <w:r w:rsidR="00526599" w:rsidRPr="00AD420D">
        <w:rPr>
          <w:b/>
          <w:bCs/>
        </w:rPr>
        <w:t xml:space="preserve"> </w:t>
      </w:r>
    </w:p>
    <w:p w14:paraId="137530B1" w14:textId="77777777" w:rsidR="00526599" w:rsidRPr="00AD420D" w:rsidRDefault="00526599" w:rsidP="00526599">
      <w:pPr>
        <w:suppressAutoHyphens/>
        <w:ind w:firstLine="708"/>
      </w:pPr>
      <w:r w:rsidRPr="00AD420D">
        <w:rPr>
          <w:b/>
          <w:bCs/>
        </w:rPr>
        <w:t xml:space="preserve">- </w:t>
      </w:r>
      <w:r w:rsidR="00D20841" w:rsidRPr="00AD420D">
        <w:t>незанятые граждане – 165 чел., или 90%;</w:t>
      </w:r>
      <w:r w:rsidRPr="00AD420D">
        <w:t xml:space="preserve"> </w:t>
      </w:r>
    </w:p>
    <w:p w14:paraId="239B2021" w14:textId="77777777" w:rsidR="00526599" w:rsidRPr="00AD420D" w:rsidRDefault="00526599" w:rsidP="00526599">
      <w:pPr>
        <w:suppressAutoHyphens/>
        <w:ind w:firstLine="708"/>
      </w:pPr>
      <w:r w:rsidRPr="00AD420D">
        <w:t>-</w:t>
      </w:r>
      <w:r w:rsidR="00D20841" w:rsidRPr="00AD420D">
        <w:t>граждане, стремящиеся возобновить трудовую деятельность после длительного (более года) перерыва, - 16 чел., или 9%;</w:t>
      </w:r>
      <w:r w:rsidRPr="00AD420D">
        <w:t xml:space="preserve"> </w:t>
      </w:r>
    </w:p>
    <w:p w14:paraId="32F91801" w14:textId="77777777" w:rsidR="00526599" w:rsidRPr="00AD420D" w:rsidRDefault="00526599" w:rsidP="00526599">
      <w:pPr>
        <w:suppressAutoHyphens/>
        <w:ind w:firstLine="708"/>
      </w:pPr>
      <w:r w:rsidRPr="00AD420D">
        <w:t>-</w:t>
      </w:r>
      <w:r w:rsidR="00D20841" w:rsidRPr="00AD420D">
        <w:t>молодежь (возраст 16-29 лет) – 68 чел., или 37%;</w:t>
      </w:r>
      <w:r w:rsidRPr="00AD420D">
        <w:t xml:space="preserve"> </w:t>
      </w:r>
    </w:p>
    <w:p w14:paraId="649F46E9" w14:textId="77777777" w:rsidR="00526599" w:rsidRPr="00AD420D" w:rsidRDefault="00526599" w:rsidP="00526599">
      <w:pPr>
        <w:suppressAutoHyphens/>
        <w:ind w:firstLine="708"/>
      </w:pPr>
      <w:r w:rsidRPr="00AD420D">
        <w:t>-</w:t>
      </w:r>
      <w:r w:rsidR="00D20841" w:rsidRPr="00AD420D">
        <w:t>граждане предпенсионного возраста – 17 чел., или 9%;</w:t>
      </w:r>
      <w:r w:rsidRPr="00AD420D">
        <w:t xml:space="preserve"> </w:t>
      </w:r>
    </w:p>
    <w:p w14:paraId="0E8C3E3A" w14:textId="77777777" w:rsidR="00020165" w:rsidRPr="00AD420D" w:rsidRDefault="00526599" w:rsidP="00526599">
      <w:pPr>
        <w:suppressAutoHyphens/>
        <w:ind w:firstLine="708"/>
      </w:pPr>
      <w:r w:rsidRPr="00AD420D">
        <w:t xml:space="preserve">- </w:t>
      </w:r>
      <w:r w:rsidR="00D20841" w:rsidRPr="00AD420D">
        <w:t>инвалиды – 8 чел., или 4%;</w:t>
      </w:r>
      <w:r w:rsidR="00020165" w:rsidRPr="00AD420D">
        <w:t xml:space="preserve"> </w:t>
      </w:r>
    </w:p>
    <w:p w14:paraId="7FBF19F1" w14:textId="6C128632" w:rsidR="00D20841" w:rsidRPr="00AD420D" w:rsidRDefault="00020165" w:rsidP="00526599">
      <w:pPr>
        <w:suppressAutoHyphens/>
        <w:ind w:firstLine="708"/>
      </w:pPr>
      <w:r w:rsidRPr="00AD420D">
        <w:t xml:space="preserve">- </w:t>
      </w:r>
      <w:r w:rsidR="00D20841" w:rsidRPr="00AD420D">
        <w:t>трудоустроено на постоянную работу – 109 чел., или 59%;</w:t>
      </w:r>
      <w:r w:rsidRPr="00AD420D">
        <w:t xml:space="preserve"> </w:t>
      </w:r>
    </w:p>
    <w:p w14:paraId="61532CE8" w14:textId="3672D4DC" w:rsidR="00D20841" w:rsidRPr="00AD420D" w:rsidRDefault="00020165" w:rsidP="00020165">
      <w:pPr>
        <w:suppressAutoHyphens/>
        <w:ind w:firstLine="708"/>
      </w:pPr>
      <w:r w:rsidRPr="00AD420D">
        <w:t>-</w:t>
      </w:r>
      <w:r w:rsidR="00D20841" w:rsidRPr="00AD420D">
        <w:t>трудоустроено на временную работу – 75 чел., или 41 %;</w:t>
      </w:r>
      <w:r w:rsidRPr="00AD420D">
        <w:t xml:space="preserve"> </w:t>
      </w:r>
    </w:p>
    <w:p w14:paraId="4EEEB1F2" w14:textId="3CD15BD4" w:rsidR="00D20841" w:rsidRPr="00AD420D" w:rsidRDefault="00020165" w:rsidP="00020165">
      <w:pPr>
        <w:suppressAutoHyphens/>
        <w:ind w:firstLine="708"/>
      </w:pPr>
      <w:r w:rsidRPr="00AD420D">
        <w:t xml:space="preserve">- </w:t>
      </w:r>
      <w:r w:rsidR="00D20841" w:rsidRPr="00AD420D">
        <w:t>на квотируемые рабочие места – 0 чел.</w:t>
      </w:r>
    </w:p>
    <w:p w14:paraId="141F2E4C" w14:textId="7029183B" w:rsidR="00020165" w:rsidRPr="00AD420D" w:rsidRDefault="003E1B98" w:rsidP="00020165">
      <w:pPr>
        <w:ind w:firstLine="426"/>
        <w:rPr>
          <w:b/>
        </w:rPr>
      </w:pPr>
      <w:r w:rsidRPr="00AD420D">
        <w:t xml:space="preserve">    </w:t>
      </w:r>
      <w:r w:rsidR="00020165" w:rsidRPr="00AD420D">
        <w:t xml:space="preserve">Таким образом, комплекс проводимых мероприятий позволяет сохранять ситуацию на рынке труда </w:t>
      </w:r>
      <w:r w:rsidR="003829CE" w:rsidRPr="00AD420D">
        <w:t>Кез</w:t>
      </w:r>
      <w:r w:rsidR="00020165" w:rsidRPr="00AD420D">
        <w:t xml:space="preserve">ского района стабильной. </w:t>
      </w:r>
    </w:p>
    <w:p w14:paraId="10BAA544" w14:textId="6BAC672B" w:rsidR="008C55FC" w:rsidRPr="00AD420D" w:rsidRDefault="003E1B98" w:rsidP="008C55FC">
      <w:pPr>
        <w:ind w:firstLine="426"/>
        <w:rPr>
          <w:bCs/>
        </w:rPr>
      </w:pPr>
      <w:r w:rsidRPr="00AD420D">
        <w:t xml:space="preserve">    </w:t>
      </w:r>
      <w:r w:rsidR="008C55FC" w:rsidRPr="00AD420D">
        <w:t>В 2023 г</w:t>
      </w:r>
      <w:r w:rsidR="00020165" w:rsidRPr="00AD420D">
        <w:t>оду</w:t>
      </w:r>
      <w:r w:rsidR="008C55FC" w:rsidRPr="00AD420D">
        <w:t xml:space="preserve"> республиканская служб</w:t>
      </w:r>
      <w:r w:rsidR="00020165" w:rsidRPr="00AD420D">
        <w:t>а</w:t>
      </w:r>
      <w:r w:rsidR="008C55FC" w:rsidRPr="00AD420D">
        <w:t xml:space="preserve"> занятости вступила в программу комплексной модернизации. Благодаря этому </w:t>
      </w:r>
      <w:r w:rsidR="00020165" w:rsidRPr="00AD420D">
        <w:t xml:space="preserve">в филиале </w:t>
      </w:r>
      <w:r w:rsidR="008C55FC" w:rsidRPr="00AD420D">
        <w:t xml:space="preserve">будет произведено переоборудование помещений, осуществлены ремонтные работы. Также планируется модернизация оборудования, создание пространства цифровых сервисов. </w:t>
      </w:r>
    </w:p>
    <w:p w14:paraId="14ADD046" w14:textId="125DF523" w:rsidR="009B3A3F" w:rsidRPr="00AD420D" w:rsidRDefault="003E1B98" w:rsidP="009B3A3F">
      <w:pPr>
        <w:ind w:firstLine="567"/>
        <w:rPr>
          <w:bCs/>
        </w:rPr>
      </w:pPr>
      <w:bookmarkStart w:id="6" w:name="_Hlk150523514"/>
      <w:r w:rsidRPr="00AD420D">
        <w:rPr>
          <w:bCs/>
        </w:rPr>
        <w:t xml:space="preserve">  </w:t>
      </w:r>
      <w:r w:rsidR="009B3A3F" w:rsidRPr="00AD420D">
        <w:rPr>
          <w:bCs/>
        </w:rPr>
        <w:t xml:space="preserve">Снижению уровня безработицы также </w:t>
      </w:r>
      <w:r w:rsidR="00C06DEF" w:rsidRPr="00AD420D">
        <w:rPr>
          <w:bCs/>
        </w:rPr>
        <w:t>способствует</w:t>
      </w:r>
      <w:r w:rsidR="009B3A3F" w:rsidRPr="00AD420D">
        <w:rPr>
          <w:bCs/>
        </w:rPr>
        <w:t xml:space="preserve"> государственная социальная поддержка на основании социального контракта.</w:t>
      </w:r>
    </w:p>
    <w:p w14:paraId="6B1BDAAE" w14:textId="76B58FF3" w:rsidR="009B3A3F" w:rsidRPr="00AD420D" w:rsidRDefault="004915E2" w:rsidP="000E587F">
      <w:pPr>
        <w:snapToGrid w:val="0"/>
        <w:ind w:firstLine="708"/>
      </w:pPr>
      <w:r w:rsidRPr="00AD420D">
        <w:lastRenderedPageBreak/>
        <w:t>За 9 месяцев</w:t>
      </w:r>
      <w:r w:rsidR="00B977B5" w:rsidRPr="00AD420D">
        <w:rPr>
          <w:bCs/>
        </w:rPr>
        <w:t xml:space="preserve"> 2023 года</w:t>
      </w:r>
      <w:r w:rsidR="009B3A3F" w:rsidRPr="00AD420D">
        <w:t xml:space="preserve"> в </w:t>
      </w:r>
      <w:r w:rsidRPr="00AD420D">
        <w:t>Кез</w:t>
      </w:r>
      <w:r w:rsidR="009B3A3F" w:rsidRPr="00AD420D">
        <w:t xml:space="preserve">ском районе заключено </w:t>
      </w:r>
      <w:r w:rsidRPr="00AD420D">
        <w:t>82</w:t>
      </w:r>
      <w:r w:rsidR="009B3A3F" w:rsidRPr="00AD420D">
        <w:t xml:space="preserve"> </w:t>
      </w:r>
      <w:r w:rsidRPr="00AD420D">
        <w:t>социальных контракта и</w:t>
      </w:r>
      <w:r w:rsidR="009B3A3F" w:rsidRPr="00AD420D">
        <w:t xml:space="preserve"> </w:t>
      </w:r>
      <w:r w:rsidRPr="00AD420D">
        <w:t>оказана государственная</w:t>
      </w:r>
      <w:r w:rsidR="009B3A3F" w:rsidRPr="00AD420D">
        <w:t xml:space="preserve"> поддержка на сумму </w:t>
      </w:r>
      <w:r w:rsidRPr="00AD420D">
        <w:t>9465,57</w:t>
      </w:r>
      <w:r w:rsidR="009B3A3F" w:rsidRPr="00AD420D">
        <w:t> тыс. рублей</w:t>
      </w:r>
      <w:r w:rsidR="00A16E2F" w:rsidRPr="00AD420D">
        <w:t>,</w:t>
      </w:r>
      <w:r w:rsidR="009B3A3F" w:rsidRPr="00AD420D">
        <w:t xml:space="preserve"> </w:t>
      </w:r>
      <w:r w:rsidR="00A16E2F" w:rsidRPr="00AD420D">
        <w:t>что на</w:t>
      </w:r>
      <w:r w:rsidR="009B3A3F" w:rsidRPr="00AD420D">
        <w:t xml:space="preserve"> </w:t>
      </w:r>
      <w:r w:rsidRPr="00AD420D">
        <w:t>144</w:t>
      </w:r>
      <w:r w:rsidR="00747CC9" w:rsidRPr="00AD420D">
        <w:t>%</w:t>
      </w:r>
      <w:r w:rsidR="00A16E2F" w:rsidRPr="00AD420D">
        <w:t xml:space="preserve"> больше</w:t>
      </w:r>
      <w:r w:rsidR="009B3A3F" w:rsidRPr="00AD420D">
        <w:t xml:space="preserve"> к аналогичному периоду прошлого года</w:t>
      </w:r>
      <w:r w:rsidRPr="00AD420D">
        <w:t xml:space="preserve"> (9 месяцев 2022 года – 6588,43 руб.)</w:t>
      </w:r>
      <w:r w:rsidR="009B3A3F" w:rsidRPr="00AD420D">
        <w:t xml:space="preserve">. </w:t>
      </w:r>
      <w:r w:rsidR="00444B45" w:rsidRPr="00AD420D">
        <w:t>Помощь оказана по следующим направлениям</w:t>
      </w:r>
      <w:r w:rsidR="000E587F" w:rsidRPr="00AD420D">
        <w:t xml:space="preserve">: </w:t>
      </w:r>
    </w:p>
    <w:p w14:paraId="49CC1754" w14:textId="1A41401D" w:rsidR="004915E2" w:rsidRPr="00AD420D" w:rsidRDefault="004915E2" w:rsidP="004915E2">
      <w:pPr>
        <w:snapToGrid w:val="0"/>
        <w:ind w:firstLine="708"/>
      </w:pPr>
      <w:r w:rsidRPr="00AD420D">
        <w:t>- для ведения предпринимательской деятельности и развития ЛПХ – 22 чел. на сумму 6648,</w:t>
      </w:r>
      <w:r w:rsidR="00076061" w:rsidRPr="00AD420D">
        <w:t>67 тыс.</w:t>
      </w:r>
      <w:r w:rsidRPr="00AD420D">
        <w:t xml:space="preserve"> руб.;</w:t>
      </w:r>
    </w:p>
    <w:p w14:paraId="5006A57E" w14:textId="77777777" w:rsidR="00076061" w:rsidRPr="00AD420D" w:rsidRDefault="004915E2" w:rsidP="00076061">
      <w:pPr>
        <w:snapToGrid w:val="0"/>
        <w:ind w:firstLine="708"/>
      </w:pPr>
      <w:r w:rsidRPr="00AD420D">
        <w:t>- в связи с трудной жизненной ситуаци</w:t>
      </w:r>
      <w:r w:rsidR="00076061" w:rsidRPr="00AD420D">
        <w:t>ей и поиском работы - 60</w:t>
      </w:r>
      <w:r w:rsidRPr="00AD420D">
        <w:t xml:space="preserve"> чел. на сумму </w:t>
      </w:r>
      <w:r w:rsidR="00076061" w:rsidRPr="00AD420D">
        <w:t>2816,90</w:t>
      </w:r>
      <w:r w:rsidRPr="00AD420D">
        <w:t xml:space="preserve"> тыс. руб.</w:t>
      </w:r>
      <w:r w:rsidR="00076061" w:rsidRPr="00AD420D">
        <w:t xml:space="preserve"> </w:t>
      </w:r>
    </w:p>
    <w:bookmarkEnd w:id="6"/>
    <w:p w14:paraId="020E84E0" w14:textId="77777777" w:rsidR="00076061" w:rsidRPr="00AD420D" w:rsidRDefault="00076061" w:rsidP="00076061">
      <w:pPr>
        <w:snapToGrid w:val="0"/>
        <w:ind w:firstLine="708"/>
      </w:pPr>
    </w:p>
    <w:p w14:paraId="37F142C6" w14:textId="2A07A340" w:rsidR="0002573A" w:rsidRPr="00AD420D" w:rsidRDefault="000077E5" w:rsidP="00076061">
      <w:pPr>
        <w:snapToGrid w:val="0"/>
        <w:ind w:firstLine="708"/>
        <w:jc w:val="center"/>
        <w:rPr>
          <w:sz w:val="28"/>
          <w:szCs w:val="28"/>
        </w:rPr>
      </w:pPr>
      <w:r w:rsidRPr="00AD420D">
        <w:rPr>
          <w:b/>
          <w:sz w:val="28"/>
          <w:szCs w:val="28"/>
          <w:lang w:eastAsia="en-US"/>
        </w:rPr>
        <w:t>Жилищно-коммунальный комплекс</w:t>
      </w:r>
    </w:p>
    <w:p w14:paraId="3D9B7BCC" w14:textId="77777777" w:rsidR="00A55C5B" w:rsidRPr="00AD420D" w:rsidRDefault="00A55C5B" w:rsidP="00A55C5B">
      <w:pPr>
        <w:tabs>
          <w:tab w:val="left" w:pos="748"/>
        </w:tabs>
        <w:ind w:firstLine="748"/>
      </w:pPr>
      <w:r w:rsidRPr="00AD420D">
        <w:t xml:space="preserve">Основная деятельность организаций жилищно-коммунального комплекса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p>
    <w:p w14:paraId="3EC1C69C" w14:textId="51AF40C2" w:rsidR="00B256BC" w:rsidRPr="00AD420D" w:rsidRDefault="00B256BC" w:rsidP="00B256BC">
      <w:pPr>
        <w:tabs>
          <w:tab w:val="left" w:pos="3285"/>
        </w:tabs>
      </w:pPr>
      <w:r w:rsidRPr="00AD420D">
        <w:t xml:space="preserve">           В рамках мероприятий в области поддержки коммунального хозяйства (подготовка к зимнему отопительному периоду 2023-2024 года) из бюджета Удмуртской Республики и муниципального бюджета, выделено и освоено 3 075 306 руб. (9 месяцев 2022 года – 1 933 628 руб.). На данную сумму приобретено и выполнены работы: </w:t>
      </w:r>
    </w:p>
    <w:p w14:paraId="2AED18DA" w14:textId="44E8A9A5" w:rsidR="00B256BC" w:rsidRPr="00AD420D" w:rsidRDefault="00B256BC" w:rsidP="00B256BC">
      <w:pPr>
        <w:tabs>
          <w:tab w:val="left" w:pos="993"/>
        </w:tabs>
      </w:pPr>
      <w:r w:rsidRPr="00AD420D">
        <w:t xml:space="preserve">         -  два глубинных насоса, одна станция управления и защиты глубинного насоса для капитального ремонта артезианских скважин № 45444 и № И-36-90 в. п. Кез.;</w:t>
      </w:r>
    </w:p>
    <w:p w14:paraId="64DF364A" w14:textId="757D24E2" w:rsidR="00B256BC" w:rsidRPr="00AD420D" w:rsidRDefault="00B256BC" w:rsidP="00B256BC">
      <w:pPr>
        <w:tabs>
          <w:tab w:val="left" w:pos="3285"/>
        </w:tabs>
      </w:pPr>
      <w:r w:rsidRPr="00AD420D">
        <w:t xml:space="preserve">         -  приобретен тельфер для ремонта </w:t>
      </w:r>
      <w:proofErr w:type="spellStart"/>
      <w:r w:rsidRPr="00AD420D">
        <w:t>паллетной</w:t>
      </w:r>
      <w:proofErr w:type="spellEnd"/>
      <w:r w:rsidRPr="00AD420D">
        <w:t xml:space="preserve"> котельной в д. Починок </w:t>
      </w:r>
      <w:proofErr w:type="spellStart"/>
      <w:r w:rsidRPr="00AD420D">
        <w:t>Пажман</w:t>
      </w:r>
      <w:proofErr w:type="spellEnd"/>
      <w:r w:rsidRPr="00AD420D">
        <w:t>;</w:t>
      </w:r>
    </w:p>
    <w:p w14:paraId="62329F94" w14:textId="3197BD15" w:rsidR="00B256BC" w:rsidRPr="00AD420D" w:rsidRDefault="00B256BC" w:rsidP="00B256BC">
      <w:r w:rsidRPr="00AD420D">
        <w:t xml:space="preserve">         -  приобретены 2 насоса для капитального ремонта котельной по ул. Пушкина;</w:t>
      </w:r>
    </w:p>
    <w:p w14:paraId="4B20E3C8" w14:textId="460FFCFE" w:rsidR="00B256BC" w:rsidRPr="00AD420D" w:rsidRDefault="00B256BC" w:rsidP="00B256BC">
      <w:r w:rsidRPr="00AD420D">
        <w:t xml:space="preserve">         - приобретены трубы 320 метров, насос, запорная арматура и комплектующие для капитального ремонта теплотрассы котельной по ул. Кирова, 16 в п. Кез.</w:t>
      </w:r>
    </w:p>
    <w:p w14:paraId="47CF4287" w14:textId="53C7D5D1" w:rsidR="00B256BC" w:rsidRPr="00AD420D" w:rsidRDefault="00B256BC" w:rsidP="00B256BC">
      <w:r w:rsidRPr="00AD420D">
        <w:t xml:space="preserve">         - проведен капитальный ремонт сетей водопровода протяженностью 621 метр в д. Сыга-2 Кезского района;</w:t>
      </w:r>
    </w:p>
    <w:p w14:paraId="75380AD5" w14:textId="18A88FE9" w:rsidR="00B256BC" w:rsidRPr="00AD420D" w:rsidRDefault="00B256BC" w:rsidP="00B256BC">
      <w:pPr>
        <w:ind w:firstLine="708"/>
      </w:pPr>
      <w:r w:rsidRPr="00AD420D">
        <w:t xml:space="preserve">В рамках экономии средств, в ходе закупочных мероприятий заключен муниципальный контракт на приобретение 8 глубинных циркуляционных насосов для ремонта артезианских скважин и создания запаса на 2023-2024 гг., тельфера на </w:t>
      </w:r>
      <w:proofErr w:type="spellStart"/>
      <w:r w:rsidRPr="00AD420D">
        <w:t>паллетную</w:t>
      </w:r>
      <w:proofErr w:type="spellEnd"/>
      <w:r w:rsidRPr="00AD420D">
        <w:t xml:space="preserve"> котельную в д. </w:t>
      </w:r>
      <w:proofErr w:type="spellStart"/>
      <w:r w:rsidRPr="00AD420D">
        <w:t>Степанёнки</w:t>
      </w:r>
      <w:proofErr w:type="spellEnd"/>
      <w:r w:rsidRPr="00AD420D">
        <w:t xml:space="preserve"> и устройство плавного пуска. </w:t>
      </w:r>
    </w:p>
    <w:p w14:paraId="76767625" w14:textId="1A13CA13" w:rsidR="00B256BC" w:rsidRPr="00AD420D" w:rsidRDefault="00B256BC" w:rsidP="00B256BC">
      <w:pPr>
        <w:ind w:firstLine="709"/>
      </w:pPr>
      <w:r w:rsidRPr="00AD420D">
        <w:t xml:space="preserve">В счет концессионного соглашения на сумму 3 195 тыс. руб.  между Администрацией Кезского района и ООО «Кезское ПКХ»: </w:t>
      </w:r>
    </w:p>
    <w:p w14:paraId="2FEB8550" w14:textId="77777777" w:rsidR="00B256BC" w:rsidRPr="00AD420D" w:rsidRDefault="00B256BC" w:rsidP="00B256BC">
      <w:pPr>
        <w:ind w:firstLine="709"/>
      </w:pPr>
      <w:r w:rsidRPr="00AD420D">
        <w:t>- осуществлен капитальный ремонт сетей теплоснабжения ГКОУ УР «</w:t>
      </w:r>
      <w:proofErr w:type="spellStart"/>
      <w:r w:rsidRPr="00AD420D">
        <w:t>Озоно</w:t>
      </w:r>
      <w:proofErr w:type="spellEnd"/>
      <w:r w:rsidRPr="00AD420D">
        <w:t>-Чепецкая школа-интернат» в с. Чепца (май- июнь 2023 года);</w:t>
      </w:r>
    </w:p>
    <w:p w14:paraId="1CA261B1" w14:textId="31AA7A31" w:rsidR="00B256BC" w:rsidRPr="00AD420D" w:rsidRDefault="00B256BC" w:rsidP="00B256BC">
      <w:pPr>
        <w:ind w:firstLine="709"/>
      </w:pPr>
      <w:r w:rsidRPr="00AD420D">
        <w:t xml:space="preserve">- проведен капитальный ремонт </w:t>
      </w:r>
      <w:r w:rsidR="001E5BE3" w:rsidRPr="00AD420D">
        <w:t>водопровода 315</w:t>
      </w:r>
      <w:r w:rsidRPr="00AD420D">
        <w:t xml:space="preserve"> метров от скважины по ул. </w:t>
      </w:r>
      <w:r w:rsidR="001E5BE3" w:rsidRPr="00AD420D">
        <w:t>Совхозной до</w:t>
      </w:r>
      <w:r w:rsidRPr="00AD420D">
        <w:t xml:space="preserve"> ул. Садовой п. Кез (июнь 2023 года);</w:t>
      </w:r>
    </w:p>
    <w:p w14:paraId="70C13535" w14:textId="77777777" w:rsidR="00680E28" w:rsidRPr="00AD420D" w:rsidRDefault="00B256BC" w:rsidP="00B256BC">
      <w:pPr>
        <w:ind w:firstLine="709"/>
      </w:pPr>
      <w:r w:rsidRPr="00AD420D">
        <w:t xml:space="preserve">- </w:t>
      </w:r>
      <w:r w:rsidR="00680E28" w:rsidRPr="00AD420D">
        <w:t>проведен ремонт каптажа в с. Кулига и капитальный ремонт водопровода протяженностью 500 метров;</w:t>
      </w:r>
    </w:p>
    <w:p w14:paraId="7EC49747" w14:textId="3F9F1A5D" w:rsidR="00680E28" w:rsidRPr="00AD420D" w:rsidRDefault="00680E28" w:rsidP="00B256BC">
      <w:pPr>
        <w:ind w:firstLine="709"/>
      </w:pPr>
      <w:r w:rsidRPr="00AD420D">
        <w:t>- ремонт теплообменников в котлах котельной МБОУ «Чепецкая СОШ»;</w:t>
      </w:r>
    </w:p>
    <w:p w14:paraId="3DD05AED" w14:textId="1FEA1BB6" w:rsidR="00680E28" w:rsidRPr="00AD420D" w:rsidRDefault="00680E28" w:rsidP="00B256BC">
      <w:pPr>
        <w:ind w:firstLine="709"/>
      </w:pPr>
      <w:r w:rsidRPr="00AD420D">
        <w:t>- монтаж резервуара аварийной емкости в Центральной котельной п. Кез по ул. Кирова;</w:t>
      </w:r>
    </w:p>
    <w:p w14:paraId="7E4EF805" w14:textId="77777777" w:rsidR="00680E28" w:rsidRPr="00AD420D" w:rsidRDefault="00680E28" w:rsidP="00680E28">
      <w:pPr>
        <w:ind w:firstLine="709"/>
      </w:pPr>
      <w:r w:rsidRPr="00AD420D">
        <w:t xml:space="preserve"> - </w:t>
      </w:r>
      <w:r w:rsidR="00B256BC" w:rsidRPr="00AD420D">
        <w:t xml:space="preserve">утепление теплотрассы в с. </w:t>
      </w:r>
      <w:proofErr w:type="spellStart"/>
      <w:r w:rsidR="00B256BC" w:rsidRPr="00AD420D">
        <w:t>Поломское</w:t>
      </w:r>
      <w:proofErr w:type="spellEnd"/>
      <w:r w:rsidR="00B256BC" w:rsidRPr="00AD420D">
        <w:t xml:space="preserve">. </w:t>
      </w:r>
    </w:p>
    <w:p w14:paraId="0398C03A" w14:textId="09022713" w:rsidR="00B256BC" w:rsidRPr="00AD420D" w:rsidRDefault="00B256BC" w:rsidP="00680E28">
      <w:pPr>
        <w:ind w:firstLine="709"/>
      </w:pPr>
      <w:r w:rsidRPr="00AD420D">
        <w:t xml:space="preserve">ООО «Кезское </w:t>
      </w:r>
      <w:r w:rsidR="00680E28" w:rsidRPr="00AD420D">
        <w:t>ПКХ» осуществляет строительство</w:t>
      </w:r>
      <w:r w:rsidRPr="00AD420D">
        <w:t xml:space="preserve"> теплотрассы </w:t>
      </w:r>
      <w:r w:rsidR="00680E28" w:rsidRPr="00AD420D">
        <w:t xml:space="preserve">протяженностью 170 метров </w:t>
      </w:r>
      <w:r w:rsidRPr="00AD420D">
        <w:t>по ул. Кирова</w:t>
      </w:r>
      <w:r w:rsidR="00680E28" w:rsidRPr="00AD420D">
        <w:t>, д.</w:t>
      </w:r>
      <w:r w:rsidRPr="00AD420D">
        <w:t xml:space="preserve"> 16 к новым строящимся многоквартирным домам.   </w:t>
      </w:r>
    </w:p>
    <w:p w14:paraId="43B78B7E" w14:textId="5012508E" w:rsidR="00B256BC" w:rsidRPr="00AD420D" w:rsidRDefault="00680E28" w:rsidP="00680E28">
      <w:pPr>
        <w:ind w:firstLine="708"/>
      </w:pPr>
      <w:r w:rsidRPr="00AD420D">
        <w:t xml:space="preserve">В </w:t>
      </w:r>
      <w:r w:rsidR="00B256BC" w:rsidRPr="00AD420D">
        <w:t xml:space="preserve">целях обеспечения населения качественной питьевой водой, Администрация </w:t>
      </w:r>
      <w:r w:rsidRPr="00AD420D">
        <w:t xml:space="preserve">Кезского </w:t>
      </w:r>
      <w:r w:rsidR="00B256BC" w:rsidRPr="00AD420D">
        <w:t xml:space="preserve">района в 2020-2021 годах </w:t>
      </w:r>
      <w:r w:rsidR="00E1766F" w:rsidRPr="00AD420D">
        <w:t>подала заявку на</w:t>
      </w:r>
      <w:r w:rsidR="00B256BC" w:rsidRPr="00AD420D">
        <w:t xml:space="preserve"> </w:t>
      </w:r>
      <w:r w:rsidR="00E1766F" w:rsidRPr="00AD420D">
        <w:t>участие в</w:t>
      </w:r>
      <w:r w:rsidR="00B256BC" w:rsidRPr="00AD420D">
        <w:t xml:space="preserve"> федерально</w:t>
      </w:r>
      <w:r w:rsidR="00E1766F" w:rsidRPr="00AD420D">
        <w:t>м</w:t>
      </w:r>
      <w:r w:rsidR="00B256BC" w:rsidRPr="00AD420D">
        <w:t xml:space="preserve"> проект</w:t>
      </w:r>
      <w:r w:rsidR="00E1766F" w:rsidRPr="00AD420D">
        <w:t>е</w:t>
      </w:r>
      <w:r w:rsidR="00B256BC" w:rsidRPr="00AD420D">
        <w:t xml:space="preserve"> «Чистая вода» национального проекта «Жилье и городская среда». </w:t>
      </w:r>
      <w:r w:rsidR="00E1766F" w:rsidRPr="00AD420D">
        <w:t>От 10.08.2020</w:t>
      </w:r>
      <w:r w:rsidR="00B256BC" w:rsidRPr="00AD420D">
        <w:t xml:space="preserve"> года </w:t>
      </w:r>
      <w:r w:rsidR="00E1766F" w:rsidRPr="00AD420D">
        <w:t>заключен муниципальный</w:t>
      </w:r>
      <w:r w:rsidR="00B256BC" w:rsidRPr="00AD420D">
        <w:t xml:space="preserve"> контракт</w:t>
      </w:r>
      <w:r w:rsidR="00E1766F" w:rsidRPr="00AD420D">
        <w:t xml:space="preserve"> №</w:t>
      </w:r>
      <w:r w:rsidR="00B256BC" w:rsidRPr="00AD420D">
        <w:t xml:space="preserve">08135000001200095270001 с АУ Минприроды УР на строительство системы водоснабжения в п. Кез. </w:t>
      </w:r>
      <w:r w:rsidR="00E1766F" w:rsidRPr="00AD420D">
        <w:t>Так же в</w:t>
      </w:r>
      <w:r w:rsidR="00B256BC" w:rsidRPr="00AD420D">
        <w:t xml:space="preserve"> 2020 году заключен контракт на 2020-2021г.г. на геологическое изучение недр в целях поисков и оценки подземных вод для питьевого водоснабжения п. Кез Удмуртской Республики.  Оценка запасов в объеме-499м3/сут</w:t>
      </w:r>
      <w:r w:rsidR="00E1766F" w:rsidRPr="00AD420D">
        <w:t>ки</w:t>
      </w:r>
      <w:r w:rsidR="00B256BC" w:rsidRPr="00AD420D">
        <w:t>. Профинансировано из бюджета Удмуртской Республики и местного бюджета - 9</w:t>
      </w:r>
      <w:r w:rsidR="00E1766F" w:rsidRPr="00AD420D">
        <w:t> </w:t>
      </w:r>
      <w:r w:rsidR="00B256BC" w:rsidRPr="00AD420D">
        <w:t>933</w:t>
      </w:r>
      <w:r w:rsidR="00E1766F" w:rsidRPr="00AD420D">
        <w:t>,</w:t>
      </w:r>
      <w:r w:rsidR="00B256BC" w:rsidRPr="00AD420D">
        <w:t>134</w:t>
      </w:r>
      <w:r w:rsidR="00E1766F" w:rsidRPr="00AD420D">
        <w:t xml:space="preserve"> тыс.</w:t>
      </w:r>
      <w:r w:rsidR="00B256BC" w:rsidRPr="00AD420D">
        <w:t xml:space="preserve"> руб. Работы выполнены. В связи с тем, что </w:t>
      </w:r>
      <w:r w:rsidR="00E1766F" w:rsidRPr="00AD420D">
        <w:t>разведданные запасы</w:t>
      </w:r>
      <w:r w:rsidR="00B256BC" w:rsidRPr="00AD420D">
        <w:t xml:space="preserve"> питьевой воды </w:t>
      </w:r>
      <w:r w:rsidR="00B256BC" w:rsidRPr="00AD420D">
        <w:lastRenderedPageBreak/>
        <w:t>недостаточны для обеспечения п. Кез питьевой водой</w:t>
      </w:r>
      <w:r w:rsidR="00E1766F" w:rsidRPr="00AD420D">
        <w:t xml:space="preserve"> в</w:t>
      </w:r>
      <w:r w:rsidR="00B256BC" w:rsidRPr="00AD420D">
        <w:t xml:space="preserve"> 2022 году заключен контракт на сумму 4 700 </w:t>
      </w:r>
      <w:r w:rsidR="00E1766F" w:rsidRPr="00AD420D">
        <w:t>тыс.</w:t>
      </w:r>
      <w:r w:rsidR="00B256BC" w:rsidRPr="00AD420D">
        <w:t xml:space="preserve"> рублей, на геологическое изучение недр в целях поисков и оценки подземных вод для технического водоснабжения. Работы выполнены. Разведанные запасы составляют 701 м3/сут</w:t>
      </w:r>
      <w:r w:rsidR="00EE101D" w:rsidRPr="00AD420D">
        <w:t>ки</w:t>
      </w:r>
      <w:r w:rsidR="00B256BC" w:rsidRPr="00AD420D">
        <w:t xml:space="preserve">. </w:t>
      </w:r>
    </w:p>
    <w:p w14:paraId="736F41CE" w14:textId="4C9E2CB4" w:rsidR="00B256BC" w:rsidRPr="00AD420D" w:rsidRDefault="00B256BC" w:rsidP="00B256BC">
      <w:pPr>
        <w:ind w:firstLine="708"/>
      </w:pPr>
      <w:r w:rsidRPr="00AD420D">
        <w:t>В целях выполнения проектно</w:t>
      </w:r>
      <w:r w:rsidR="00EE101D" w:rsidRPr="00AD420D">
        <w:t>-</w:t>
      </w:r>
      <w:r w:rsidRPr="00AD420D">
        <w:t xml:space="preserve">изыскательских работ для строительства водовода питьевого водоснабжения и технического водоснабжения необходимо 19 млн. руб.  В текущем году </w:t>
      </w:r>
      <w:r w:rsidR="00EE101D" w:rsidRPr="00AD420D">
        <w:t>уже проведены</w:t>
      </w:r>
      <w:r w:rsidRPr="00AD420D">
        <w:t xml:space="preserve"> торги и заключены контракты на проектно-изыскательские работы на сумму 8715 тыс. руб. на изыскание технической воды вблизи п. Кез со строительством станции водоочистки (водоподготовки) </w:t>
      </w:r>
      <w:r w:rsidR="00EE101D" w:rsidRPr="00AD420D">
        <w:t>и контракт</w:t>
      </w:r>
      <w:r w:rsidRPr="00AD420D">
        <w:t xml:space="preserve"> на сумму 4500 тыс. руб. на изыскание питьевой воды. </w:t>
      </w:r>
      <w:r w:rsidR="00EE101D" w:rsidRPr="00AD420D">
        <w:t>Реализация проекта запланирована н</w:t>
      </w:r>
      <w:r w:rsidRPr="00AD420D">
        <w:t xml:space="preserve">а 2024-2025 </w:t>
      </w:r>
      <w:r w:rsidR="00EE101D" w:rsidRPr="00AD420D">
        <w:t>годы.</w:t>
      </w:r>
    </w:p>
    <w:p w14:paraId="3CFA30CC" w14:textId="2E35922E" w:rsidR="00B256BC" w:rsidRPr="00AD420D" w:rsidRDefault="00EE101D" w:rsidP="00B256BC">
      <w:pPr>
        <w:tabs>
          <w:tab w:val="left" w:pos="3285"/>
        </w:tabs>
        <w:rPr>
          <w:rFonts w:eastAsia="Calibri"/>
          <w:lang w:eastAsia="en-US"/>
        </w:rPr>
      </w:pPr>
      <w:r w:rsidRPr="00AD420D">
        <w:rPr>
          <w:sz w:val="26"/>
          <w:szCs w:val="26"/>
        </w:rPr>
        <w:t xml:space="preserve">         </w:t>
      </w:r>
      <w:r w:rsidR="00B256BC" w:rsidRPr="00AD420D">
        <w:rPr>
          <w:sz w:val="26"/>
          <w:szCs w:val="26"/>
        </w:rPr>
        <w:t xml:space="preserve"> </w:t>
      </w:r>
      <w:r w:rsidR="00B256BC" w:rsidRPr="00AD420D">
        <w:rPr>
          <w:rFonts w:eastAsia="Calibri"/>
          <w:lang w:eastAsia="en-US"/>
        </w:rPr>
        <w:t xml:space="preserve">В рамках государственной программы Удмуртской Республики «Энергосбережение» выделено и освоено 289,9 тыс. руб. на разработку схемы водоснабжения и водоотведения муниципального образования «Муниципальный округ Кезский район Удмуртской Республики» и 191,1 тыс. руб. на мероприятия по уличному освещению. Установлено 37 энергосберегающих светильников в п. Кез. </w:t>
      </w:r>
    </w:p>
    <w:p w14:paraId="652EDBDF" w14:textId="797D91A3" w:rsidR="00B256BC" w:rsidRPr="00AD420D" w:rsidRDefault="00EE101D" w:rsidP="00EE101D">
      <w:pPr>
        <w:ind w:firstLine="708"/>
        <w:rPr>
          <w:rFonts w:eastAsia="Calibri"/>
          <w:lang w:eastAsia="en-US"/>
        </w:rPr>
      </w:pPr>
      <w:r w:rsidRPr="00AD420D">
        <w:rPr>
          <w:rFonts w:eastAsia="Calibri"/>
          <w:lang w:eastAsia="en-US"/>
        </w:rPr>
        <w:t>Проведен капитальный ремонт с</w:t>
      </w:r>
      <w:r w:rsidR="00B256BC" w:rsidRPr="00AD420D">
        <w:rPr>
          <w:rFonts w:eastAsia="Calibri"/>
          <w:lang w:eastAsia="en-US"/>
        </w:rPr>
        <w:t xml:space="preserve"> заменой задвижки № 129 и № </w:t>
      </w:r>
      <w:r w:rsidRPr="00AD420D">
        <w:rPr>
          <w:rFonts w:eastAsia="Calibri"/>
          <w:lang w:eastAsia="en-US"/>
        </w:rPr>
        <w:t>130 газопровода по</w:t>
      </w:r>
      <w:r w:rsidR="00B256BC" w:rsidRPr="00AD420D">
        <w:rPr>
          <w:rFonts w:eastAsia="Calibri"/>
          <w:lang w:eastAsia="en-US"/>
        </w:rPr>
        <w:t xml:space="preserve"> адресу: УР, Кезский район пос. Кез ул. Рябиновая и ул. Ижевская на сумму 380,2 тыс. руб.</w:t>
      </w:r>
    </w:p>
    <w:p w14:paraId="51B5EB14" w14:textId="3004AC32" w:rsidR="00B256BC" w:rsidRPr="00AD420D" w:rsidRDefault="00B256BC" w:rsidP="00EE101D">
      <w:pPr>
        <w:ind w:firstLine="708"/>
        <w:rPr>
          <w:rFonts w:eastAsia="Calibri"/>
          <w:lang w:eastAsia="en-US"/>
        </w:rPr>
      </w:pPr>
      <w:r w:rsidRPr="00AD420D">
        <w:rPr>
          <w:rFonts w:eastAsia="Calibri"/>
          <w:lang w:eastAsia="en-US"/>
        </w:rPr>
        <w:t>Проведено уличное освещение в п. Кез по муниципальному контракту на сумму 625</w:t>
      </w:r>
      <w:r w:rsidR="00EE101D" w:rsidRPr="00AD420D">
        <w:rPr>
          <w:rFonts w:eastAsia="Calibri"/>
          <w:lang w:eastAsia="en-US"/>
        </w:rPr>
        <w:t>,</w:t>
      </w:r>
      <w:r w:rsidRPr="00AD420D">
        <w:rPr>
          <w:rFonts w:eastAsia="Calibri"/>
          <w:lang w:eastAsia="en-US"/>
        </w:rPr>
        <w:t> 950</w:t>
      </w:r>
      <w:r w:rsidR="00EE101D" w:rsidRPr="00AD420D">
        <w:rPr>
          <w:rFonts w:eastAsia="Calibri"/>
          <w:lang w:eastAsia="en-US"/>
        </w:rPr>
        <w:t xml:space="preserve"> тыс.</w:t>
      </w:r>
      <w:r w:rsidRPr="00AD420D">
        <w:rPr>
          <w:rFonts w:eastAsia="Calibri"/>
          <w:lang w:eastAsia="en-US"/>
        </w:rPr>
        <w:t xml:space="preserve"> руб. </w:t>
      </w:r>
      <w:proofErr w:type="spellStart"/>
      <w:r w:rsidRPr="00AD420D">
        <w:rPr>
          <w:rFonts w:eastAsia="Calibri"/>
          <w:lang w:eastAsia="en-US"/>
        </w:rPr>
        <w:t>ул</w:t>
      </w:r>
      <w:r w:rsidR="00EE101D" w:rsidRPr="00AD420D">
        <w:rPr>
          <w:rFonts w:eastAsia="Calibri"/>
          <w:lang w:eastAsia="en-US"/>
        </w:rPr>
        <w:t>.</w:t>
      </w:r>
      <w:r w:rsidRPr="00AD420D">
        <w:rPr>
          <w:rFonts w:eastAsia="Calibri"/>
          <w:lang w:eastAsia="en-US"/>
        </w:rPr>
        <w:t>Октябрьская</w:t>
      </w:r>
      <w:proofErr w:type="spellEnd"/>
      <w:r w:rsidRPr="00AD420D">
        <w:rPr>
          <w:rFonts w:eastAsia="Calibri"/>
          <w:lang w:eastAsia="en-US"/>
        </w:rPr>
        <w:t xml:space="preserve">, </w:t>
      </w:r>
      <w:r w:rsidR="00EE101D" w:rsidRPr="00AD420D">
        <w:rPr>
          <w:rFonts w:eastAsia="Calibri"/>
          <w:lang w:eastAsia="en-US"/>
        </w:rPr>
        <w:t xml:space="preserve">ул. </w:t>
      </w:r>
      <w:r w:rsidRPr="00AD420D">
        <w:rPr>
          <w:rFonts w:eastAsia="Calibri"/>
          <w:lang w:eastAsia="en-US"/>
        </w:rPr>
        <w:t xml:space="preserve">Новая, </w:t>
      </w:r>
      <w:r w:rsidR="00EE101D" w:rsidRPr="00AD420D">
        <w:rPr>
          <w:rFonts w:eastAsia="Calibri"/>
          <w:lang w:eastAsia="en-US"/>
        </w:rPr>
        <w:t xml:space="preserve">ул. </w:t>
      </w:r>
      <w:r w:rsidRPr="00AD420D">
        <w:rPr>
          <w:rFonts w:eastAsia="Calibri"/>
          <w:lang w:eastAsia="en-US"/>
        </w:rPr>
        <w:t>Некрасова, пер</w:t>
      </w:r>
      <w:r w:rsidR="00EE101D" w:rsidRPr="00AD420D">
        <w:rPr>
          <w:rFonts w:eastAsia="Calibri"/>
          <w:lang w:eastAsia="en-US"/>
        </w:rPr>
        <w:t>.</w:t>
      </w:r>
      <w:r w:rsidRPr="00AD420D">
        <w:rPr>
          <w:rFonts w:eastAsia="Calibri"/>
          <w:lang w:eastAsia="en-US"/>
        </w:rPr>
        <w:t xml:space="preserve"> </w:t>
      </w:r>
      <w:proofErr w:type="spellStart"/>
      <w:r w:rsidRPr="00AD420D">
        <w:rPr>
          <w:rFonts w:eastAsia="Calibri"/>
          <w:lang w:eastAsia="en-US"/>
        </w:rPr>
        <w:t>Б</w:t>
      </w:r>
      <w:r w:rsidR="00EE101D" w:rsidRPr="00AD420D">
        <w:rPr>
          <w:rFonts w:eastAsia="Calibri"/>
          <w:lang w:eastAsia="en-US"/>
        </w:rPr>
        <w:t>ольшек</w:t>
      </w:r>
      <w:r w:rsidRPr="00AD420D">
        <w:rPr>
          <w:rFonts w:eastAsia="Calibri"/>
          <w:lang w:eastAsia="en-US"/>
        </w:rPr>
        <w:t>езский</w:t>
      </w:r>
      <w:proofErr w:type="spellEnd"/>
      <w:r w:rsidRPr="00AD420D">
        <w:rPr>
          <w:rFonts w:eastAsia="Calibri"/>
          <w:lang w:eastAsia="en-US"/>
        </w:rPr>
        <w:t xml:space="preserve">, </w:t>
      </w:r>
      <w:r w:rsidR="00EE101D" w:rsidRPr="00AD420D">
        <w:rPr>
          <w:rFonts w:eastAsia="Calibri"/>
          <w:lang w:eastAsia="en-US"/>
        </w:rPr>
        <w:t xml:space="preserve">пер. </w:t>
      </w:r>
      <w:r w:rsidRPr="00AD420D">
        <w:rPr>
          <w:rFonts w:eastAsia="Calibri"/>
          <w:lang w:eastAsia="en-US"/>
        </w:rPr>
        <w:t xml:space="preserve">Лесовозный, </w:t>
      </w:r>
      <w:r w:rsidR="00EE101D" w:rsidRPr="00AD420D">
        <w:rPr>
          <w:rFonts w:eastAsia="Calibri"/>
          <w:lang w:eastAsia="en-US"/>
        </w:rPr>
        <w:t xml:space="preserve">пер. </w:t>
      </w:r>
      <w:proofErr w:type="spellStart"/>
      <w:r w:rsidR="00EE101D" w:rsidRPr="00AD420D">
        <w:rPr>
          <w:rFonts w:eastAsia="Calibri"/>
          <w:lang w:eastAsia="en-US"/>
        </w:rPr>
        <w:t>Элеваторский</w:t>
      </w:r>
      <w:proofErr w:type="spellEnd"/>
      <w:r w:rsidRPr="00AD420D">
        <w:rPr>
          <w:rFonts w:eastAsia="Calibri"/>
          <w:lang w:eastAsia="en-US"/>
        </w:rPr>
        <w:t xml:space="preserve">. </w:t>
      </w:r>
    </w:p>
    <w:p w14:paraId="49D586CA" w14:textId="5314E318" w:rsidR="00D14022" w:rsidRPr="00AD420D" w:rsidRDefault="00D14022" w:rsidP="00D14022">
      <w:pPr>
        <w:ind w:firstLine="851"/>
        <w:rPr>
          <w:b/>
          <w:sz w:val="28"/>
          <w:szCs w:val="28"/>
        </w:rPr>
      </w:pPr>
      <w:r w:rsidRPr="00AD420D">
        <w:t xml:space="preserve">Всего за текущий период индивидуальными застройщиками введено </w:t>
      </w:r>
      <w:r w:rsidR="009E150E" w:rsidRPr="00AD420D">
        <w:t>7308</w:t>
      </w:r>
      <w:r w:rsidRPr="00AD420D">
        <w:t>,0 квадратных метров жилья или 114,3% по отношению к аналогичному периоду 2022 года (см. диаграмму).</w:t>
      </w:r>
      <w:r w:rsidRPr="00AD420D">
        <w:rPr>
          <w:b/>
          <w:sz w:val="28"/>
          <w:szCs w:val="28"/>
        </w:rPr>
        <w:t xml:space="preserve"> </w:t>
      </w:r>
    </w:p>
    <w:p w14:paraId="1FA0D757" w14:textId="77777777" w:rsidR="00D14022" w:rsidRPr="00AD420D" w:rsidRDefault="00D14022" w:rsidP="00D14022">
      <w:pPr>
        <w:rPr>
          <w:highlight w:val="lightGray"/>
        </w:rPr>
      </w:pPr>
    </w:p>
    <w:p w14:paraId="7871E3EB" w14:textId="77777777" w:rsidR="00D14022" w:rsidRPr="00AD420D" w:rsidRDefault="00D14022" w:rsidP="00D14022">
      <w:pPr>
        <w:ind w:firstLine="720"/>
        <w:jc w:val="center"/>
        <w:rPr>
          <w:b/>
        </w:rPr>
      </w:pPr>
      <w:r w:rsidRPr="00AD420D">
        <w:rPr>
          <w:b/>
        </w:rPr>
        <w:t>Ввод в действие жилых домов (индивидуальных и многоквартирных)</w:t>
      </w:r>
    </w:p>
    <w:p w14:paraId="44419ADE" w14:textId="5519872D" w:rsidR="00D14022" w:rsidRPr="00AD420D" w:rsidRDefault="00D14022" w:rsidP="00D14022">
      <w:pPr>
        <w:ind w:firstLine="720"/>
        <w:jc w:val="center"/>
        <w:rPr>
          <w:sz w:val="28"/>
          <w:szCs w:val="28"/>
        </w:rPr>
      </w:pPr>
      <w:r w:rsidRPr="00AD420D">
        <w:rPr>
          <w:b/>
        </w:rPr>
        <w:t xml:space="preserve">за счет всех источников финансирования за 9 месяцев 2023 года, кв. м </w:t>
      </w:r>
      <w:r w:rsidRPr="00AD420D">
        <w:rPr>
          <w:noProof/>
        </w:rPr>
        <w:drawing>
          <wp:inline distT="0" distB="0" distL="0" distR="0" wp14:anchorId="51E7EF56" wp14:editId="14D58EB2">
            <wp:extent cx="5495925" cy="1962150"/>
            <wp:effectExtent l="0" t="0" r="0" b="0"/>
            <wp:docPr id="1062674368"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F9F5C0C" w14:textId="3B20E93E" w:rsidR="00D14022" w:rsidRPr="00AD420D" w:rsidRDefault="00737346" w:rsidP="00737346">
      <w:pPr>
        <w:ind w:firstLine="540"/>
      </w:pPr>
      <w:r w:rsidRPr="00AD420D">
        <w:t xml:space="preserve">    </w:t>
      </w:r>
      <w:r w:rsidR="00D14022" w:rsidRPr="00AD420D">
        <w:t xml:space="preserve"> </w:t>
      </w:r>
      <w:r w:rsidRPr="00AD420D">
        <w:t xml:space="preserve">   </w:t>
      </w:r>
      <w:r w:rsidR="00D14022" w:rsidRPr="00AD420D">
        <w:t xml:space="preserve">За 9 месяцев 2023 </w:t>
      </w:r>
      <w:r w:rsidRPr="00AD420D">
        <w:t>года в</w:t>
      </w:r>
      <w:r w:rsidR="00D14022" w:rsidRPr="00AD420D">
        <w:t xml:space="preserve"> районе в эксплуатацию введены следующие объекты:</w:t>
      </w:r>
    </w:p>
    <w:p w14:paraId="5F9B1724" w14:textId="47478ED7" w:rsidR="00D14022" w:rsidRPr="00AD420D" w:rsidRDefault="00D14022" w:rsidP="00D14022">
      <w:pPr>
        <w:ind w:firstLine="360"/>
      </w:pPr>
      <w:r w:rsidRPr="00AD420D">
        <w:t>-</w:t>
      </w:r>
      <w:r w:rsidR="009E150E" w:rsidRPr="00AD420D">
        <w:t xml:space="preserve"> </w:t>
      </w:r>
      <w:r w:rsidR="00737346" w:rsidRPr="00AD420D">
        <w:t xml:space="preserve"> </w:t>
      </w:r>
      <w:r w:rsidR="009E150E" w:rsidRPr="00AD420D">
        <w:t>СПК</w:t>
      </w:r>
      <w:r w:rsidRPr="00AD420D">
        <w:t xml:space="preserve"> «Искра» Административное здание по адресу: с. Александрово, ул. Школьная, 22а;</w:t>
      </w:r>
    </w:p>
    <w:p w14:paraId="5BD3B7AA" w14:textId="79F857A7" w:rsidR="00D14022" w:rsidRPr="00AD420D" w:rsidRDefault="00D14022" w:rsidP="00D14022">
      <w:pPr>
        <w:ind w:firstLine="360"/>
      </w:pPr>
      <w:r w:rsidRPr="00AD420D">
        <w:t>-</w:t>
      </w:r>
      <w:r w:rsidR="009E150E" w:rsidRPr="00AD420D">
        <w:t xml:space="preserve"> </w:t>
      </w:r>
      <w:r w:rsidR="00737346" w:rsidRPr="00AD420D">
        <w:t xml:space="preserve"> </w:t>
      </w:r>
      <w:r w:rsidR="009E150E" w:rsidRPr="00AD420D">
        <w:t>СПК</w:t>
      </w:r>
      <w:r w:rsidRPr="00AD420D">
        <w:t xml:space="preserve"> «Мысы» Административное здание по адресу: д. Мысы, ул. Центральная, 18;</w:t>
      </w:r>
    </w:p>
    <w:p w14:paraId="6439CAB3" w14:textId="424C3127" w:rsidR="00D14022" w:rsidRPr="00AD420D" w:rsidRDefault="00D14022" w:rsidP="00D14022">
      <w:pPr>
        <w:ind w:firstLine="360"/>
      </w:pPr>
      <w:r w:rsidRPr="00AD420D">
        <w:t xml:space="preserve">- </w:t>
      </w:r>
      <w:r w:rsidR="00737346" w:rsidRPr="00AD420D">
        <w:t xml:space="preserve"> </w:t>
      </w:r>
      <w:r w:rsidR="001E5BE3" w:rsidRPr="00AD420D">
        <w:t>н</w:t>
      </w:r>
      <w:r w:rsidRPr="00AD420D">
        <w:t>ежилое здание по адресу: п. Кез, ул. Терешковой, 1а;</w:t>
      </w:r>
    </w:p>
    <w:p w14:paraId="18221BFB" w14:textId="1F3F9A9C" w:rsidR="00D14022" w:rsidRPr="00AD420D" w:rsidRDefault="00D14022" w:rsidP="00D14022">
      <w:pPr>
        <w:ind w:firstLine="360"/>
      </w:pPr>
      <w:r w:rsidRPr="00AD420D">
        <w:t xml:space="preserve">- </w:t>
      </w:r>
      <w:r w:rsidR="00737346" w:rsidRPr="00AD420D">
        <w:t xml:space="preserve"> </w:t>
      </w:r>
      <w:r w:rsidR="009E150E" w:rsidRPr="00AD420D">
        <w:t>СПК</w:t>
      </w:r>
      <w:r w:rsidRPr="00AD420D">
        <w:t xml:space="preserve"> «</w:t>
      </w:r>
      <w:proofErr w:type="spellStart"/>
      <w:r w:rsidRPr="00AD420D">
        <w:t>Гулейшур</w:t>
      </w:r>
      <w:proofErr w:type="spellEnd"/>
      <w:r w:rsidRPr="00AD420D">
        <w:t xml:space="preserve">» </w:t>
      </w:r>
      <w:r w:rsidR="009E150E" w:rsidRPr="00AD420D">
        <w:t>з</w:t>
      </w:r>
      <w:r w:rsidRPr="00AD420D">
        <w:t xml:space="preserve">дание фермы на 200 голов по адресу: д. </w:t>
      </w:r>
      <w:proofErr w:type="spellStart"/>
      <w:r w:rsidRPr="00AD420D">
        <w:t>Гулейшур</w:t>
      </w:r>
      <w:proofErr w:type="spellEnd"/>
      <w:r w:rsidRPr="00AD420D">
        <w:t>;</w:t>
      </w:r>
    </w:p>
    <w:p w14:paraId="6F9835B0" w14:textId="024D4983" w:rsidR="00D14022" w:rsidRPr="00AD420D" w:rsidRDefault="00D14022" w:rsidP="00D14022">
      <w:pPr>
        <w:ind w:firstLine="360"/>
      </w:pPr>
      <w:r w:rsidRPr="00AD420D">
        <w:t xml:space="preserve">- </w:t>
      </w:r>
      <w:r w:rsidR="009E150E" w:rsidRPr="00AD420D">
        <w:t>СПК</w:t>
      </w:r>
      <w:r w:rsidRPr="00AD420D">
        <w:t xml:space="preserve"> «Дружба» Административно-бытовой корпус по адресу: д. Большой-</w:t>
      </w:r>
      <w:proofErr w:type="spellStart"/>
      <w:r w:rsidRPr="00AD420D">
        <w:t>Олып</w:t>
      </w:r>
      <w:proofErr w:type="spellEnd"/>
      <w:r w:rsidRPr="00AD420D">
        <w:t>, ул. Центральная, 5;</w:t>
      </w:r>
    </w:p>
    <w:p w14:paraId="3D50820C" w14:textId="4550A0A0" w:rsidR="00D14022" w:rsidRPr="00AD420D" w:rsidRDefault="00D14022" w:rsidP="00D14022">
      <w:pPr>
        <w:ind w:firstLine="360"/>
      </w:pPr>
      <w:r w:rsidRPr="00AD420D">
        <w:t xml:space="preserve">- </w:t>
      </w:r>
      <w:r w:rsidR="00737346" w:rsidRPr="00AD420D">
        <w:t xml:space="preserve"> </w:t>
      </w:r>
      <w:r w:rsidR="001E5BE3" w:rsidRPr="00AD420D">
        <w:t>з</w:t>
      </w:r>
      <w:r w:rsidRPr="00AD420D">
        <w:t>дание теплой стоянки по адресу п. Кез, ул. Ардашева;</w:t>
      </w:r>
    </w:p>
    <w:p w14:paraId="5499C96B" w14:textId="63760F85" w:rsidR="00D14022" w:rsidRPr="00AD420D" w:rsidRDefault="00D14022" w:rsidP="00D14022">
      <w:pPr>
        <w:ind w:firstLine="360"/>
      </w:pPr>
      <w:r w:rsidRPr="00AD420D">
        <w:t xml:space="preserve">- </w:t>
      </w:r>
      <w:r w:rsidR="001E5BE3" w:rsidRPr="00AD420D">
        <w:t>м</w:t>
      </w:r>
      <w:r w:rsidRPr="00AD420D">
        <w:t>одернизация локальных очистных сооружений ПП «Кезский сырзавод» АО «МИЛКОМ». 2 этап» по адресу: п. Кез, ул. Механизаторов, 2а;</w:t>
      </w:r>
    </w:p>
    <w:p w14:paraId="2AD0FD84" w14:textId="725E7D8F" w:rsidR="00D14022" w:rsidRPr="00AD420D" w:rsidRDefault="00D14022" w:rsidP="00D14022">
      <w:pPr>
        <w:ind w:firstLine="360"/>
      </w:pPr>
      <w:r w:rsidRPr="00AD420D">
        <w:t xml:space="preserve">- </w:t>
      </w:r>
      <w:r w:rsidR="001E5BE3" w:rsidRPr="00AD420D">
        <w:t>з</w:t>
      </w:r>
      <w:r w:rsidRPr="00AD420D">
        <w:t>дание гаража по адресу: п. Кез, ул. Кирова, 16б;</w:t>
      </w:r>
    </w:p>
    <w:p w14:paraId="2E9A7D28" w14:textId="5D5859E7" w:rsidR="00D14022" w:rsidRPr="00AD420D" w:rsidRDefault="00D14022" w:rsidP="00D14022">
      <w:pPr>
        <w:ind w:firstLine="360"/>
      </w:pPr>
      <w:r w:rsidRPr="00AD420D">
        <w:t xml:space="preserve">- </w:t>
      </w:r>
      <w:r w:rsidR="001E5BE3" w:rsidRPr="00AD420D">
        <w:t>н</w:t>
      </w:r>
      <w:r w:rsidRPr="00AD420D">
        <w:t xml:space="preserve">ежилое </w:t>
      </w:r>
      <w:r w:rsidR="009E150E" w:rsidRPr="00AD420D">
        <w:t>здание по</w:t>
      </w:r>
      <w:r w:rsidRPr="00AD420D">
        <w:t xml:space="preserve"> адресу: п. Кез, ул. Центральная, 17а; </w:t>
      </w:r>
    </w:p>
    <w:p w14:paraId="77C036F4" w14:textId="377A3FD1" w:rsidR="00D14022" w:rsidRPr="00AD420D" w:rsidRDefault="00D14022" w:rsidP="00D14022">
      <w:pPr>
        <w:ind w:firstLine="360"/>
      </w:pPr>
      <w:r w:rsidRPr="00AD420D">
        <w:t xml:space="preserve">- </w:t>
      </w:r>
      <w:r w:rsidR="009E150E" w:rsidRPr="00AD420D">
        <w:t>СПК</w:t>
      </w:r>
      <w:r w:rsidRPr="00AD420D">
        <w:t xml:space="preserve"> «Мысы» Молочный блок по адресу: д. Мысы, пер. Животноводческий комплекс, 2а;</w:t>
      </w:r>
    </w:p>
    <w:p w14:paraId="24091D29" w14:textId="65AE82AB" w:rsidR="00D14022" w:rsidRPr="00AD420D" w:rsidRDefault="00D14022" w:rsidP="00D14022">
      <w:pPr>
        <w:ind w:firstLine="360"/>
      </w:pPr>
      <w:r w:rsidRPr="00AD420D">
        <w:t xml:space="preserve">- </w:t>
      </w:r>
      <w:r w:rsidR="001E5BE3" w:rsidRPr="00AD420D">
        <w:t>м</w:t>
      </w:r>
      <w:r w:rsidRPr="00AD420D">
        <w:t>агазин по адресу: с Чепца, ул. Советская, д. 45;</w:t>
      </w:r>
    </w:p>
    <w:p w14:paraId="0CB084BD" w14:textId="01F24684" w:rsidR="00D14022" w:rsidRPr="00AD420D" w:rsidRDefault="00D14022" w:rsidP="00D14022">
      <w:pPr>
        <w:ind w:firstLine="360"/>
      </w:pPr>
      <w:r w:rsidRPr="00AD420D">
        <w:t xml:space="preserve">- </w:t>
      </w:r>
      <w:r w:rsidR="001E5BE3" w:rsidRPr="00AD420D">
        <w:t>м</w:t>
      </w:r>
      <w:r w:rsidRPr="00AD420D">
        <w:t>агазин по адресу: с. Чепца, ул. Советская, д. 21;</w:t>
      </w:r>
    </w:p>
    <w:p w14:paraId="6AE10E24" w14:textId="77777777" w:rsidR="00D14022" w:rsidRPr="00AD420D" w:rsidRDefault="00D14022" w:rsidP="00D14022">
      <w:pPr>
        <w:ind w:firstLine="360"/>
      </w:pPr>
      <w:r w:rsidRPr="00AD420D">
        <w:lastRenderedPageBreak/>
        <w:t>- Строительство очистных сооружений канализации ЦРБ и микрорайона больничного городка в п. Кез Удмуртской Республики 2 этап по адресу: п. Кез, ул. Интернациональная, 1б;</w:t>
      </w:r>
    </w:p>
    <w:p w14:paraId="56E85FDB" w14:textId="14040870" w:rsidR="00D14022" w:rsidRPr="00AD420D" w:rsidRDefault="00D14022" w:rsidP="00D14022">
      <w:pPr>
        <w:ind w:firstLine="360"/>
      </w:pPr>
      <w:r w:rsidRPr="00AD420D">
        <w:t xml:space="preserve">- </w:t>
      </w:r>
      <w:r w:rsidR="001E5BE3" w:rsidRPr="00AD420D">
        <w:t>м</w:t>
      </w:r>
      <w:r w:rsidRPr="00AD420D">
        <w:t>агазин по адресу: п. Кез, ул. Солнечная, 12б</w:t>
      </w:r>
    </w:p>
    <w:p w14:paraId="2BB23A3D" w14:textId="695E31A8" w:rsidR="00D14022" w:rsidRPr="00AD420D" w:rsidRDefault="00D14022" w:rsidP="001E5BE3">
      <w:pPr>
        <w:ind w:firstLine="540"/>
      </w:pPr>
      <w:r w:rsidRPr="00AD420D">
        <w:t xml:space="preserve">  </w:t>
      </w:r>
      <w:r w:rsidR="001E5BE3" w:rsidRPr="00AD420D">
        <w:t xml:space="preserve">     </w:t>
      </w:r>
      <w:r w:rsidRPr="00AD420D">
        <w:t xml:space="preserve">За 9 месяцев 2023 </w:t>
      </w:r>
      <w:r w:rsidR="009E150E" w:rsidRPr="00AD420D">
        <w:t>года предоставлено</w:t>
      </w:r>
      <w:r w:rsidRPr="00AD420D">
        <w:t xml:space="preserve"> муниципальных услуг:</w:t>
      </w:r>
    </w:p>
    <w:p w14:paraId="6F70FC4A" w14:textId="0B1FC64A" w:rsidR="00D14022" w:rsidRPr="00AD420D" w:rsidRDefault="00D14022" w:rsidP="00D14022">
      <w:pPr>
        <w:ind w:firstLine="540"/>
      </w:pPr>
      <w:r w:rsidRPr="00AD420D">
        <w:t>1) «Предоставление градостроительного плана земельного участка» -</w:t>
      </w:r>
      <w:r w:rsidRPr="00AD420D">
        <w:rPr>
          <w:b/>
        </w:rPr>
        <w:t xml:space="preserve"> 33</w:t>
      </w:r>
      <w:r w:rsidRPr="00AD420D">
        <w:t xml:space="preserve"> план</w:t>
      </w:r>
      <w:r w:rsidR="009E150E" w:rsidRPr="00AD420D">
        <w:t>а</w:t>
      </w:r>
      <w:r w:rsidRPr="00AD420D">
        <w:t>;</w:t>
      </w:r>
    </w:p>
    <w:p w14:paraId="5C8BA3AF" w14:textId="77777777" w:rsidR="00D14022" w:rsidRPr="00AD420D" w:rsidRDefault="00D14022" w:rsidP="00D14022">
      <w:pPr>
        <w:ind w:firstLine="540"/>
      </w:pPr>
      <w:r w:rsidRPr="00AD420D">
        <w:t>2) «Предоставление разрешения на строительство—</w:t>
      </w:r>
      <w:r w:rsidRPr="00AD420D">
        <w:rPr>
          <w:b/>
        </w:rPr>
        <w:t>27</w:t>
      </w:r>
      <w:r w:rsidRPr="00AD420D">
        <w:t xml:space="preserve"> разрешений;</w:t>
      </w:r>
    </w:p>
    <w:p w14:paraId="741353B4" w14:textId="67F7DAC7" w:rsidR="00D14022" w:rsidRPr="00AD420D" w:rsidRDefault="00D14022" w:rsidP="00D14022">
      <w:pPr>
        <w:ind w:firstLine="540"/>
      </w:pPr>
      <w:r w:rsidRPr="00AD420D">
        <w:t xml:space="preserve">3) «Предоставление разрешения на ввод </w:t>
      </w:r>
      <w:r w:rsidR="009E150E" w:rsidRPr="00AD420D">
        <w:t>объекта в</w:t>
      </w:r>
      <w:r w:rsidRPr="00AD420D">
        <w:t xml:space="preserve"> эксплуатацию» - </w:t>
      </w:r>
      <w:r w:rsidRPr="00AD420D">
        <w:rPr>
          <w:b/>
        </w:rPr>
        <w:t>17</w:t>
      </w:r>
      <w:r w:rsidRPr="00AD420D">
        <w:t xml:space="preserve"> разрешений;</w:t>
      </w:r>
    </w:p>
    <w:p w14:paraId="247F0625" w14:textId="17359B85" w:rsidR="00D14022" w:rsidRPr="00AD420D" w:rsidRDefault="00D14022" w:rsidP="00D14022">
      <w:pPr>
        <w:ind w:firstLine="540"/>
      </w:pPr>
      <w:r w:rsidRPr="00AD420D">
        <w:t xml:space="preserve">4) «Прием документов, необходимых для согласования перевода жилого помещения </w:t>
      </w:r>
      <w:r w:rsidR="009E150E" w:rsidRPr="00AD420D">
        <w:t>в нежилые или нежилые помещения</w:t>
      </w:r>
      <w:r w:rsidRPr="00AD420D">
        <w:t xml:space="preserve"> в жилое, а также выдача соответствующих решений о переводе или об отказе в переводе» - </w:t>
      </w:r>
      <w:r w:rsidRPr="00AD420D">
        <w:rPr>
          <w:b/>
        </w:rPr>
        <w:t>8</w:t>
      </w:r>
      <w:r w:rsidRPr="00AD420D">
        <w:t xml:space="preserve"> решений;</w:t>
      </w:r>
    </w:p>
    <w:p w14:paraId="381B86B1" w14:textId="77777777" w:rsidR="00D14022" w:rsidRPr="00AD420D" w:rsidRDefault="00D14022" w:rsidP="00D14022">
      <w:pPr>
        <w:ind w:firstLine="540"/>
      </w:pPr>
      <w:r w:rsidRPr="00AD420D">
        <w:t xml:space="preserve">5)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 </w:t>
      </w:r>
      <w:r w:rsidRPr="00AD420D">
        <w:rPr>
          <w:b/>
        </w:rPr>
        <w:t>1</w:t>
      </w:r>
      <w:r w:rsidRPr="00AD420D">
        <w:t xml:space="preserve"> решений;</w:t>
      </w:r>
    </w:p>
    <w:p w14:paraId="130B188F" w14:textId="77777777" w:rsidR="00D14022" w:rsidRPr="00AD420D" w:rsidRDefault="00D14022" w:rsidP="00D14022">
      <w:pPr>
        <w:ind w:firstLine="540"/>
      </w:pPr>
      <w:r w:rsidRPr="00AD420D">
        <w:t>6)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r w:rsidRPr="00AD420D">
        <w:rPr>
          <w:b/>
        </w:rPr>
        <w:t xml:space="preserve"> 7 </w:t>
      </w:r>
      <w:r w:rsidRPr="00AD420D">
        <w:t>актов;</w:t>
      </w:r>
    </w:p>
    <w:p w14:paraId="2BB9DAC6" w14:textId="77777777" w:rsidR="00D14022" w:rsidRPr="00AD420D" w:rsidRDefault="00D14022" w:rsidP="00D14022">
      <w:pPr>
        <w:ind w:firstLine="540"/>
      </w:pPr>
      <w:r w:rsidRPr="00AD420D">
        <w:t xml:space="preserve">7) «Утверждение схемы расположения земельного участка на кадастровом плане или кадастровой карте соответствующей территории» - утверждено </w:t>
      </w:r>
      <w:r w:rsidRPr="00AD420D">
        <w:rPr>
          <w:b/>
        </w:rPr>
        <w:t>183 схемы</w:t>
      </w:r>
      <w:r w:rsidRPr="00AD420D">
        <w:t>;</w:t>
      </w:r>
    </w:p>
    <w:p w14:paraId="140AB9F2" w14:textId="77777777" w:rsidR="00D14022" w:rsidRPr="00AD420D" w:rsidRDefault="00D14022" w:rsidP="00D14022">
      <w:pPr>
        <w:ind w:firstLine="540"/>
      </w:pPr>
      <w:r w:rsidRPr="00AD420D">
        <w:t xml:space="preserve">8) «Прием заявлений, документов, а также постановка граждан на учет в качестве нуждающихся в жилых помещениях» - поставлено на учет </w:t>
      </w:r>
      <w:r w:rsidRPr="00AD420D">
        <w:rPr>
          <w:b/>
        </w:rPr>
        <w:t>10 семей</w:t>
      </w:r>
      <w:r w:rsidRPr="00AD420D">
        <w:t>;</w:t>
      </w:r>
    </w:p>
    <w:p w14:paraId="2CF8D07B" w14:textId="62C1C097" w:rsidR="00D14022" w:rsidRPr="00AD420D" w:rsidRDefault="009E150E" w:rsidP="00D14022">
      <w:pPr>
        <w:pStyle w:val="22"/>
        <w:spacing w:line="240" w:lineRule="auto"/>
        <w:ind w:firstLine="567"/>
        <w:jc w:val="both"/>
      </w:pPr>
      <w:r w:rsidRPr="00AD420D">
        <w:t>9</w:t>
      </w:r>
      <w:r w:rsidR="00D14022" w:rsidRPr="00AD420D">
        <w:t xml:space="preserve">) «Заключение с </w:t>
      </w:r>
      <w:r w:rsidRPr="00AD420D">
        <w:t>гражданами договоров</w:t>
      </w:r>
      <w:r w:rsidR="00D14022" w:rsidRPr="00AD420D">
        <w:t xml:space="preserve"> социального найма жилых помещений» - </w:t>
      </w:r>
      <w:r w:rsidR="00D14022" w:rsidRPr="00AD420D">
        <w:rPr>
          <w:b/>
        </w:rPr>
        <w:t>6;</w:t>
      </w:r>
    </w:p>
    <w:p w14:paraId="6062BF0C" w14:textId="1793EC0F" w:rsidR="00D14022" w:rsidRPr="00AD420D" w:rsidRDefault="009E150E" w:rsidP="00D14022">
      <w:pPr>
        <w:pStyle w:val="22"/>
        <w:spacing w:line="240" w:lineRule="auto"/>
        <w:ind w:firstLine="567"/>
        <w:jc w:val="both"/>
      </w:pPr>
      <w:r w:rsidRPr="00AD420D">
        <w:t>10</w:t>
      </w:r>
      <w:r w:rsidR="00D14022" w:rsidRPr="00AD420D">
        <w:t xml:space="preserve">) «Заключение с гражданами договоров найма специализированных жилых помещений» - </w:t>
      </w:r>
      <w:r w:rsidR="00D14022" w:rsidRPr="00AD420D">
        <w:rPr>
          <w:b/>
        </w:rPr>
        <w:t>6</w:t>
      </w:r>
      <w:r w:rsidR="00D14022" w:rsidRPr="00AD420D">
        <w:t>;</w:t>
      </w:r>
    </w:p>
    <w:p w14:paraId="31C0D943" w14:textId="76FB4876" w:rsidR="00D14022" w:rsidRPr="00AD420D" w:rsidRDefault="00D14022" w:rsidP="00D14022">
      <w:pPr>
        <w:pStyle w:val="22"/>
        <w:spacing w:line="240" w:lineRule="auto"/>
        <w:ind w:firstLine="567"/>
        <w:jc w:val="both"/>
      </w:pPr>
      <w:r w:rsidRPr="00AD420D">
        <w:t>1</w:t>
      </w:r>
      <w:r w:rsidR="009E150E" w:rsidRPr="00AD420D">
        <w:t>1</w:t>
      </w:r>
      <w:r w:rsidRPr="00AD420D">
        <w:t xml:space="preserve">) «Предоставление разрешения на осуществление земляных работ» - </w:t>
      </w:r>
      <w:r w:rsidRPr="00AD420D">
        <w:rPr>
          <w:b/>
        </w:rPr>
        <w:t>278</w:t>
      </w:r>
      <w:r w:rsidRPr="00AD420D">
        <w:t xml:space="preserve"> разрешений;</w:t>
      </w:r>
    </w:p>
    <w:p w14:paraId="3923F4DF" w14:textId="28B155BC" w:rsidR="00D14022" w:rsidRPr="00AD420D" w:rsidRDefault="00D14022" w:rsidP="00D14022">
      <w:pPr>
        <w:pStyle w:val="22"/>
        <w:spacing w:line="240" w:lineRule="auto"/>
        <w:ind w:firstLine="567"/>
        <w:jc w:val="both"/>
        <w:rPr>
          <w:b/>
        </w:rPr>
      </w:pPr>
      <w:r w:rsidRPr="00AD420D">
        <w:t>1</w:t>
      </w:r>
      <w:r w:rsidR="009E150E" w:rsidRPr="00AD420D">
        <w:t>2</w:t>
      </w:r>
      <w:r w:rsidRPr="00AD420D">
        <w:t>) «Выдача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w:t>
      </w:r>
      <w:r w:rsidRPr="00AD420D">
        <w:rPr>
          <w:b/>
        </w:rPr>
        <w:t xml:space="preserve"> 38;</w:t>
      </w:r>
    </w:p>
    <w:p w14:paraId="3375D8D1" w14:textId="00EBA5D2" w:rsidR="00D14022" w:rsidRPr="00AD420D" w:rsidRDefault="00D14022" w:rsidP="00D14022">
      <w:pPr>
        <w:pStyle w:val="HTML"/>
        <w:ind w:firstLine="567"/>
        <w:jc w:val="both"/>
        <w:rPr>
          <w:rFonts w:ascii="Times New Roman" w:hAnsi="Times New Roman"/>
          <w:b/>
          <w:sz w:val="24"/>
          <w:szCs w:val="24"/>
        </w:rPr>
      </w:pPr>
      <w:r w:rsidRPr="00AD420D">
        <w:rPr>
          <w:rFonts w:ascii="Times New Roman" w:hAnsi="Times New Roman" w:cs="Times New Roman"/>
          <w:sz w:val="24"/>
          <w:szCs w:val="24"/>
        </w:rPr>
        <w:t>18)</w:t>
      </w:r>
      <w:r w:rsidRPr="00AD420D">
        <w:rPr>
          <w:b/>
        </w:rPr>
        <w:t xml:space="preserve"> </w:t>
      </w:r>
      <w:r w:rsidRPr="00AD420D">
        <w:rPr>
          <w:rFonts w:ascii="Times New Roman" w:hAnsi="Times New Roman"/>
          <w:sz w:val="24"/>
          <w:szCs w:val="24"/>
        </w:rPr>
        <w:t xml:space="preserve">«Выдача </w:t>
      </w:r>
      <w:r w:rsidR="009E150E" w:rsidRPr="00AD420D">
        <w:rPr>
          <w:rFonts w:ascii="Times New Roman" w:hAnsi="Times New Roman"/>
          <w:sz w:val="24"/>
          <w:szCs w:val="24"/>
        </w:rPr>
        <w:t>уведомления о</w:t>
      </w:r>
      <w:r w:rsidRPr="00AD420D">
        <w:rPr>
          <w:rFonts w:ascii="Times New Roman" w:hAnsi="Times New Roman"/>
          <w:sz w:val="24"/>
          <w:szCs w:val="24"/>
        </w:rPr>
        <w:t xml:space="preserve"> соответствии</w:t>
      </w:r>
      <w:r w:rsidRPr="00AD420D">
        <w:rPr>
          <w:sz w:val="24"/>
          <w:szCs w:val="24"/>
        </w:rPr>
        <w:t xml:space="preserve"> (</w:t>
      </w:r>
      <w:r w:rsidRPr="00AD420D">
        <w:rPr>
          <w:rFonts w:ascii="Times New Roman" w:hAnsi="Times New Roman"/>
          <w:sz w:val="24"/>
          <w:szCs w:val="24"/>
        </w:rPr>
        <w:t xml:space="preserve">о </w:t>
      </w:r>
      <w:r w:rsidR="009E150E" w:rsidRPr="00AD420D">
        <w:rPr>
          <w:rFonts w:ascii="Times New Roman" w:hAnsi="Times New Roman"/>
          <w:sz w:val="24"/>
          <w:szCs w:val="24"/>
        </w:rPr>
        <w:t>несоответствии)</w:t>
      </w:r>
      <w:r w:rsidR="009E150E" w:rsidRPr="00AD420D">
        <w:t xml:space="preserve"> </w:t>
      </w:r>
      <w:r w:rsidR="009E150E" w:rsidRPr="00AD420D">
        <w:rPr>
          <w:rFonts w:ascii="Times New Roman" w:hAnsi="Times New Roman"/>
          <w:sz w:val="24"/>
          <w:szCs w:val="24"/>
        </w:rPr>
        <w:t>построенных</w:t>
      </w:r>
      <w:r w:rsidRPr="00AD420D">
        <w:rPr>
          <w:rFonts w:ascii="Times New Roman" w:hAnsi="Times New Roman"/>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AD420D">
        <w:rPr>
          <w:rFonts w:ascii="Times New Roman" w:hAnsi="Times New Roman"/>
          <w:b/>
          <w:sz w:val="24"/>
          <w:szCs w:val="24"/>
        </w:rPr>
        <w:t>-1;</w:t>
      </w:r>
    </w:p>
    <w:p w14:paraId="4B0BA08B" w14:textId="3F54FCCB" w:rsidR="00D14022" w:rsidRPr="00AD420D" w:rsidRDefault="00D14022" w:rsidP="00D14022">
      <w:pPr>
        <w:widowControl w:val="0"/>
      </w:pPr>
      <w:r w:rsidRPr="00AD420D">
        <w:t xml:space="preserve">           </w:t>
      </w:r>
      <w:r w:rsidR="009E150E" w:rsidRPr="00AD420D">
        <w:t>Жилищные кредиты</w:t>
      </w:r>
      <w:r w:rsidRPr="00AD420D">
        <w:t xml:space="preserve"> и займы   не предоставлялись.</w:t>
      </w:r>
    </w:p>
    <w:p w14:paraId="737F1352" w14:textId="77777777" w:rsidR="00ED01FE" w:rsidRPr="00AD420D" w:rsidRDefault="00ED01FE" w:rsidP="00A62610">
      <w:pPr>
        <w:tabs>
          <w:tab w:val="left" w:pos="748"/>
        </w:tabs>
        <w:ind w:firstLine="748"/>
      </w:pPr>
    </w:p>
    <w:p w14:paraId="6D151866" w14:textId="77777777" w:rsidR="00ED01FE" w:rsidRPr="00AD420D" w:rsidRDefault="00ED01FE" w:rsidP="00ED01FE">
      <w:pPr>
        <w:jc w:val="center"/>
        <w:rPr>
          <w:b/>
          <w:i/>
          <w:iCs/>
        </w:rPr>
      </w:pPr>
      <w:r w:rsidRPr="00AD420D">
        <w:rPr>
          <w:b/>
          <w:i/>
          <w:iCs/>
        </w:rPr>
        <w:t>Газификация</w:t>
      </w:r>
    </w:p>
    <w:p w14:paraId="5D55F26B" w14:textId="5CC96AD1" w:rsidR="00EF05A6" w:rsidRPr="00AD420D" w:rsidRDefault="00EF05A6" w:rsidP="00EF05A6">
      <w:pPr>
        <w:ind w:firstLine="708"/>
      </w:pPr>
      <w:r w:rsidRPr="00AD420D">
        <w:t xml:space="preserve">Уровень газификации района остается низким. Так из </w:t>
      </w:r>
      <w:r w:rsidR="00737346" w:rsidRPr="00AD420D">
        <w:t>136</w:t>
      </w:r>
      <w:r w:rsidRPr="00AD420D">
        <w:t xml:space="preserve"> населенных пунктов района газифицированы только </w:t>
      </w:r>
      <w:r w:rsidR="005B4889" w:rsidRPr="00AD420D">
        <w:t>28</w:t>
      </w:r>
      <w:r w:rsidRPr="00AD420D">
        <w:t xml:space="preserve">, а это </w:t>
      </w:r>
      <w:r w:rsidR="005B4889" w:rsidRPr="00AD420D">
        <w:t>2954</w:t>
      </w:r>
      <w:r w:rsidRPr="00AD420D">
        <w:t xml:space="preserve"> домовладения. </w:t>
      </w:r>
      <w:r w:rsidR="005B4889" w:rsidRPr="00AD420D">
        <w:t xml:space="preserve">Уровень газификации - </w:t>
      </w:r>
      <w:r w:rsidRPr="00AD420D">
        <w:t xml:space="preserve">Учитывая, что большая часть населения проживает в частных домах, вопрос стоит очень остро. </w:t>
      </w:r>
    </w:p>
    <w:p w14:paraId="5C7D33A1" w14:textId="04EBD584" w:rsidR="00EF05A6" w:rsidRPr="00AD420D" w:rsidRDefault="00EF05A6" w:rsidP="00EF05A6">
      <w:pPr>
        <w:ind w:firstLine="708"/>
      </w:pPr>
      <w:r w:rsidRPr="00AD420D">
        <w:t xml:space="preserve">В рамках программы газоснабжения УР на территории </w:t>
      </w:r>
      <w:r w:rsidR="002B0729" w:rsidRPr="00AD420D">
        <w:t>Кез</w:t>
      </w:r>
      <w:r w:rsidRPr="00AD420D">
        <w:t xml:space="preserve">ского района запланировано строительство газораспределительных сетей в трех направлениях: </w:t>
      </w:r>
    </w:p>
    <w:p w14:paraId="7ADC3881" w14:textId="652592F0" w:rsidR="002B0729" w:rsidRPr="00AD420D" w:rsidRDefault="002B0729" w:rsidP="002B0729">
      <w:pPr>
        <w:tabs>
          <w:tab w:val="left" w:pos="3285"/>
        </w:tabs>
      </w:pPr>
      <w:r w:rsidRPr="00AD420D">
        <w:t xml:space="preserve">           -д. Верх-Уди- </w:t>
      </w:r>
      <w:proofErr w:type="spellStart"/>
      <w:r w:rsidRPr="00AD420D">
        <w:t>с.Александрово</w:t>
      </w:r>
      <w:proofErr w:type="spellEnd"/>
      <w:r w:rsidRPr="00AD420D">
        <w:t xml:space="preserve"> – д. Лып-Булатово - д. Большой </w:t>
      </w:r>
      <w:proofErr w:type="spellStart"/>
      <w:r w:rsidRPr="00AD420D">
        <w:t>Олып</w:t>
      </w:r>
      <w:proofErr w:type="spellEnd"/>
      <w:r w:rsidRPr="00AD420D">
        <w:t xml:space="preserve">- д. </w:t>
      </w:r>
      <w:proofErr w:type="spellStart"/>
      <w:r w:rsidRPr="00AD420D">
        <w:t>Дырпа</w:t>
      </w:r>
      <w:proofErr w:type="spellEnd"/>
      <w:r w:rsidRPr="00AD420D">
        <w:t>;</w:t>
      </w:r>
    </w:p>
    <w:p w14:paraId="6D70B2AF" w14:textId="77777777" w:rsidR="002B0729" w:rsidRPr="00AD420D" w:rsidRDefault="002B0729" w:rsidP="002B0729">
      <w:pPr>
        <w:tabs>
          <w:tab w:val="left" w:pos="3285"/>
        </w:tabs>
      </w:pPr>
      <w:r w:rsidRPr="00AD420D">
        <w:t xml:space="preserve">           - д. Новая </w:t>
      </w:r>
      <w:proofErr w:type="spellStart"/>
      <w:r w:rsidRPr="00AD420D">
        <w:t>Гыя</w:t>
      </w:r>
      <w:proofErr w:type="spellEnd"/>
      <w:r w:rsidRPr="00AD420D">
        <w:t xml:space="preserve"> - д. </w:t>
      </w:r>
      <w:proofErr w:type="spellStart"/>
      <w:r w:rsidRPr="00AD420D">
        <w:t>Медьма</w:t>
      </w:r>
      <w:proofErr w:type="spellEnd"/>
      <w:r w:rsidRPr="00AD420D">
        <w:t xml:space="preserve"> - д. Степаненки - </w:t>
      </w:r>
      <w:proofErr w:type="spellStart"/>
      <w:r w:rsidRPr="00AD420D">
        <w:t>д.Тимены</w:t>
      </w:r>
      <w:proofErr w:type="spellEnd"/>
      <w:r w:rsidRPr="00AD420D">
        <w:t>;</w:t>
      </w:r>
    </w:p>
    <w:p w14:paraId="1783CD4D" w14:textId="77777777" w:rsidR="002B0729" w:rsidRPr="00AD420D" w:rsidRDefault="002B0729" w:rsidP="002B0729">
      <w:pPr>
        <w:tabs>
          <w:tab w:val="left" w:pos="3285"/>
        </w:tabs>
      </w:pPr>
      <w:r w:rsidRPr="00AD420D">
        <w:t xml:space="preserve">           - с. </w:t>
      </w:r>
      <w:proofErr w:type="spellStart"/>
      <w:r w:rsidRPr="00AD420D">
        <w:t>Юски</w:t>
      </w:r>
      <w:proofErr w:type="spellEnd"/>
      <w:r w:rsidRPr="00AD420D">
        <w:t xml:space="preserve"> -с. </w:t>
      </w:r>
      <w:proofErr w:type="spellStart"/>
      <w:r w:rsidRPr="00AD420D">
        <w:t>Кабалуд</w:t>
      </w:r>
      <w:proofErr w:type="spellEnd"/>
      <w:r w:rsidRPr="00AD420D">
        <w:t>.</w:t>
      </w:r>
    </w:p>
    <w:p w14:paraId="335AA183" w14:textId="456DFBE3" w:rsidR="002B0729" w:rsidRPr="00AD420D" w:rsidRDefault="002B0729" w:rsidP="002B0729">
      <w:pPr>
        <w:tabs>
          <w:tab w:val="left" w:pos="3285"/>
        </w:tabs>
      </w:pPr>
      <w:r w:rsidRPr="00AD420D">
        <w:t xml:space="preserve">          На проведение проектно-изыскательских работ межпоселковых газораспределительных сетей выделено и освоено 52, 9 тыс. руб.:</w:t>
      </w:r>
    </w:p>
    <w:p w14:paraId="61DE6D76" w14:textId="77777777" w:rsidR="007D3D6D" w:rsidRPr="00AD420D" w:rsidRDefault="007D3D6D" w:rsidP="00FF1F04">
      <w:pPr>
        <w:autoSpaceDE w:val="0"/>
        <w:autoSpaceDN w:val="0"/>
        <w:adjustRightInd w:val="0"/>
        <w:rPr>
          <w:rFonts w:asciiTheme="minorHAnsi" w:hAnsiTheme="minorHAnsi" w:cs="TimesNewRomanPSMT"/>
          <w:b/>
          <w:lang w:eastAsia="en-US"/>
        </w:rPr>
      </w:pPr>
    </w:p>
    <w:p w14:paraId="2D1A21A2" w14:textId="77777777" w:rsidR="00665BC3" w:rsidRPr="00AD420D" w:rsidRDefault="00EF05A6" w:rsidP="000077E5">
      <w:pPr>
        <w:autoSpaceDE w:val="0"/>
        <w:autoSpaceDN w:val="0"/>
        <w:adjustRightInd w:val="0"/>
        <w:ind w:firstLine="708"/>
        <w:jc w:val="center"/>
        <w:rPr>
          <w:b/>
          <w:bCs/>
          <w:i/>
          <w:lang w:eastAsia="en-US"/>
        </w:rPr>
      </w:pPr>
      <w:r w:rsidRPr="00AD420D">
        <w:rPr>
          <w:b/>
          <w:bCs/>
          <w:i/>
          <w:lang w:eastAsia="en-US"/>
        </w:rPr>
        <w:t>Дорожная деятельность</w:t>
      </w:r>
      <w:r w:rsidR="00665BC3" w:rsidRPr="00AD420D">
        <w:rPr>
          <w:b/>
          <w:bCs/>
          <w:i/>
          <w:lang w:eastAsia="en-US"/>
        </w:rPr>
        <w:t xml:space="preserve"> </w:t>
      </w:r>
    </w:p>
    <w:p w14:paraId="40BCF8A4" w14:textId="4BD5A513" w:rsidR="00563ED1" w:rsidRPr="00AD420D" w:rsidRDefault="00563ED1" w:rsidP="00563ED1">
      <w:pPr>
        <w:tabs>
          <w:tab w:val="left" w:pos="3285"/>
        </w:tabs>
      </w:pPr>
      <w:r w:rsidRPr="00AD420D">
        <w:t xml:space="preserve">              В рамках мероприятий по дорожной деятельности в течении отчетного периода проведены следующие мероприятия:</w:t>
      </w:r>
    </w:p>
    <w:p w14:paraId="2C9B900F" w14:textId="289D9D0F" w:rsidR="00563ED1" w:rsidRPr="00AD420D" w:rsidRDefault="00563ED1" w:rsidP="00563ED1">
      <w:pPr>
        <w:tabs>
          <w:tab w:val="left" w:pos="851"/>
        </w:tabs>
      </w:pPr>
      <w:r w:rsidRPr="00AD420D">
        <w:lastRenderedPageBreak/>
        <w:tab/>
        <w:t>- выполнены работы по устройству 4 остановочных павильонов в населенных пунктах Кезского района, по которым проходят маршруты школьных автобусов (мун</w:t>
      </w:r>
      <w:r w:rsidR="001E5BE3" w:rsidRPr="00AD420D">
        <w:t>иципальный</w:t>
      </w:r>
      <w:r w:rsidRPr="00AD420D">
        <w:t xml:space="preserve"> контракт стоимостью 355,6 тыс. рублей); </w:t>
      </w:r>
    </w:p>
    <w:p w14:paraId="66F2592D" w14:textId="228ACFAB" w:rsidR="00563ED1" w:rsidRPr="00AD420D" w:rsidRDefault="00563ED1" w:rsidP="00563ED1">
      <w:pPr>
        <w:tabs>
          <w:tab w:val="left" w:pos="851"/>
        </w:tabs>
      </w:pPr>
      <w:r w:rsidRPr="00AD420D">
        <w:tab/>
        <w:t>- на содержание автомобильных дорог местного значения и искусственных сооружений на них, по которым проходят маршруты школьных автобусов, в целях софинансирования из бюджета Удмуртской Республики предоставлена субсидия в размере 10</w:t>
      </w:r>
      <w:r w:rsidR="001D6B96" w:rsidRPr="00AD420D">
        <w:t> </w:t>
      </w:r>
      <w:r w:rsidRPr="00AD420D">
        <w:t>839</w:t>
      </w:r>
      <w:r w:rsidR="001D6B96" w:rsidRPr="00AD420D">
        <w:t>,</w:t>
      </w:r>
      <w:r w:rsidRPr="00AD420D">
        <w:t xml:space="preserve"> 899 рублей, из которых профинансировано 8</w:t>
      </w:r>
      <w:r w:rsidR="001D6B96" w:rsidRPr="00AD420D">
        <w:t> </w:t>
      </w:r>
      <w:r w:rsidRPr="00AD420D">
        <w:t>961</w:t>
      </w:r>
      <w:r w:rsidR="001D6B96" w:rsidRPr="00AD420D">
        <w:t>,</w:t>
      </w:r>
      <w:r w:rsidRPr="00AD420D">
        <w:t xml:space="preserve"> 187 рублей. </w:t>
      </w:r>
    </w:p>
    <w:p w14:paraId="7A54095B" w14:textId="555E8F07" w:rsidR="00563ED1" w:rsidRPr="00AD420D" w:rsidRDefault="00563ED1" w:rsidP="00563ED1">
      <w:pPr>
        <w:tabs>
          <w:tab w:val="left" w:pos="851"/>
        </w:tabs>
      </w:pPr>
      <w:r w:rsidRPr="00AD420D">
        <w:tab/>
        <w:t>- проведен ремонт участков улиц Рабочая (360 метров), Ленина (406 метров), Кирова (120 метров) пос. Кез (мун</w:t>
      </w:r>
      <w:r w:rsidR="001E5BE3" w:rsidRPr="00AD420D">
        <w:t>иципальный</w:t>
      </w:r>
      <w:r w:rsidRPr="00AD420D">
        <w:t xml:space="preserve"> контракт на сумму 6 300 тыс. рублей).</w:t>
      </w:r>
    </w:p>
    <w:p w14:paraId="04F7EB7D" w14:textId="42D7B6FD" w:rsidR="00563ED1" w:rsidRPr="00AD420D" w:rsidRDefault="00563ED1" w:rsidP="00563ED1">
      <w:pPr>
        <w:tabs>
          <w:tab w:val="left" w:pos="851"/>
        </w:tabs>
      </w:pPr>
      <w:r w:rsidRPr="00AD420D">
        <w:tab/>
        <w:t>- проведены работы по ремонту асфальтобетонного покрытия дорог в п. Кез (мун</w:t>
      </w:r>
      <w:r w:rsidR="001E5BE3" w:rsidRPr="00AD420D">
        <w:t>иципальный</w:t>
      </w:r>
      <w:r w:rsidRPr="00AD420D">
        <w:t xml:space="preserve"> контракт стоимостью 232,9 тыс. рублей).</w:t>
      </w:r>
    </w:p>
    <w:p w14:paraId="61C9E984" w14:textId="36BDC463" w:rsidR="00563ED1" w:rsidRPr="00AD420D" w:rsidRDefault="00563ED1" w:rsidP="00563ED1">
      <w:pPr>
        <w:tabs>
          <w:tab w:val="left" w:pos="851"/>
        </w:tabs>
      </w:pPr>
      <w:r w:rsidRPr="00AD420D">
        <w:tab/>
        <w:t xml:space="preserve">- </w:t>
      </w:r>
      <w:r w:rsidR="00F37CBA" w:rsidRPr="00AD420D">
        <w:t xml:space="preserve">завершен второй этап строительства пешеходных дорожек по ул. Калинина, а </w:t>
      </w:r>
      <w:r w:rsidR="001D6B96" w:rsidRPr="00AD420D">
        <w:t>также</w:t>
      </w:r>
      <w:r w:rsidR="00F37CBA" w:rsidRPr="00AD420D">
        <w:t xml:space="preserve"> пешеходных дорожек по ул. Лесовозная (от ул. Калинина до лыжной базы), ул. Мичурина (от магазина «Совхозный» до ул. Верещагина), ул. Верещагина до фольклорного центра. </w:t>
      </w:r>
    </w:p>
    <w:p w14:paraId="1A106969" w14:textId="251A94EC" w:rsidR="00563ED1" w:rsidRPr="00AD420D" w:rsidRDefault="00563ED1" w:rsidP="00563ED1">
      <w:pPr>
        <w:tabs>
          <w:tab w:val="left" w:pos="851"/>
        </w:tabs>
      </w:pPr>
      <w:r w:rsidRPr="00AD420D">
        <w:tab/>
        <w:t xml:space="preserve">- </w:t>
      </w:r>
      <w:r w:rsidR="00F37CBA" w:rsidRPr="00AD420D">
        <w:t>осуществлен ремонт пешеходных дорожек по ул. Короленко п. Кез. (</w:t>
      </w:r>
      <w:r w:rsidRPr="00AD420D">
        <w:t>мун</w:t>
      </w:r>
      <w:r w:rsidR="001E5BE3" w:rsidRPr="00AD420D">
        <w:t>иципальный</w:t>
      </w:r>
      <w:r w:rsidRPr="00AD420D">
        <w:t xml:space="preserve"> контракт, стоимостью 994</w:t>
      </w:r>
      <w:r w:rsidR="001D6B96" w:rsidRPr="00AD420D">
        <w:t>,</w:t>
      </w:r>
      <w:r w:rsidRPr="00AD420D">
        <w:t> 548</w:t>
      </w:r>
      <w:r w:rsidR="001D6B96" w:rsidRPr="00AD420D">
        <w:t xml:space="preserve"> тыс.</w:t>
      </w:r>
      <w:r w:rsidRPr="00AD420D">
        <w:t xml:space="preserve"> руб.</w:t>
      </w:r>
      <w:r w:rsidR="00F37CBA" w:rsidRPr="00AD420D">
        <w:t>).</w:t>
      </w:r>
      <w:r w:rsidRPr="00AD420D">
        <w:t xml:space="preserve"> </w:t>
      </w:r>
    </w:p>
    <w:p w14:paraId="1C681AC0" w14:textId="56449C3D" w:rsidR="00563ED1" w:rsidRPr="00AD420D" w:rsidRDefault="00F37CBA" w:rsidP="00F37CBA">
      <w:pPr>
        <w:tabs>
          <w:tab w:val="left" w:pos="1785"/>
        </w:tabs>
      </w:pPr>
      <w:r w:rsidRPr="00AD420D">
        <w:t xml:space="preserve">            </w:t>
      </w:r>
      <w:r w:rsidR="00563ED1" w:rsidRPr="00AD420D">
        <w:t xml:space="preserve">Заключен муниципальный контракт на разработку проекта организации дорожного движения в п. </w:t>
      </w:r>
      <w:r w:rsidR="001D6B96" w:rsidRPr="00AD420D">
        <w:t>Кез на</w:t>
      </w:r>
      <w:r w:rsidR="00563ED1" w:rsidRPr="00AD420D">
        <w:t xml:space="preserve"> </w:t>
      </w:r>
      <w:r w:rsidR="001D6B96" w:rsidRPr="00AD420D">
        <w:t>сумму –</w:t>
      </w:r>
      <w:r w:rsidR="00563ED1" w:rsidRPr="00AD420D">
        <w:t xml:space="preserve"> 243</w:t>
      </w:r>
      <w:r w:rsidR="00833B7E" w:rsidRPr="00AD420D">
        <w:t>,</w:t>
      </w:r>
      <w:r w:rsidR="00563ED1" w:rsidRPr="00AD420D">
        <w:t> </w:t>
      </w:r>
      <w:r w:rsidR="00833B7E" w:rsidRPr="00AD420D">
        <w:t xml:space="preserve">176 тыс. </w:t>
      </w:r>
      <w:r w:rsidR="00563ED1" w:rsidRPr="00AD420D">
        <w:t xml:space="preserve">руб. Срок исполнения контракта до 10.12.2023 года. </w:t>
      </w:r>
    </w:p>
    <w:p w14:paraId="60D6F33E" w14:textId="6874FF2F" w:rsidR="00563ED1" w:rsidRPr="00AD420D" w:rsidRDefault="00563ED1" w:rsidP="00563ED1">
      <w:pPr>
        <w:tabs>
          <w:tab w:val="left" w:pos="3285"/>
        </w:tabs>
      </w:pPr>
      <w:r w:rsidRPr="00AD420D">
        <w:t xml:space="preserve">             Заключен муниципальный контракт на сумму 2900 тыс. руб. на проведение проектно-изыскательских работ для проведения капитального ремонта по асфальтированию 1500 </w:t>
      </w:r>
      <w:r w:rsidR="00106AD4" w:rsidRPr="00AD420D">
        <w:t>метров в</w:t>
      </w:r>
      <w:r w:rsidRPr="00AD420D">
        <w:t xml:space="preserve"> 2024 году ул. </w:t>
      </w:r>
      <w:r w:rsidR="001D6B96" w:rsidRPr="00AD420D">
        <w:t>Герцена п.</w:t>
      </w:r>
      <w:r w:rsidRPr="00AD420D">
        <w:t xml:space="preserve"> Кез. </w:t>
      </w:r>
    </w:p>
    <w:p w14:paraId="703F6B6F" w14:textId="77777777" w:rsidR="008C55FC" w:rsidRPr="00AD420D" w:rsidRDefault="008C55FC" w:rsidP="00DB56DF">
      <w:pPr>
        <w:pStyle w:val="1"/>
        <w:spacing w:before="0" w:after="0"/>
        <w:jc w:val="center"/>
        <w:rPr>
          <w:rFonts w:ascii="Times New Roman" w:hAnsi="Times New Roman" w:cs="Times New Roman"/>
          <w:sz w:val="24"/>
          <w:szCs w:val="24"/>
        </w:rPr>
      </w:pPr>
    </w:p>
    <w:p w14:paraId="4C098319" w14:textId="77777777" w:rsidR="008C55FC" w:rsidRPr="00AD420D" w:rsidRDefault="008C55FC" w:rsidP="00CC2B20">
      <w:pPr>
        <w:pStyle w:val="1"/>
        <w:spacing w:before="0" w:after="0"/>
        <w:jc w:val="center"/>
        <w:rPr>
          <w:rFonts w:ascii="Times New Roman" w:hAnsi="Times New Roman" w:cs="Times New Roman"/>
          <w:i/>
          <w:iCs/>
          <w:sz w:val="24"/>
          <w:szCs w:val="24"/>
        </w:rPr>
      </w:pPr>
      <w:r w:rsidRPr="00AD420D">
        <w:rPr>
          <w:rFonts w:ascii="Times New Roman" w:hAnsi="Times New Roman" w:cs="Times New Roman"/>
          <w:i/>
          <w:iCs/>
          <w:sz w:val="24"/>
          <w:szCs w:val="24"/>
        </w:rPr>
        <w:t>Благоустройство</w:t>
      </w:r>
    </w:p>
    <w:p w14:paraId="23F74700" w14:textId="37CB00FB" w:rsidR="008C55FC" w:rsidRPr="00AD420D" w:rsidRDefault="008C55FC" w:rsidP="008C55FC">
      <w:pPr>
        <w:ind w:firstLine="708"/>
      </w:pPr>
      <w:r w:rsidRPr="00AD420D">
        <w:t xml:space="preserve">Одним из приоритетных вопросов в работе Администрации муниципального образования «Муниципальный округ </w:t>
      </w:r>
      <w:r w:rsidR="00926788" w:rsidRPr="00AD420D">
        <w:t>Кез</w:t>
      </w:r>
      <w:r w:rsidRPr="00AD420D">
        <w:t>ский район Удмуртской Республики» является благоустройство и санитарное состояние подведомственных территорий. Основная работа направлена на работу с населением и руководителями предприятий, организаций, учреждений всех форм собственности по содержанию здания и прилегающих территорий землепользования, включающая в себя санитарную обработку, приведение в порядок памятных и мемориальных мест, устройство контейнерных площадок для сбора ТКО, ликвидацию несанкционированных свалок, ремонту улично-дорожной сети, освещение, озеленению территорий.</w:t>
      </w:r>
      <w:r w:rsidRPr="00AD420D">
        <w:rPr>
          <w:rFonts w:eastAsiaTheme="minorEastAsia"/>
        </w:rPr>
        <w:t xml:space="preserve"> </w:t>
      </w:r>
      <w:r w:rsidRPr="00AD420D">
        <w:t xml:space="preserve">установке указателей с наименованиями улиц и номерами домов, размещение и содержание малых архитектурных форм. </w:t>
      </w:r>
    </w:p>
    <w:p w14:paraId="0FB202C5" w14:textId="040D1A31" w:rsidR="00D533D7" w:rsidRPr="00AD420D" w:rsidRDefault="00D533D7" w:rsidP="00CC6A68">
      <w:pPr>
        <w:pStyle w:val="aa"/>
        <w:ind w:firstLine="708"/>
        <w:jc w:val="both"/>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 xml:space="preserve">В рамках реализации федеральной программы «Формирование комфортной городской среды» реализуемого в рамках национального проекта «Жилье и городская среда» направленного на создание нового облика общественных пространств, привлечено и реализовано 2 проекта на общую сумму 4338,969 </w:t>
      </w:r>
      <w:proofErr w:type="spellStart"/>
      <w:r w:rsidRPr="00AD420D">
        <w:rPr>
          <w:rFonts w:ascii="Times New Roman" w:eastAsia="Times New Roman" w:hAnsi="Times New Roman"/>
          <w:sz w:val="24"/>
          <w:szCs w:val="24"/>
          <w:lang w:eastAsia="ru-RU"/>
        </w:rPr>
        <w:t>тыс.руб</w:t>
      </w:r>
      <w:proofErr w:type="spellEnd"/>
      <w:r w:rsidRPr="00AD420D">
        <w:rPr>
          <w:rFonts w:ascii="Times New Roman" w:eastAsia="Times New Roman" w:hAnsi="Times New Roman"/>
          <w:sz w:val="24"/>
          <w:szCs w:val="24"/>
          <w:lang w:eastAsia="ru-RU"/>
        </w:rPr>
        <w:t xml:space="preserve">., по результатам которых появилась новая общественная территория в </w:t>
      </w:r>
      <w:proofErr w:type="spellStart"/>
      <w:r w:rsidRPr="00AD420D">
        <w:rPr>
          <w:rFonts w:ascii="Times New Roman" w:eastAsia="Times New Roman" w:hAnsi="Times New Roman"/>
          <w:sz w:val="24"/>
          <w:szCs w:val="24"/>
          <w:lang w:eastAsia="ru-RU"/>
        </w:rPr>
        <w:t>п.Кез</w:t>
      </w:r>
      <w:proofErr w:type="spellEnd"/>
      <w:r w:rsidRPr="00AD420D">
        <w:rPr>
          <w:rFonts w:ascii="Times New Roman" w:eastAsia="Times New Roman" w:hAnsi="Times New Roman"/>
          <w:sz w:val="24"/>
          <w:szCs w:val="24"/>
          <w:lang w:eastAsia="ru-RU"/>
        </w:rPr>
        <w:t xml:space="preserve"> на ул. Мичурина, начато строительство тротуаров по улице Герцена , продолжено строительство пешеходной дорожки по </w:t>
      </w:r>
      <w:proofErr w:type="spellStart"/>
      <w:r w:rsidRPr="00AD420D">
        <w:rPr>
          <w:rFonts w:ascii="Times New Roman" w:eastAsia="Times New Roman" w:hAnsi="Times New Roman"/>
          <w:sz w:val="24"/>
          <w:szCs w:val="24"/>
          <w:lang w:eastAsia="ru-RU"/>
        </w:rPr>
        <w:t>ул.Сове</w:t>
      </w:r>
      <w:r w:rsidR="001E5BE3" w:rsidRPr="00AD420D">
        <w:rPr>
          <w:rFonts w:ascii="Times New Roman" w:eastAsia="Times New Roman" w:hAnsi="Times New Roman"/>
          <w:sz w:val="24"/>
          <w:szCs w:val="24"/>
          <w:lang w:eastAsia="ru-RU"/>
        </w:rPr>
        <w:t>т</w:t>
      </w:r>
      <w:r w:rsidRPr="00AD420D">
        <w:rPr>
          <w:rFonts w:ascii="Times New Roman" w:eastAsia="Times New Roman" w:hAnsi="Times New Roman"/>
          <w:sz w:val="24"/>
          <w:szCs w:val="24"/>
          <w:lang w:eastAsia="ru-RU"/>
        </w:rPr>
        <w:t>ская</w:t>
      </w:r>
      <w:proofErr w:type="spellEnd"/>
      <w:r w:rsidRPr="00AD420D">
        <w:rPr>
          <w:rFonts w:ascii="Times New Roman" w:eastAsia="Times New Roman" w:hAnsi="Times New Roman"/>
          <w:sz w:val="24"/>
          <w:szCs w:val="24"/>
          <w:lang w:eastAsia="ru-RU"/>
        </w:rPr>
        <w:t xml:space="preserve"> в </w:t>
      </w:r>
      <w:proofErr w:type="spellStart"/>
      <w:r w:rsidRPr="00AD420D">
        <w:rPr>
          <w:rFonts w:ascii="Times New Roman" w:eastAsia="Times New Roman" w:hAnsi="Times New Roman"/>
          <w:sz w:val="24"/>
          <w:szCs w:val="24"/>
          <w:lang w:eastAsia="ru-RU"/>
        </w:rPr>
        <w:t>с.Чепца</w:t>
      </w:r>
      <w:proofErr w:type="spellEnd"/>
      <w:r w:rsidRPr="00AD420D">
        <w:rPr>
          <w:rFonts w:ascii="Times New Roman" w:eastAsia="Times New Roman" w:hAnsi="Times New Roman"/>
          <w:sz w:val="24"/>
          <w:szCs w:val="24"/>
          <w:lang w:eastAsia="ru-RU"/>
        </w:rPr>
        <w:t xml:space="preserve">. </w:t>
      </w:r>
    </w:p>
    <w:p w14:paraId="71D56829" w14:textId="77777777" w:rsidR="006D26F5" w:rsidRDefault="00D533D7" w:rsidP="00CC6A68">
      <w:pPr>
        <w:pStyle w:val="aa"/>
        <w:ind w:firstLine="708"/>
        <w:jc w:val="both"/>
        <w:rPr>
          <w:rFonts w:ascii="Times New Roman" w:hAnsi="Times New Roman"/>
          <w:sz w:val="24"/>
          <w:szCs w:val="24"/>
        </w:rPr>
      </w:pPr>
      <w:r w:rsidRPr="00AD420D">
        <w:rPr>
          <w:rFonts w:ascii="Times New Roman" w:eastAsia="Times New Roman" w:hAnsi="Times New Roman"/>
          <w:sz w:val="24"/>
          <w:szCs w:val="24"/>
          <w:lang w:eastAsia="ru-RU"/>
        </w:rPr>
        <w:t xml:space="preserve"> </w:t>
      </w:r>
      <w:r w:rsidR="008C55FC" w:rsidRPr="00AD420D">
        <w:rPr>
          <w:rFonts w:ascii="Times New Roman" w:hAnsi="Times New Roman"/>
          <w:sz w:val="24"/>
          <w:szCs w:val="24"/>
        </w:rPr>
        <w:t xml:space="preserve">В рамках государственной программы </w:t>
      </w:r>
      <w:r w:rsidR="00CC6A68" w:rsidRPr="00AD420D">
        <w:rPr>
          <w:rFonts w:ascii="Times New Roman" w:hAnsi="Times New Roman"/>
          <w:sz w:val="24"/>
          <w:szCs w:val="24"/>
        </w:rPr>
        <w:t>«</w:t>
      </w:r>
      <w:r w:rsidR="008C55FC" w:rsidRPr="00AD420D">
        <w:rPr>
          <w:rFonts w:ascii="Times New Roman" w:hAnsi="Times New Roman"/>
          <w:sz w:val="24"/>
          <w:szCs w:val="24"/>
        </w:rPr>
        <w:t>Комплексное развитие сельских территорий</w:t>
      </w:r>
      <w:r w:rsidR="00CC6A68" w:rsidRPr="00AD420D">
        <w:rPr>
          <w:rFonts w:ascii="Times New Roman" w:hAnsi="Times New Roman"/>
          <w:sz w:val="24"/>
          <w:szCs w:val="24"/>
        </w:rPr>
        <w:t>»</w:t>
      </w:r>
      <w:r w:rsidR="006D26F5">
        <w:rPr>
          <w:rFonts w:ascii="Times New Roman" w:hAnsi="Times New Roman"/>
          <w:sz w:val="24"/>
          <w:szCs w:val="24"/>
        </w:rPr>
        <w:t xml:space="preserve">: </w:t>
      </w:r>
    </w:p>
    <w:p w14:paraId="611139D1" w14:textId="4CDCE0CB" w:rsidR="00CC6A68" w:rsidRDefault="006D26F5" w:rsidP="00CC6A68">
      <w:pPr>
        <w:pStyle w:val="aa"/>
        <w:ind w:firstLine="708"/>
        <w:jc w:val="both"/>
        <w:rPr>
          <w:rFonts w:ascii="Times New Roman" w:hAnsi="Times New Roman"/>
          <w:sz w:val="24"/>
          <w:szCs w:val="24"/>
        </w:rPr>
      </w:pPr>
      <w:r>
        <w:rPr>
          <w:rFonts w:ascii="Times New Roman" w:hAnsi="Times New Roman"/>
          <w:sz w:val="24"/>
          <w:szCs w:val="24"/>
        </w:rPr>
        <w:t>-</w:t>
      </w:r>
      <w:r w:rsidR="008C55FC" w:rsidRPr="00AD420D">
        <w:rPr>
          <w:rFonts w:ascii="Times New Roman" w:hAnsi="Times New Roman"/>
          <w:sz w:val="24"/>
          <w:szCs w:val="24"/>
        </w:rPr>
        <w:t xml:space="preserve"> </w:t>
      </w:r>
      <w:r w:rsidR="00CC6A68" w:rsidRPr="00AD420D">
        <w:rPr>
          <w:rFonts w:ascii="Times New Roman" w:hAnsi="Times New Roman"/>
          <w:sz w:val="24"/>
          <w:szCs w:val="24"/>
        </w:rPr>
        <w:t>подпрограммы «</w:t>
      </w:r>
      <w:r w:rsidR="00CC6A68" w:rsidRPr="00AD420D">
        <w:rPr>
          <w:rFonts w:ascii="Times New Roman" w:hAnsi="Times New Roman"/>
          <w:sz w:val="24"/>
          <w:szCs w:val="24"/>
          <w:shd w:val="clear" w:color="auto" w:fill="FFFFFF"/>
        </w:rPr>
        <w:t>Благоустройство сельских территорий»</w:t>
      </w:r>
      <w:r w:rsidR="00CC6A68" w:rsidRPr="00AD420D">
        <w:rPr>
          <w:rFonts w:ascii="Times New Roman" w:hAnsi="Times New Roman"/>
          <w:sz w:val="24"/>
          <w:szCs w:val="24"/>
        </w:rPr>
        <w:t xml:space="preserve"> реализовано 4 проекта, в том числе ремонтно-восстановительные работы автомобильной дороги по ул. Механизаторов в д. Степаненки, обустройство пешеходной дорожки по ул. Механизаторов в д. Степаненки, обустройство пешеходной дорожки по ул. Мира, пер. Школьный в д. Степаненки, ремонт автодороги ул. Центральная в д. Мысы.  В 2023 году для реализации этих проектов из бюджета УР привлечено 7,029 млн. руб., еще добавлено 104,8 тыс. руб.  из местного бюджета и 3,</w:t>
      </w:r>
      <w:r w:rsidR="00F16110" w:rsidRPr="00AD420D">
        <w:rPr>
          <w:rFonts w:ascii="Times New Roman" w:hAnsi="Times New Roman"/>
          <w:sz w:val="24"/>
          <w:szCs w:val="24"/>
        </w:rPr>
        <w:t>509</w:t>
      </w:r>
      <w:r w:rsidR="00CC6A68" w:rsidRPr="00AD420D">
        <w:rPr>
          <w:rFonts w:ascii="Times New Roman" w:hAnsi="Times New Roman"/>
          <w:sz w:val="24"/>
          <w:szCs w:val="24"/>
        </w:rPr>
        <w:t xml:space="preserve"> млн. рублей внебюджетных средств (в том числе работами). Общая сумма </w:t>
      </w:r>
      <w:r w:rsidR="00F16110" w:rsidRPr="00AD420D">
        <w:rPr>
          <w:rFonts w:ascii="Times New Roman" w:hAnsi="Times New Roman"/>
          <w:sz w:val="24"/>
          <w:szCs w:val="24"/>
        </w:rPr>
        <w:t>10,6</w:t>
      </w:r>
      <w:r w:rsidR="00CC6A68" w:rsidRPr="00AD420D">
        <w:rPr>
          <w:rFonts w:ascii="Times New Roman" w:hAnsi="Times New Roman"/>
          <w:sz w:val="24"/>
          <w:szCs w:val="24"/>
        </w:rPr>
        <w:t xml:space="preserve"> млн. руб.</w:t>
      </w:r>
      <w:r>
        <w:rPr>
          <w:rFonts w:ascii="Times New Roman" w:hAnsi="Times New Roman"/>
          <w:sz w:val="24"/>
          <w:szCs w:val="24"/>
        </w:rPr>
        <w:t>;</w:t>
      </w:r>
    </w:p>
    <w:p w14:paraId="39E02A29" w14:textId="1E828374" w:rsidR="006D26F5" w:rsidRPr="006D26F5" w:rsidRDefault="006D26F5" w:rsidP="006D26F5">
      <w:pPr>
        <w:pStyle w:val="aa"/>
        <w:jc w:val="both"/>
        <w:rPr>
          <w:rFonts w:ascii="Times New Roman" w:hAnsi="Times New Roman"/>
        </w:rPr>
      </w:pPr>
      <w:r w:rsidRPr="006D26F5">
        <w:rPr>
          <w:rFonts w:ascii="Times New Roman" w:hAnsi="Times New Roman"/>
        </w:rPr>
        <w:t xml:space="preserve"> </w:t>
      </w:r>
      <w:r>
        <w:rPr>
          <w:rFonts w:ascii="Times New Roman" w:hAnsi="Times New Roman"/>
        </w:rPr>
        <w:tab/>
      </w:r>
      <w:r w:rsidRPr="006D26F5">
        <w:rPr>
          <w:rFonts w:ascii="Times New Roman" w:hAnsi="Times New Roman"/>
        </w:rPr>
        <w:t xml:space="preserve">-подпрограммы «Современный облик сельских территорий» реализовано 5 проектов, в том числе капитальный ремонт здания МБУДО «Кезский РЦДТ», капитальный ремонт Удмурт-Зязьгорского сельского клуба, капитальный ремонт сетей водопровода в с. </w:t>
      </w:r>
      <w:proofErr w:type="spellStart"/>
      <w:r w:rsidRPr="006D26F5">
        <w:rPr>
          <w:rFonts w:ascii="Times New Roman" w:hAnsi="Times New Roman"/>
        </w:rPr>
        <w:t>Юски</w:t>
      </w:r>
      <w:proofErr w:type="spellEnd"/>
      <w:r w:rsidRPr="006D26F5">
        <w:rPr>
          <w:rFonts w:ascii="Times New Roman" w:hAnsi="Times New Roman"/>
        </w:rPr>
        <w:t xml:space="preserve">, капитальный ремонт сетей водопровода в д. Новый </w:t>
      </w:r>
      <w:proofErr w:type="spellStart"/>
      <w:r w:rsidRPr="006D26F5">
        <w:rPr>
          <w:rFonts w:ascii="Times New Roman" w:hAnsi="Times New Roman"/>
        </w:rPr>
        <w:t>Унтем</w:t>
      </w:r>
      <w:proofErr w:type="spellEnd"/>
      <w:r w:rsidRPr="006D26F5">
        <w:rPr>
          <w:rFonts w:ascii="Times New Roman" w:hAnsi="Times New Roman"/>
        </w:rPr>
        <w:t>, строительство вышки сотовой связи в д</w:t>
      </w:r>
      <w:r>
        <w:rPr>
          <w:rFonts w:ascii="Times New Roman" w:hAnsi="Times New Roman"/>
        </w:rPr>
        <w:t>.</w:t>
      </w:r>
      <w:r w:rsidRPr="006D26F5">
        <w:rPr>
          <w:rFonts w:ascii="Times New Roman" w:hAnsi="Times New Roman"/>
        </w:rPr>
        <w:t xml:space="preserve"> Новый </w:t>
      </w:r>
      <w:proofErr w:type="spellStart"/>
      <w:r w:rsidRPr="006D26F5">
        <w:rPr>
          <w:rFonts w:ascii="Times New Roman" w:hAnsi="Times New Roman"/>
        </w:rPr>
        <w:t>Унтем</w:t>
      </w:r>
      <w:proofErr w:type="spellEnd"/>
      <w:r w:rsidRPr="006D26F5">
        <w:rPr>
          <w:rFonts w:ascii="Times New Roman" w:hAnsi="Times New Roman"/>
        </w:rPr>
        <w:t xml:space="preserve">. На </w:t>
      </w:r>
      <w:r w:rsidRPr="006D26F5">
        <w:rPr>
          <w:rFonts w:ascii="Times New Roman" w:hAnsi="Times New Roman"/>
        </w:rPr>
        <w:lastRenderedPageBreak/>
        <w:t xml:space="preserve">стадии реализации еще 3 объекта: капитальный ремонт СОК </w:t>
      </w:r>
      <w:r>
        <w:rPr>
          <w:rFonts w:ascii="Times New Roman" w:hAnsi="Times New Roman"/>
        </w:rPr>
        <w:t>«</w:t>
      </w:r>
      <w:r w:rsidRPr="006D26F5">
        <w:rPr>
          <w:rFonts w:ascii="Times New Roman" w:hAnsi="Times New Roman"/>
        </w:rPr>
        <w:t>Олимп</w:t>
      </w:r>
      <w:r>
        <w:rPr>
          <w:rFonts w:ascii="Times New Roman" w:hAnsi="Times New Roman"/>
        </w:rPr>
        <w:t>»</w:t>
      </w:r>
      <w:r w:rsidRPr="006D26F5">
        <w:rPr>
          <w:rFonts w:ascii="Times New Roman" w:hAnsi="Times New Roman"/>
        </w:rPr>
        <w:t>, установка головного газораспределительного пункта по объекту: газораспределительные сети д. Верх-</w:t>
      </w:r>
      <w:proofErr w:type="spellStart"/>
      <w:r w:rsidRPr="006D26F5">
        <w:rPr>
          <w:rFonts w:ascii="Times New Roman" w:hAnsi="Times New Roman"/>
        </w:rPr>
        <w:t>Сыга</w:t>
      </w:r>
      <w:proofErr w:type="spellEnd"/>
      <w:r w:rsidRPr="006D26F5">
        <w:rPr>
          <w:rFonts w:ascii="Times New Roman" w:hAnsi="Times New Roman"/>
        </w:rPr>
        <w:t xml:space="preserve">, д. Ключевское, д. </w:t>
      </w:r>
      <w:proofErr w:type="spellStart"/>
      <w:r w:rsidRPr="006D26F5">
        <w:rPr>
          <w:rFonts w:ascii="Times New Roman" w:hAnsi="Times New Roman"/>
        </w:rPr>
        <w:t>Адямигурт</w:t>
      </w:r>
      <w:proofErr w:type="spellEnd"/>
      <w:r w:rsidRPr="006D26F5">
        <w:rPr>
          <w:rFonts w:ascii="Times New Roman" w:hAnsi="Times New Roman"/>
        </w:rPr>
        <w:t xml:space="preserve"> Кезского района Удмуртской Республики, строительство многофункционального сельского дома культуры д. Степаненки.  В 2023 году для реализации этих проектов из бюджета РФ 190603,3 тыс. руб. из бюджета УР привлечено 5895,349 тыс. руб., еще добавлено 24,732 тыс. руб.  из местного бюджета и 50803,931 тыс. рублей внебюджетных средств (в том числе работами). Общая сумма 247 327,313 тыс. руб.</w:t>
      </w:r>
    </w:p>
    <w:p w14:paraId="7E6D8004" w14:textId="1B8D1D55" w:rsidR="008C55FC" w:rsidRPr="00AD420D" w:rsidRDefault="008C55FC" w:rsidP="008C55FC">
      <w:pPr>
        <w:ind w:firstLine="708"/>
      </w:pPr>
      <w:r w:rsidRPr="00AD420D">
        <w:t xml:space="preserve">В рамках благоустройства на общественных территориях каждого территориального отдела проводится работа по содержанию цветников, посадке деревьев и кустарников. Ведутся ремонтные работы на детских игровых и спортивных площадках. В летнее время субботники проводятся ежемесячно. </w:t>
      </w:r>
      <w:r w:rsidR="00636054" w:rsidRPr="00AD420D">
        <w:t>П</w:t>
      </w:r>
      <w:r w:rsidRPr="00AD420D">
        <w:t xml:space="preserve">роводится ручное </w:t>
      </w:r>
      <w:proofErr w:type="spellStart"/>
      <w:r w:rsidRPr="00AD420D">
        <w:t>окашивание</w:t>
      </w:r>
      <w:proofErr w:type="spellEnd"/>
      <w:r w:rsidRPr="00AD420D">
        <w:t xml:space="preserve"> территории.  </w:t>
      </w:r>
    </w:p>
    <w:p w14:paraId="49D521AC" w14:textId="24D0340A" w:rsidR="008C55FC" w:rsidRPr="00AD420D" w:rsidRDefault="008C55FC" w:rsidP="008C55FC">
      <w:pPr>
        <w:ind w:firstLine="708"/>
      </w:pPr>
      <w:r w:rsidRPr="00AD420D">
        <w:t xml:space="preserve">В весенний период проведена акарицидная и дератизационная обработка мест массового отдыха людей (скверах, парках, кладбищах, родниковых источников в лесопарковой зоне) на территории населенных пунктов муниципального образования.   </w:t>
      </w:r>
    </w:p>
    <w:p w14:paraId="1E02F327" w14:textId="4F0020B6" w:rsidR="00D533D7" w:rsidRPr="00AD420D" w:rsidRDefault="00D533D7" w:rsidP="00D533D7">
      <w:pPr>
        <w:ind w:firstLine="709"/>
      </w:pPr>
      <w:r w:rsidRPr="00AD420D">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За 9 месяцев 2023 года проведено 25 сходов граждан по вопросам участия в самообложении. Общая сумма 25 проектов 17,687 </w:t>
      </w:r>
      <w:proofErr w:type="spellStart"/>
      <w:proofErr w:type="gramStart"/>
      <w:r w:rsidRPr="00AD420D">
        <w:t>тыс.руб</w:t>
      </w:r>
      <w:proofErr w:type="spellEnd"/>
      <w:proofErr w:type="gramEnd"/>
      <w:r w:rsidRPr="00AD420D">
        <w:t xml:space="preserve">, из них средства Удмуртской Республики – 13,265 </w:t>
      </w:r>
      <w:proofErr w:type="spellStart"/>
      <w:r w:rsidRPr="00AD420D">
        <w:t>тыс.руб</w:t>
      </w:r>
      <w:proofErr w:type="spellEnd"/>
      <w:r w:rsidRPr="00AD420D">
        <w:t xml:space="preserve">. </w:t>
      </w:r>
    </w:p>
    <w:p w14:paraId="7236D257" w14:textId="0C404318" w:rsidR="00D533D7" w:rsidRPr="00AD420D" w:rsidRDefault="00D533D7" w:rsidP="00D533D7">
      <w:pPr>
        <w:ind w:firstLine="709"/>
      </w:pPr>
      <w:r w:rsidRPr="00AD420D">
        <w:t xml:space="preserve">В текущем году реализовано 7 проектов инициативного бюджетирования на сумму 5 783 4 </w:t>
      </w:r>
      <w:proofErr w:type="spellStart"/>
      <w:r w:rsidRPr="00AD420D">
        <w:t>тыс.руб</w:t>
      </w:r>
      <w:proofErr w:type="spellEnd"/>
      <w:r w:rsidRPr="00AD420D">
        <w:t xml:space="preserve">. 1 проект по обустройству спортивной площадки в с. Кулига перенесен на 2024 год. Благодаря проекту инициативного бюджетирования в д. Верх </w:t>
      </w:r>
      <w:proofErr w:type="spellStart"/>
      <w:r w:rsidRPr="00AD420D">
        <w:t>Сыга</w:t>
      </w:r>
      <w:proofErr w:type="spellEnd"/>
      <w:r w:rsidRPr="00AD420D">
        <w:t xml:space="preserve"> появился красивый пруд, в с. Кузьма благоустроена парковая зона, в </w:t>
      </w:r>
      <w:proofErr w:type="spellStart"/>
      <w:r w:rsidRPr="00AD420D">
        <w:t>д.Тимены</w:t>
      </w:r>
      <w:proofErr w:type="spellEnd"/>
      <w:r w:rsidRPr="00AD420D">
        <w:t xml:space="preserve"> отремонтирована дорога по ул. Советская, продолжились работы по благоустройству памятника воинам –интернационалистам, благоустроена территория по улице Короленко, на улице Ключевая появилась современная спортивная площадка. </w:t>
      </w:r>
    </w:p>
    <w:p w14:paraId="3C305622" w14:textId="675630CB" w:rsidR="00D533D7" w:rsidRPr="00AD420D" w:rsidRDefault="00D533D7" w:rsidP="00D533D7">
      <w:pPr>
        <w:ind w:firstLine="709"/>
      </w:pPr>
      <w:r w:rsidRPr="00AD420D">
        <w:t xml:space="preserve">По итогам ежегодного республиканского конкурса «Лучший муниципальный проект в Удмуртской Республике» реализуется 2 проекта; в д. Большой </w:t>
      </w:r>
      <w:proofErr w:type="spellStart"/>
      <w:r w:rsidRPr="00AD420D">
        <w:t>Олып</w:t>
      </w:r>
      <w:proofErr w:type="spellEnd"/>
      <w:r w:rsidRPr="00AD420D">
        <w:t xml:space="preserve"> идет обустройство туристического маршрута и в п. Кез ведутся работы по брендированию территории. Общая сумма гранта 600 </w:t>
      </w:r>
      <w:proofErr w:type="spellStart"/>
      <w:r w:rsidRPr="00AD420D">
        <w:t>тыс.руб</w:t>
      </w:r>
      <w:proofErr w:type="spellEnd"/>
      <w:r w:rsidRPr="00AD420D">
        <w:t>.</w:t>
      </w:r>
    </w:p>
    <w:p w14:paraId="064C555D" w14:textId="77777777" w:rsidR="008C55FC" w:rsidRPr="00AD420D" w:rsidRDefault="008C55FC" w:rsidP="008C55FC">
      <w:pPr>
        <w:shd w:val="clear" w:color="auto" w:fill="FFFFFF"/>
        <w:ind w:firstLine="709"/>
        <w:textAlignment w:val="baseline"/>
      </w:pPr>
    </w:p>
    <w:p w14:paraId="39737DBE" w14:textId="77777777" w:rsidR="008C55FC" w:rsidRPr="00AD420D" w:rsidRDefault="008C55FC" w:rsidP="008C55FC">
      <w:pPr>
        <w:shd w:val="clear" w:color="auto" w:fill="FFFFFF"/>
        <w:spacing w:after="240"/>
        <w:jc w:val="center"/>
        <w:textAlignment w:val="baseline"/>
        <w:rPr>
          <w:b/>
          <w:bCs/>
          <w:i/>
        </w:rPr>
      </w:pPr>
      <w:r w:rsidRPr="00AD420D">
        <w:rPr>
          <w:b/>
          <w:bCs/>
          <w:i/>
        </w:rPr>
        <w:t>Административная</w:t>
      </w:r>
      <w:r w:rsidRPr="00AD420D">
        <w:rPr>
          <w:b/>
          <w:bCs/>
          <w:i/>
          <w:bdr w:val="none" w:sz="0" w:space="0" w:color="auto" w:frame="1"/>
        </w:rPr>
        <w:t xml:space="preserve"> комиссия</w:t>
      </w:r>
    </w:p>
    <w:p w14:paraId="522E5010" w14:textId="77777777" w:rsidR="00632BE5" w:rsidRPr="00AD420D" w:rsidRDefault="008C55FC" w:rsidP="00632BE5">
      <w:pPr>
        <w:pStyle w:val="41"/>
        <w:shd w:val="clear" w:color="auto" w:fill="auto"/>
        <w:spacing w:before="0" w:after="0" w:line="270" w:lineRule="exact"/>
        <w:ind w:left="40" w:right="20" w:firstLine="560"/>
        <w:rPr>
          <w:sz w:val="24"/>
          <w:szCs w:val="24"/>
        </w:rPr>
      </w:pPr>
      <w:r w:rsidRPr="00AD420D">
        <w:rPr>
          <w:sz w:val="24"/>
          <w:szCs w:val="24"/>
        </w:rPr>
        <w:t xml:space="preserve">В целях контроля за соблюдением правил содержания и обеспечения санитарного состояния территории, а также правил благоустройства территории муниципального образования «Муниципальный </w:t>
      </w:r>
      <w:r w:rsidR="00EF2192" w:rsidRPr="00AD420D">
        <w:rPr>
          <w:sz w:val="24"/>
          <w:szCs w:val="24"/>
        </w:rPr>
        <w:t>округ</w:t>
      </w:r>
      <w:r w:rsidRPr="00AD420D">
        <w:rPr>
          <w:sz w:val="24"/>
          <w:szCs w:val="24"/>
        </w:rPr>
        <w:t xml:space="preserve"> </w:t>
      </w:r>
      <w:r w:rsidR="00EF2192" w:rsidRPr="00AD420D">
        <w:rPr>
          <w:sz w:val="24"/>
          <w:szCs w:val="24"/>
        </w:rPr>
        <w:t>Кез</w:t>
      </w:r>
      <w:r w:rsidRPr="00AD420D">
        <w:rPr>
          <w:sz w:val="24"/>
          <w:szCs w:val="24"/>
        </w:rPr>
        <w:t xml:space="preserve">ский район Удмуртской Республики», на основании Закона Удмуртской Республики об административной ответственности за отдельные виды правонарушений» от 13.10.2011г. № 57-РЗ создана и функционирует административная комиссия. </w:t>
      </w:r>
      <w:r w:rsidR="00632BE5" w:rsidRPr="00AD420D">
        <w:rPr>
          <w:sz w:val="24"/>
          <w:szCs w:val="24"/>
        </w:rPr>
        <w:t xml:space="preserve">За 9 месяцев 2023 года проведено </w:t>
      </w:r>
      <w:proofErr w:type="gramStart"/>
      <w:r w:rsidR="00632BE5" w:rsidRPr="00AD420D">
        <w:rPr>
          <w:sz w:val="24"/>
          <w:szCs w:val="24"/>
        </w:rPr>
        <w:t>8  выездных</w:t>
      </w:r>
      <w:proofErr w:type="gramEnd"/>
      <w:r w:rsidR="00632BE5" w:rsidRPr="00AD420D">
        <w:rPr>
          <w:sz w:val="24"/>
          <w:szCs w:val="24"/>
        </w:rPr>
        <w:t xml:space="preserve"> обследований. </w:t>
      </w:r>
    </w:p>
    <w:p w14:paraId="55C25C50" w14:textId="77777777" w:rsidR="00632BE5" w:rsidRPr="00AD420D" w:rsidRDefault="00632BE5" w:rsidP="00632BE5">
      <w:pPr>
        <w:spacing w:line="276" w:lineRule="auto"/>
      </w:pPr>
      <w:r w:rsidRPr="00AD420D">
        <w:t xml:space="preserve">        Самую большую долю заняли проверки по содержанию территорий индивидуальных жилых домов, прилегающих территорий, земельных участков.</w:t>
      </w:r>
    </w:p>
    <w:p w14:paraId="1C5C557C" w14:textId="77777777" w:rsidR="00632BE5" w:rsidRPr="00AD420D" w:rsidRDefault="00632BE5" w:rsidP="00632BE5">
      <w:pPr>
        <w:pStyle w:val="ConsPlusNormal"/>
        <w:tabs>
          <w:tab w:val="left" w:pos="3300"/>
        </w:tabs>
        <w:ind w:firstLine="567"/>
        <w:contextualSpacing/>
        <w:jc w:val="both"/>
        <w:rPr>
          <w:rFonts w:ascii="Times New Roman" w:hAnsi="Times New Roman" w:cs="Times New Roman"/>
          <w:sz w:val="24"/>
          <w:szCs w:val="24"/>
        </w:rPr>
      </w:pPr>
      <w:r w:rsidRPr="00AD420D">
        <w:rPr>
          <w:rFonts w:ascii="Times New Roman" w:hAnsi="Times New Roman" w:cs="Times New Roman"/>
          <w:sz w:val="24"/>
          <w:szCs w:val="24"/>
        </w:rPr>
        <w:t xml:space="preserve">По результатам контрольных мероприятий оформлено и направлено 24 предостережения о недопустимости нарушения обязательных требований юридическим лицам, индивидуальным предпринимателям (на 42% больше, чем за аналогичный период 2022 г.). </w:t>
      </w:r>
    </w:p>
    <w:p w14:paraId="1D484985" w14:textId="5334CF8D" w:rsidR="00632BE5" w:rsidRPr="00AD420D" w:rsidRDefault="00632BE5" w:rsidP="00632BE5">
      <w:pPr>
        <w:pStyle w:val="aa"/>
        <w:jc w:val="both"/>
        <w:rPr>
          <w:rFonts w:ascii="Times New Roman" w:hAnsi="Times New Roman"/>
          <w:sz w:val="24"/>
          <w:szCs w:val="24"/>
        </w:rPr>
      </w:pPr>
      <w:r w:rsidRPr="00AD420D">
        <w:rPr>
          <w:rFonts w:ascii="Times New Roman" w:hAnsi="Times New Roman"/>
          <w:sz w:val="24"/>
          <w:szCs w:val="24"/>
        </w:rPr>
        <w:t xml:space="preserve">           В административную комиссию Кезского района направлено четыре материала по административным правонарушениям для принятия мер административного воздействия. Два материала прекращены и два рассмотрены (вынесен штраф 3,0 тыс. руб.).</w:t>
      </w:r>
    </w:p>
    <w:p w14:paraId="1EABBB44" w14:textId="79393420" w:rsidR="008C55FC" w:rsidRPr="00AD420D" w:rsidRDefault="008C55FC" w:rsidP="00C13A4A">
      <w:pPr>
        <w:shd w:val="clear" w:color="auto" w:fill="FFFFFF"/>
        <w:spacing w:after="240"/>
        <w:ind w:firstLine="708"/>
        <w:textAlignment w:val="baseline"/>
      </w:pPr>
    </w:p>
    <w:p w14:paraId="3D3BDFFE" w14:textId="77777777" w:rsidR="00DB56DF" w:rsidRPr="00AD420D" w:rsidRDefault="00DB56DF" w:rsidP="00DB56DF">
      <w:pPr>
        <w:pStyle w:val="1"/>
        <w:spacing w:before="0" w:after="0"/>
        <w:jc w:val="center"/>
        <w:rPr>
          <w:rFonts w:ascii="Times New Roman" w:hAnsi="Times New Roman" w:cs="Times New Roman"/>
          <w:sz w:val="28"/>
          <w:szCs w:val="28"/>
        </w:rPr>
      </w:pPr>
      <w:r w:rsidRPr="00AD420D">
        <w:rPr>
          <w:rFonts w:ascii="Times New Roman" w:hAnsi="Times New Roman" w:cs="Times New Roman"/>
          <w:sz w:val="28"/>
          <w:szCs w:val="28"/>
        </w:rPr>
        <w:t>Управление муниципальным имуществом и земельными отношениями</w:t>
      </w:r>
    </w:p>
    <w:p w14:paraId="3D0CE745" w14:textId="34AB875E" w:rsidR="008C55FC" w:rsidRPr="00AD420D" w:rsidRDefault="00DB56DF" w:rsidP="008C55FC">
      <w:pPr>
        <w:pStyle w:val="Web"/>
        <w:spacing w:before="0" w:after="0"/>
        <w:jc w:val="both"/>
        <w:rPr>
          <w:szCs w:val="24"/>
        </w:rPr>
      </w:pPr>
      <w:r w:rsidRPr="00AD420D">
        <w:t xml:space="preserve">  </w:t>
      </w:r>
      <w:r w:rsidRPr="00AD420D">
        <w:tab/>
      </w:r>
      <w:r w:rsidR="008C55FC" w:rsidRPr="00AD420D">
        <w:rPr>
          <w:szCs w:val="24"/>
        </w:rPr>
        <w:t xml:space="preserve">Для реализации целей управления муниципальным сектором экономики </w:t>
      </w:r>
      <w:r w:rsidR="00833B7E" w:rsidRPr="00AD420D">
        <w:rPr>
          <w:szCs w:val="24"/>
        </w:rPr>
        <w:t>Отделом имущественных</w:t>
      </w:r>
      <w:r w:rsidR="008C55FC" w:rsidRPr="00AD420D">
        <w:rPr>
          <w:szCs w:val="24"/>
        </w:rPr>
        <w:t xml:space="preserve"> и земельных отношений Администрации </w:t>
      </w:r>
      <w:r w:rsidR="00833B7E" w:rsidRPr="00AD420D">
        <w:rPr>
          <w:szCs w:val="24"/>
        </w:rPr>
        <w:t>Кез</w:t>
      </w:r>
      <w:r w:rsidR="008C55FC" w:rsidRPr="00AD420D">
        <w:rPr>
          <w:szCs w:val="24"/>
        </w:rPr>
        <w:t>ского района в отчетном периоде проводилась работа по решению следующих ранее намеченных задач</w:t>
      </w:r>
      <w:r w:rsidR="00833B7E" w:rsidRPr="00AD420D">
        <w:rPr>
          <w:szCs w:val="24"/>
        </w:rPr>
        <w:t>:</w:t>
      </w:r>
    </w:p>
    <w:p w14:paraId="1932E7CD" w14:textId="369DEDDC" w:rsidR="00833B7E" w:rsidRPr="00AD420D" w:rsidRDefault="00833B7E" w:rsidP="00833B7E">
      <w:r w:rsidRPr="00AD420D">
        <w:lastRenderedPageBreak/>
        <w:t xml:space="preserve">            - оптимизация структуры собственности муниципального образования, обеспечивающей благоприятные условия для развития экономики и социальной сферы </w:t>
      </w:r>
      <w:r w:rsidR="00782338" w:rsidRPr="00AD420D">
        <w:t>района</w:t>
      </w:r>
      <w:r w:rsidRPr="00AD420D">
        <w:t>;</w:t>
      </w:r>
    </w:p>
    <w:p w14:paraId="50F371D9" w14:textId="2EF26516" w:rsidR="00833B7E" w:rsidRPr="00AD420D" w:rsidRDefault="00833B7E" w:rsidP="00833B7E">
      <w:r w:rsidRPr="00AD420D">
        <w:t xml:space="preserve">            -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имуществом, в том числе имущественными комплексами муниципальных унитарных предприятий, муниципальных учреждений, а также находящимися в муниципальной собственности акциями (долями) хозяйственных объектов; </w:t>
      </w:r>
    </w:p>
    <w:p w14:paraId="26636B86" w14:textId="7F48539E" w:rsidR="00833B7E" w:rsidRPr="00AD420D" w:rsidRDefault="00833B7E" w:rsidP="00833B7E">
      <w:r w:rsidRPr="00AD420D">
        <w:t xml:space="preserve">            - учет и контроль за использованием по назначению и сохранностью муниципального имущества;</w:t>
      </w:r>
    </w:p>
    <w:p w14:paraId="4F20B76A" w14:textId="2D8F9C88" w:rsidR="00833B7E" w:rsidRPr="00AD420D" w:rsidRDefault="00833B7E" w:rsidP="00833B7E">
      <w:pPr>
        <w:numPr>
          <w:ilvl w:val="0"/>
          <w:numId w:val="10"/>
        </w:numPr>
        <w:tabs>
          <w:tab w:val="clear" w:pos="720"/>
          <w:tab w:val="num" w:pos="851"/>
        </w:tabs>
        <w:ind w:left="0" w:firstLine="709"/>
      </w:pPr>
      <w:r w:rsidRPr="00AD420D">
        <w:t xml:space="preserve"> реализация положений Федерального закона от 06.10.2003 г. № 131-ФЗ «Об общих принципах организации местного самоуправления»</w:t>
      </w:r>
      <w:r w:rsidR="0021134E" w:rsidRPr="00AD420D">
        <w:t>.</w:t>
      </w:r>
    </w:p>
    <w:p w14:paraId="202EEF6C" w14:textId="46F189BB" w:rsidR="00833B7E" w:rsidRPr="00AD420D" w:rsidRDefault="00833B7E" w:rsidP="00833B7E">
      <w:pPr>
        <w:ind w:firstLine="708"/>
      </w:pPr>
      <w:r w:rsidRPr="00AD420D">
        <w:t xml:space="preserve">В целях осуществления выше названных </w:t>
      </w:r>
      <w:r w:rsidR="00D12678" w:rsidRPr="00AD420D">
        <w:t>задач велась</w:t>
      </w:r>
      <w:r w:rsidRPr="00AD420D">
        <w:t xml:space="preserve">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43A3CD16" w14:textId="0F7838DB" w:rsidR="00833B7E" w:rsidRPr="00AD420D" w:rsidRDefault="00833B7E" w:rsidP="00833B7E">
      <w:pPr>
        <w:tabs>
          <w:tab w:val="left" w:pos="7380"/>
        </w:tabs>
      </w:pPr>
      <w:r w:rsidRPr="00AD420D">
        <w:t xml:space="preserve">    </w:t>
      </w:r>
      <w:r w:rsidR="00D12678" w:rsidRPr="00AD420D">
        <w:t xml:space="preserve">         </w:t>
      </w:r>
      <w:r w:rsidRPr="00AD420D">
        <w:t xml:space="preserve"> За 9 месяцев 2023 года действовало 22 договора аренды муниципального имущества, 2 договора на размещение нестационарных торговых объектов и 2633 </w:t>
      </w:r>
      <w:r w:rsidR="00D12678" w:rsidRPr="00AD420D">
        <w:t>договоров аренды</w:t>
      </w:r>
      <w:r w:rsidRPr="00AD420D">
        <w:t xml:space="preserve"> земельных участков.</w:t>
      </w:r>
    </w:p>
    <w:p w14:paraId="7DFFB070" w14:textId="071F9D03" w:rsidR="00833B7E" w:rsidRPr="00AD420D" w:rsidRDefault="00833B7E" w:rsidP="00833B7E">
      <w:r w:rsidRPr="00AD420D">
        <w:t xml:space="preserve">    </w:t>
      </w:r>
      <w:r w:rsidR="00D12678" w:rsidRPr="00AD420D">
        <w:t xml:space="preserve">        </w:t>
      </w:r>
      <w:r w:rsidRPr="00AD420D">
        <w:t xml:space="preserve"> Фактические поступления от использования муниципального имущества (неналоговые доходы) за 9 месяцев 2023 года составили 9313,68 тыс. руб. </w:t>
      </w:r>
    </w:p>
    <w:p w14:paraId="5520A4A9" w14:textId="6A291644" w:rsidR="00833B7E" w:rsidRPr="00AD420D" w:rsidRDefault="0021134E" w:rsidP="0021134E">
      <w:pPr>
        <w:jc w:val="center"/>
      </w:pPr>
      <w:r w:rsidRPr="00AD420D">
        <w:t xml:space="preserve">                                                                                                                                      </w:t>
      </w:r>
      <w:r w:rsidR="00833B7E" w:rsidRPr="00AD420D">
        <w:t>тыс. руб.</w:t>
      </w:r>
    </w:p>
    <w:tbl>
      <w:tblPr>
        <w:tblW w:w="836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4188"/>
        <w:gridCol w:w="1168"/>
        <w:gridCol w:w="1275"/>
        <w:gridCol w:w="1134"/>
      </w:tblGrid>
      <w:tr w:rsidR="00AD420D" w:rsidRPr="00AD420D" w14:paraId="64048986" w14:textId="77777777" w:rsidTr="00D12678">
        <w:tc>
          <w:tcPr>
            <w:tcW w:w="598" w:type="dxa"/>
          </w:tcPr>
          <w:p w14:paraId="6059B77E" w14:textId="77777777" w:rsidR="00833B7E" w:rsidRPr="00AD420D" w:rsidRDefault="00833B7E" w:rsidP="00D12678">
            <w:pPr>
              <w:jc w:val="center"/>
              <w:rPr>
                <w:sz w:val="20"/>
                <w:szCs w:val="20"/>
              </w:rPr>
            </w:pPr>
            <w:r w:rsidRPr="00AD420D">
              <w:rPr>
                <w:sz w:val="20"/>
                <w:szCs w:val="20"/>
              </w:rPr>
              <w:t>№№</w:t>
            </w:r>
          </w:p>
          <w:p w14:paraId="6CE13D47" w14:textId="77777777" w:rsidR="00833B7E" w:rsidRPr="00AD420D" w:rsidRDefault="00833B7E" w:rsidP="00D12678">
            <w:pPr>
              <w:jc w:val="center"/>
              <w:rPr>
                <w:sz w:val="20"/>
                <w:szCs w:val="20"/>
              </w:rPr>
            </w:pPr>
            <w:r w:rsidRPr="00AD420D">
              <w:rPr>
                <w:sz w:val="20"/>
                <w:szCs w:val="20"/>
              </w:rPr>
              <w:t>п/п</w:t>
            </w:r>
          </w:p>
        </w:tc>
        <w:tc>
          <w:tcPr>
            <w:tcW w:w="4188" w:type="dxa"/>
          </w:tcPr>
          <w:p w14:paraId="17F8CB33" w14:textId="77777777" w:rsidR="00833B7E" w:rsidRPr="00AD420D" w:rsidRDefault="00833B7E" w:rsidP="00752E72">
            <w:pPr>
              <w:rPr>
                <w:sz w:val="20"/>
                <w:szCs w:val="20"/>
              </w:rPr>
            </w:pPr>
          </w:p>
        </w:tc>
        <w:tc>
          <w:tcPr>
            <w:tcW w:w="1168" w:type="dxa"/>
          </w:tcPr>
          <w:p w14:paraId="6E2FB695" w14:textId="5859D60E" w:rsidR="00833B7E" w:rsidRPr="00AD420D" w:rsidRDefault="00D12678" w:rsidP="00752E72">
            <w:pPr>
              <w:jc w:val="center"/>
              <w:rPr>
                <w:sz w:val="20"/>
                <w:szCs w:val="20"/>
              </w:rPr>
            </w:pPr>
            <w:r w:rsidRPr="00AD420D">
              <w:rPr>
                <w:sz w:val="20"/>
                <w:szCs w:val="20"/>
              </w:rPr>
              <w:t xml:space="preserve">9 месяцев </w:t>
            </w:r>
            <w:r w:rsidR="00833B7E" w:rsidRPr="00AD420D">
              <w:rPr>
                <w:sz w:val="20"/>
                <w:szCs w:val="20"/>
              </w:rPr>
              <w:t>2022 г</w:t>
            </w:r>
            <w:r w:rsidRPr="00AD420D">
              <w:rPr>
                <w:sz w:val="20"/>
                <w:szCs w:val="20"/>
              </w:rPr>
              <w:t>ода</w:t>
            </w:r>
          </w:p>
        </w:tc>
        <w:tc>
          <w:tcPr>
            <w:tcW w:w="1275" w:type="dxa"/>
          </w:tcPr>
          <w:p w14:paraId="3886634E" w14:textId="7C892881" w:rsidR="00833B7E" w:rsidRPr="00AD420D" w:rsidRDefault="00D12678" w:rsidP="00752E72">
            <w:pPr>
              <w:jc w:val="center"/>
              <w:rPr>
                <w:sz w:val="20"/>
                <w:szCs w:val="20"/>
              </w:rPr>
            </w:pPr>
            <w:r w:rsidRPr="00AD420D">
              <w:rPr>
                <w:sz w:val="20"/>
                <w:szCs w:val="20"/>
              </w:rPr>
              <w:t>9 месяцев 2023</w:t>
            </w:r>
            <w:r w:rsidR="00833B7E" w:rsidRPr="00AD420D">
              <w:rPr>
                <w:sz w:val="20"/>
                <w:szCs w:val="20"/>
              </w:rPr>
              <w:t xml:space="preserve"> г</w:t>
            </w:r>
            <w:r w:rsidRPr="00AD420D">
              <w:rPr>
                <w:sz w:val="20"/>
                <w:szCs w:val="20"/>
              </w:rPr>
              <w:t>ода</w:t>
            </w:r>
          </w:p>
        </w:tc>
        <w:tc>
          <w:tcPr>
            <w:tcW w:w="1134" w:type="dxa"/>
          </w:tcPr>
          <w:p w14:paraId="169C7291" w14:textId="77777777" w:rsidR="00833B7E" w:rsidRPr="00AD420D" w:rsidRDefault="00833B7E" w:rsidP="00752E72">
            <w:pPr>
              <w:jc w:val="center"/>
              <w:rPr>
                <w:sz w:val="20"/>
                <w:szCs w:val="20"/>
              </w:rPr>
            </w:pPr>
            <w:r w:rsidRPr="00AD420D">
              <w:rPr>
                <w:sz w:val="20"/>
                <w:szCs w:val="20"/>
              </w:rPr>
              <w:t xml:space="preserve">% к </w:t>
            </w:r>
          </w:p>
          <w:p w14:paraId="0AE3E63E" w14:textId="77777777" w:rsidR="00833B7E" w:rsidRPr="00AD420D" w:rsidRDefault="00833B7E" w:rsidP="00752E72">
            <w:pPr>
              <w:jc w:val="center"/>
              <w:rPr>
                <w:sz w:val="20"/>
                <w:szCs w:val="20"/>
              </w:rPr>
            </w:pPr>
            <w:r w:rsidRPr="00AD420D">
              <w:rPr>
                <w:sz w:val="20"/>
                <w:szCs w:val="20"/>
              </w:rPr>
              <w:t>2022 г.</w:t>
            </w:r>
          </w:p>
        </w:tc>
      </w:tr>
      <w:tr w:rsidR="00AD420D" w:rsidRPr="00AD420D" w14:paraId="6E9E5909" w14:textId="77777777" w:rsidTr="00D12678">
        <w:trPr>
          <w:trHeight w:val="321"/>
        </w:trPr>
        <w:tc>
          <w:tcPr>
            <w:tcW w:w="598" w:type="dxa"/>
          </w:tcPr>
          <w:p w14:paraId="1D1CD1F1" w14:textId="77777777" w:rsidR="00833B7E" w:rsidRPr="00AD420D" w:rsidRDefault="00833B7E" w:rsidP="00D12678">
            <w:pPr>
              <w:jc w:val="center"/>
              <w:rPr>
                <w:sz w:val="20"/>
                <w:szCs w:val="20"/>
              </w:rPr>
            </w:pPr>
            <w:r w:rsidRPr="00AD420D">
              <w:rPr>
                <w:sz w:val="20"/>
                <w:szCs w:val="20"/>
              </w:rPr>
              <w:t>1.</w:t>
            </w:r>
          </w:p>
        </w:tc>
        <w:tc>
          <w:tcPr>
            <w:tcW w:w="4188" w:type="dxa"/>
          </w:tcPr>
          <w:p w14:paraId="75AED27B" w14:textId="77777777" w:rsidR="00833B7E" w:rsidRPr="00AD420D" w:rsidRDefault="00833B7E" w:rsidP="00752E72">
            <w:pPr>
              <w:rPr>
                <w:sz w:val="20"/>
                <w:szCs w:val="20"/>
              </w:rPr>
            </w:pPr>
            <w:r w:rsidRPr="00AD420D">
              <w:rPr>
                <w:sz w:val="20"/>
                <w:szCs w:val="20"/>
              </w:rPr>
              <w:t>Аренда муниципального имущества</w:t>
            </w:r>
          </w:p>
        </w:tc>
        <w:tc>
          <w:tcPr>
            <w:tcW w:w="1168" w:type="dxa"/>
          </w:tcPr>
          <w:p w14:paraId="4ECDA0E9" w14:textId="77777777" w:rsidR="00833B7E" w:rsidRPr="00AD420D" w:rsidRDefault="00833B7E" w:rsidP="00752E72">
            <w:pPr>
              <w:jc w:val="center"/>
              <w:rPr>
                <w:sz w:val="20"/>
                <w:szCs w:val="20"/>
              </w:rPr>
            </w:pPr>
            <w:r w:rsidRPr="00AD420D">
              <w:rPr>
                <w:sz w:val="20"/>
                <w:szCs w:val="20"/>
              </w:rPr>
              <w:t>1958,0</w:t>
            </w:r>
          </w:p>
        </w:tc>
        <w:tc>
          <w:tcPr>
            <w:tcW w:w="1275" w:type="dxa"/>
          </w:tcPr>
          <w:p w14:paraId="41A2D799" w14:textId="77777777" w:rsidR="00833B7E" w:rsidRPr="00AD420D" w:rsidRDefault="00833B7E" w:rsidP="00752E72">
            <w:pPr>
              <w:jc w:val="center"/>
              <w:rPr>
                <w:sz w:val="20"/>
                <w:szCs w:val="20"/>
                <w:highlight w:val="yellow"/>
              </w:rPr>
            </w:pPr>
            <w:r w:rsidRPr="00AD420D">
              <w:rPr>
                <w:sz w:val="20"/>
                <w:szCs w:val="20"/>
              </w:rPr>
              <w:t>1994,6</w:t>
            </w:r>
          </w:p>
        </w:tc>
        <w:tc>
          <w:tcPr>
            <w:tcW w:w="1134" w:type="dxa"/>
          </w:tcPr>
          <w:p w14:paraId="1F35D0F7" w14:textId="77777777" w:rsidR="00833B7E" w:rsidRPr="00AD420D" w:rsidRDefault="00833B7E" w:rsidP="00752E72">
            <w:pPr>
              <w:jc w:val="center"/>
              <w:rPr>
                <w:sz w:val="20"/>
                <w:szCs w:val="20"/>
              </w:rPr>
            </w:pPr>
            <w:r w:rsidRPr="00AD420D">
              <w:rPr>
                <w:sz w:val="20"/>
                <w:szCs w:val="20"/>
              </w:rPr>
              <w:t>102</w:t>
            </w:r>
          </w:p>
        </w:tc>
      </w:tr>
      <w:tr w:rsidR="00AD420D" w:rsidRPr="00AD420D" w14:paraId="3AF6B12F" w14:textId="77777777" w:rsidTr="00D12678">
        <w:tc>
          <w:tcPr>
            <w:tcW w:w="598" w:type="dxa"/>
          </w:tcPr>
          <w:p w14:paraId="4BCAAF25" w14:textId="77777777" w:rsidR="00833B7E" w:rsidRPr="00AD420D" w:rsidRDefault="00833B7E" w:rsidP="00D12678">
            <w:pPr>
              <w:jc w:val="center"/>
              <w:rPr>
                <w:sz w:val="20"/>
                <w:szCs w:val="20"/>
              </w:rPr>
            </w:pPr>
            <w:r w:rsidRPr="00AD420D">
              <w:rPr>
                <w:sz w:val="20"/>
                <w:szCs w:val="20"/>
              </w:rPr>
              <w:t>2.</w:t>
            </w:r>
          </w:p>
        </w:tc>
        <w:tc>
          <w:tcPr>
            <w:tcW w:w="4188" w:type="dxa"/>
          </w:tcPr>
          <w:p w14:paraId="39AE0877" w14:textId="77777777" w:rsidR="00833B7E" w:rsidRPr="00AD420D" w:rsidRDefault="00833B7E" w:rsidP="00752E72">
            <w:pPr>
              <w:rPr>
                <w:sz w:val="20"/>
                <w:szCs w:val="20"/>
              </w:rPr>
            </w:pPr>
            <w:r w:rsidRPr="00AD420D">
              <w:rPr>
                <w:sz w:val="20"/>
                <w:szCs w:val="20"/>
              </w:rPr>
              <w:t>Аренда земли</w:t>
            </w:r>
          </w:p>
        </w:tc>
        <w:tc>
          <w:tcPr>
            <w:tcW w:w="1168" w:type="dxa"/>
          </w:tcPr>
          <w:p w14:paraId="648797E4" w14:textId="77777777" w:rsidR="00833B7E" w:rsidRPr="00AD420D" w:rsidRDefault="00833B7E" w:rsidP="00752E72">
            <w:pPr>
              <w:jc w:val="center"/>
              <w:rPr>
                <w:sz w:val="20"/>
                <w:szCs w:val="20"/>
              </w:rPr>
            </w:pPr>
            <w:r w:rsidRPr="00AD420D">
              <w:rPr>
                <w:sz w:val="20"/>
                <w:szCs w:val="20"/>
              </w:rPr>
              <w:t>4312,0</w:t>
            </w:r>
          </w:p>
        </w:tc>
        <w:tc>
          <w:tcPr>
            <w:tcW w:w="1275" w:type="dxa"/>
          </w:tcPr>
          <w:p w14:paraId="40DAFDCA" w14:textId="77777777" w:rsidR="00833B7E" w:rsidRPr="00AD420D" w:rsidRDefault="00833B7E" w:rsidP="00752E72">
            <w:pPr>
              <w:jc w:val="center"/>
              <w:rPr>
                <w:sz w:val="20"/>
                <w:szCs w:val="20"/>
              </w:rPr>
            </w:pPr>
            <w:r w:rsidRPr="00AD420D">
              <w:rPr>
                <w:sz w:val="20"/>
                <w:szCs w:val="20"/>
              </w:rPr>
              <w:t>4466,08</w:t>
            </w:r>
          </w:p>
        </w:tc>
        <w:tc>
          <w:tcPr>
            <w:tcW w:w="1134" w:type="dxa"/>
          </w:tcPr>
          <w:p w14:paraId="2C4700CE" w14:textId="77777777" w:rsidR="00833B7E" w:rsidRPr="00AD420D" w:rsidRDefault="00833B7E" w:rsidP="00752E72">
            <w:pPr>
              <w:jc w:val="center"/>
              <w:rPr>
                <w:sz w:val="20"/>
                <w:szCs w:val="20"/>
              </w:rPr>
            </w:pPr>
            <w:r w:rsidRPr="00AD420D">
              <w:rPr>
                <w:sz w:val="20"/>
                <w:szCs w:val="20"/>
              </w:rPr>
              <w:t>104</w:t>
            </w:r>
          </w:p>
        </w:tc>
      </w:tr>
      <w:tr w:rsidR="00AD420D" w:rsidRPr="00AD420D" w14:paraId="1DBD91B2" w14:textId="77777777" w:rsidTr="00D12678">
        <w:tc>
          <w:tcPr>
            <w:tcW w:w="598" w:type="dxa"/>
          </w:tcPr>
          <w:p w14:paraId="24F82374" w14:textId="77777777" w:rsidR="00833B7E" w:rsidRPr="00AD420D" w:rsidRDefault="00833B7E" w:rsidP="00D12678">
            <w:pPr>
              <w:jc w:val="center"/>
              <w:rPr>
                <w:sz w:val="20"/>
                <w:szCs w:val="20"/>
              </w:rPr>
            </w:pPr>
            <w:r w:rsidRPr="00AD420D">
              <w:rPr>
                <w:sz w:val="20"/>
                <w:szCs w:val="20"/>
              </w:rPr>
              <w:t>3.</w:t>
            </w:r>
          </w:p>
        </w:tc>
        <w:tc>
          <w:tcPr>
            <w:tcW w:w="4188" w:type="dxa"/>
          </w:tcPr>
          <w:p w14:paraId="5E74E8A3" w14:textId="77777777" w:rsidR="00833B7E" w:rsidRPr="00AD420D" w:rsidRDefault="00833B7E" w:rsidP="00752E72">
            <w:pPr>
              <w:rPr>
                <w:sz w:val="20"/>
                <w:szCs w:val="20"/>
              </w:rPr>
            </w:pPr>
            <w:r w:rsidRPr="00AD420D">
              <w:rPr>
                <w:sz w:val="20"/>
                <w:szCs w:val="20"/>
              </w:rPr>
              <w:t>Продажа муниципального имущества</w:t>
            </w:r>
          </w:p>
        </w:tc>
        <w:tc>
          <w:tcPr>
            <w:tcW w:w="1168" w:type="dxa"/>
          </w:tcPr>
          <w:p w14:paraId="460DAAB4" w14:textId="77777777" w:rsidR="00833B7E" w:rsidRPr="00AD420D" w:rsidRDefault="00833B7E" w:rsidP="00752E72">
            <w:pPr>
              <w:ind w:right="-108"/>
              <w:jc w:val="center"/>
              <w:rPr>
                <w:sz w:val="20"/>
                <w:szCs w:val="20"/>
              </w:rPr>
            </w:pPr>
            <w:r w:rsidRPr="00AD420D">
              <w:rPr>
                <w:sz w:val="20"/>
                <w:szCs w:val="20"/>
              </w:rPr>
              <w:t>439,0</w:t>
            </w:r>
          </w:p>
        </w:tc>
        <w:tc>
          <w:tcPr>
            <w:tcW w:w="1275" w:type="dxa"/>
          </w:tcPr>
          <w:p w14:paraId="155A8E0A" w14:textId="77777777" w:rsidR="00833B7E" w:rsidRPr="00AD420D" w:rsidRDefault="00833B7E" w:rsidP="00752E72">
            <w:pPr>
              <w:ind w:right="-108"/>
              <w:jc w:val="center"/>
              <w:rPr>
                <w:sz w:val="20"/>
                <w:szCs w:val="20"/>
              </w:rPr>
            </w:pPr>
            <w:r w:rsidRPr="00AD420D">
              <w:rPr>
                <w:sz w:val="20"/>
                <w:szCs w:val="20"/>
              </w:rPr>
              <w:t>821</w:t>
            </w:r>
          </w:p>
        </w:tc>
        <w:tc>
          <w:tcPr>
            <w:tcW w:w="1134" w:type="dxa"/>
          </w:tcPr>
          <w:p w14:paraId="4E07D685" w14:textId="77777777" w:rsidR="00833B7E" w:rsidRPr="00AD420D" w:rsidRDefault="00833B7E" w:rsidP="00752E72">
            <w:pPr>
              <w:jc w:val="center"/>
              <w:rPr>
                <w:sz w:val="20"/>
                <w:szCs w:val="20"/>
              </w:rPr>
            </w:pPr>
            <w:r w:rsidRPr="00AD420D">
              <w:rPr>
                <w:sz w:val="20"/>
                <w:szCs w:val="20"/>
              </w:rPr>
              <w:t>187</w:t>
            </w:r>
          </w:p>
        </w:tc>
      </w:tr>
      <w:tr w:rsidR="00AD420D" w:rsidRPr="00AD420D" w14:paraId="2D9939F1" w14:textId="77777777" w:rsidTr="00D12678">
        <w:tc>
          <w:tcPr>
            <w:tcW w:w="598" w:type="dxa"/>
          </w:tcPr>
          <w:p w14:paraId="0C8B2A4A" w14:textId="77777777" w:rsidR="00833B7E" w:rsidRPr="00AD420D" w:rsidRDefault="00833B7E" w:rsidP="00D12678">
            <w:pPr>
              <w:jc w:val="center"/>
              <w:rPr>
                <w:sz w:val="20"/>
                <w:szCs w:val="20"/>
              </w:rPr>
            </w:pPr>
            <w:r w:rsidRPr="00AD420D">
              <w:rPr>
                <w:sz w:val="20"/>
                <w:szCs w:val="20"/>
              </w:rPr>
              <w:t>4.</w:t>
            </w:r>
          </w:p>
        </w:tc>
        <w:tc>
          <w:tcPr>
            <w:tcW w:w="4188" w:type="dxa"/>
          </w:tcPr>
          <w:p w14:paraId="51E21D71" w14:textId="77777777" w:rsidR="00833B7E" w:rsidRPr="00AD420D" w:rsidRDefault="00833B7E" w:rsidP="00752E72">
            <w:pPr>
              <w:rPr>
                <w:sz w:val="20"/>
                <w:szCs w:val="20"/>
              </w:rPr>
            </w:pPr>
            <w:r w:rsidRPr="00AD420D">
              <w:rPr>
                <w:sz w:val="20"/>
                <w:szCs w:val="20"/>
              </w:rPr>
              <w:t>Прочие доходы от использования муниципального имущества</w:t>
            </w:r>
          </w:p>
        </w:tc>
        <w:tc>
          <w:tcPr>
            <w:tcW w:w="1168" w:type="dxa"/>
            <w:vAlign w:val="center"/>
          </w:tcPr>
          <w:p w14:paraId="6A90599B" w14:textId="77777777" w:rsidR="00833B7E" w:rsidRPr="00AD420D" w:rsidRDefault="00833B7E" w:rsidP="00752E72">
            <w:pPr>
              <w:jc w:val="center"/>
              <w:rPr>
                <w:sz w:val="20"/>
                <w:szCs w:val="20"/>
              </w:rPr>
            </w:pPr>
            <w:r w:rsidRPr="00AD420D">
              <w:rPr>
                <w:sz w:val="20"/>
                <w:szCs w:val="20"/>
              </w:rPr>
              <w:t>-</w:t>
            </w:r>
          </w:p>
        </w:tc>
        <w:tc>
          <w:tcPr>
            <w:tcW w:w="1275" w:type="dxa"/>
            <w:vAlign w:val="center"/>
          </w:tcPr>
          <w:p w14:paraId="3ECA7C2E" w14:textId="77777777" w:rsidR="00833B7E" w:rsidRPr="00AD420D" w:rsidRDefault="00833B7E" w:rsidP="00752E72">
            <w:pPr>
              <w:jc w:val="center"/>
              <w:rPr>
                <w:sz w:val="20"/>
                <w:szCs w:val="20"/>
              </w:rPr>
            </w:pPr>
            <w:r w:rsidRPr="00AD420D">
              <w:rPr>
                <w:sz w:val="20"/>
                <w:szCs w:val="20"/>
              </w:rPr>
              <w:t>-</w:t>
            </w:r>
          </w:p>
        </w:tc>
        <w:tc>
          <w:tcPr>
            <w:tcW w:w="1134" w:type="dxa"/>
            <w:vAlign w:val="center"/>
          </w:tcPr>
          <w:p w14:paraId="790AC7A0" w14:textId="77777777" w:rsidR="00833B7E" w:rsidRPr="00AD420D" w:rsidRDefault="00833B7E" w:rsidP="00752E72">
            <w:pPr>
              <w:jc w:val="center"/>
              <w:rPr>
                <w:sz w:val="20"/>
                <w:szCs w:val="20"/>
              </w:rPr>
            </w:pPr>
            <w:r w:rsidRPr="00AD420D">
              <w:rPr>
                <w:sz w:val="20"/>
                <w:szCs w:val="20"/>
              </w:rPr>
              <w:t>-</w:t>
            </w:r>
          </w:p>
        </w:tc>
      </w:tr>
      <w:tr w:rsidR="00AD420D" w:rsidRPr="00AD420D" w14:paraId="50D738E0" w14:textId="77777777" w:rsidTr="00D12678">
        <w:tc>
          <w:tcPr>
            <w:tcW w:w="598" w:type="dxa"/>
          </w:tcPr>
          <w:p w14:paraId="6A508CEB" w14:textId="77777777" w:rsidR="00833B7E" w:rsidRPr="00AD420D" w:rsidRDefault="00833B7E" w:rsidP="00D12678">
            <w:pPr>
              <w:jc w:val="center"/>
              <w:rPr>
                <w:sz w:val="20"/>
                <w:szCs w:val="20"/>
              </w:rPr>
            </w:pPr>
            <w:r w:rsidRPr="00AD420D">
              <w:rPr>
                <w:sz w:val="20"/>
                <w:szCs w:val="20"/>
              </w:rPr>
              <w:t>5.</w:t>
            </w:r>
          </w:p>
        </w:tc>
        <w:tc>
          <w:tcPr>
            <w:tcW w:w="4188" w:type="dxa"/>
          </w:tcPr>
          <w:p w14:paraId="2F3B0051" w14:textId="77777777" w:rsidR="00833B7E" w:rsidRPr="00AD420D" w:rsidRDefault="00833B7E" w:rsidP="00752E72">
            <w:pPr>
              <w:rPr>
                <w:sz w:val="20"/>
                <w:szCs w:val="20"/>
              </w:rPr>
            </w:pPr>
            <w:r w:rsidRPr="00AD420D">
              <w:rPr>
                <w:sz w:val="20"/>
                <w:szCs w:val="20"/>
              </w:rPr>
              <w:t>Продажа земли</w:t>
            </w:r>
          </w:p>
        </w:tc>
        <w:tc>
          <w:tcPr>
            <w:tcW w:w="1168" w:type="dxa"/>
          </w:tcPr>
          <w:p w14:paraId="05880151" w14:textId="77777777" w:rsidR="00833B7E" w:rsidRPr="00AD420D" w:rsidRDefault="00833B7E" w:rsidP="00752E72">
            <w:pPr>
              <w:jc w:val="center"/>
              <w:rPr>
                <w:sz w:val="20"/>
                <w:szCs w:val="20"/>
              </w:rPr>
            </w:pPr>
            <w:r w:rsidRPr="00AD420D">
              <w:rPr>
                <w:sz w:val="20"/>
                <w:szCs w:val="20"/>
              </w:rPr>
              <w:t>1004,0</w:t>
            </w:r>
          </w:p>
        </w:tc>
        <w:tc>
          <w:tcPr>
            <w:tcW w:w="1275" w:type="dxa"/>
          </w:tcPr>
          <w:p w14:paraId="4DA72464" w14:textId="77777777" w:rsidR="00833B7E" w:rsidRPr="00AD420D" w:rsidRDefault="00833B7E" w:rsidP="00752E72">
            <w:pPr>
              <w:jc w:val="center"/>
              <w:rPr>
                <w:sz w:val="20"/>
                <w:szCs w:val="20"/>
              </w:rPr>
            </w:pPr>
            <w:r w:rsidRPr="00AD420D">
              <w:rPr>
                <w:sz w:val="20"/>
                <w:szCs w:val="20"/>
              </w:rPr>
              <w:t>2024,5</w:t>
            </w:r>
          </w:p>
        </w:tc>
        <w:tc>
          <w:tcPr>
            <w:tcW w:w="1134" w:type="dxa"/>
          </w:tcPr>
          <w:p w14:paraId="202BF15D" w14:textId="77777777" w:rsidR="00833B7E" w:rsidRPr="00AD420D" w:rsidRDefault="00833B7E" w:rsidP="00752E72">
            <w:pPr>
              <w:jc w:val="center"/>
              <w:rPr>
                <w:sz w:val="20"/>
                <w:szCs w:val="20"/>
              </w:rPr>
            </w:pPr>
            <w:r w:rsidRPr="00AD420D">
              <w:rPr>
                <w:sz w:val="20"/>
                <w:szCs w:val="20"/>
              </w:rPr>
              <w:t>202</w:t>
            </w:r>
          </w:p>
        </w:tc>
      </w:tr>
      <w:tr w:rsidR="00AD420D" w:rsidRPr="00AD420D" w14:paraId="2934404B" w14:textId="77777777" w:rsidTr="00D12678">
        <w:tc>
          <w:tcPr>
            <w:tcW w:w="598" w:type="dxa"/>
          </w:tcPr>
          <w:p w14:paraId="6BADDD23" w14:textId="77777777" w:rsidR="00833B7E" w:rsidRPr="00AD420D" w:rsidRDefault="00833B7E" w:rsidP="00D12678">
            <w:pPr>
              <w:jc w:val="center"/>
              <w:rPr>
                <w:sz w:val="20"/>
                <w:szCs w:val="20"/>
              </w:rPr>
            </w:pPr>
            <w:r w:rsidRPr="00AD420D">
              <w:rPr>
                <w:sz w:val="20"/>
                <w:szCs w:val="20"/>
              </w:rPr>
              <w:t>6.</w:t>
            </w:r>
          </w:p>
        </w:tc>
        <w:tc>
          <w:tcPr>
            <w:tcW w:w="4188" w:type="dxa"/>
          </w:tcPr>
          <w:p w14:paraId="080979E9" w14:textId="77777777" w:rsidR="00833B7E" w:rsidRPr="00AD420D" w:rsidRDefault="00833B7E" w:rsidP="00752E72">
            <w:pPr>
              <w:rPr>
                <w:sz w:val="20"/>
                <w:szCs w:val="20"/>
              </w:rPr>
            </w:pPr>
            <w:r w:rsidRPr="00AD420D">
              <w:rPr>
                <w:sz w:val="20"/>
                <w:szCs w:val="20"/>
              </w:rPr>
              <w:t xml:space="preserve">Сумма невыясненных платежей </w:t>
            </w:r>
          </w:p>
        </w:tc>
        <w:tc>
          <w:tcPr>
            <w:tcW w:w="1168" w:type="dxa"/>
          </w:tcPr>
          <w:p w14:paraId="6E968C39" w14:textId="77777777" w:rsidR="00833B7E" w:rsidRPr="00AD420D" w:rsidRDefault="00833B7E" w:rsidP="00752E72">
            <w:pPr>
              <w:jc w:val="center"/>
              <w:rPr>
                <w:sz w:val="20"/>
                <w:szCs w:val="20"/>
              </w:rPr>
            </w:pPr>
            <w:r w:rsidRPr="00AD420D">
              <w:rPr>
                <w:sz w:val="20"/>
                <w:szCs w:val="20"/>
              </w:rPr>
              <w:t>-</w:t>
            </w:r>
          </w:p>
        </w:tc>
        <w:tc>
          <w:tcPr>
            <w:tcW w:w="1275" w:type="dxa"/>
          </w:tcPr>
          <w:p w14:paraId="208E69D5" w14:textId="77777777" w:rsidR="00833B7E" w:rsidRPr="00AD420D" w:rsidRDefault="00833B7E" w:rsidP="00752E72">
            <w:pPr>
              <w:jc w:val="center"/>
              <w:rPr>
                <w:sz w:val="20"/>
                <w:szCs w:val="20"/>
              </w:rPr>
            </w:pPr>
            <w:r w:rsidRPr="00AD420D">
              <w:rPr>
                <w:sz w:val="20"/>
                <w:szCs w:val="20"/>
              </w:rPr>
              <w:t>-</w:t>
            </w:r>
          </w:p>
        </w:tc>
        <w:tc>
          <w:tcPr>
            <w:tcW w:w="1134" w:type="dxa"/>
          </w:tcPr>
          <w:p w14:paraId="127EE56D" w14:textId="77777777" w:rsidR="00833B7E" w:rsidRPr="00AD420D" w:rsidRDefault="00833B7E" w:rsidP="00752E72">
            <w:pPr>
              <w:jc w:val="center"/>
              <w:rPr>
                <w:sz w:val="20"/>
                <w:szCs w:val="20"/>
              </w:rPr>
            </w:pPr>
            <w:r w:rsidRPr="00AD420D">
              <w:rPr>
                <w:sz w:val="20"/>
                <w:szCs w:val="20"/>
              </w:rPr>
              <w:t>-</w:t>
            </w:r>
          </w:p>
        </w:tc>
      </w:tr>
      <w:tr w:rsidR="00AD420D" w:rsidRPr="00AD420D" w14:paraId="58B570EC" w14:textId="77777777" w:rsidTr="00D12678">
        <w:tc>
          <w:tcPr>
            <w:tcW w:w="598" w:type="dxa"/>
          </w:tcPr>
          <w:p w14:paraId="549351D7" w14:textId="77777777" w:rsidR="00833B7E" w:rsidRPr="00AD420D" w:rsidRDefault="00833B7E" w:rsidP="00D12678">
            <w:pPr>
              <w:jc w:val="center"/>
              <w:rPr>
                <w:sz w:val="20"/>
                <w:szCs w:val="20"/>
              </w:rPr>
            </w:pPr>
            <w:r w:rsidRPr="00AD420D">
              <w:rPr>
                <w:sz w:val="20"/>
                <w:szCs w:val="20"/>
              </w:rPr>
              <w:t>7.</w:t>
            </w:r>
          </w:p>
        </w:tc>
        <w:tc>
          <w:tcPr>
            <w:tcW w:w="4188" w:type="dxa"/>
          </w:tcPr>
          <w:p w14:paraId="32B781B8" w14:textId="77777777" w:rsidR="00833B7E" w:rsidRPr="00AD420D" w:rsidRDefault="00833B7E" w:rsidP="00752E72">
            <w:pPr>
              <w:rPr>
                <w:sz w:val="20"/>
                <w:szCs w:val="20"/>
              </w:rPr>
            </w:pPr>
            <w:r w:rsidRPr="00AD420D">
              <w:rPr>
                <w:sz w:val="20"/>
                <w:szCs w:val="20"/>
              </w:rPr>
              <w:t>Реклама</w:t>
            </w:r>
          </w:p>
        </w:tc>
        <w:tc>
          <w:tcPr>
            <w:tcW w:w="1168" w:type="dxa"/>
          </w:tcPr>
          <w:p w14:paraId="44F836CD" w14:textId="77777777" w:rsidR="00833B7E" w:rsidRPr="00AD420D" w:rsidRDefault="00833B7E" w:rsidP="00752E72">
            <w:pPr>
              <w:jc w:val="center"/>
              <w:rPr>
                <w:sz w:val="20"/>
                <w:szCs w:val="20"/>
              </w:rPr>
            </w:pPr>
            <w:r w:rsidRPr="00AD420D">
              <w:rPr>
                <w:sz w:val="20"/>
                <w:szCs w:val="20"/>
              </w:rPr>
              <w:t>-</w:t>
            </w:r>
          </w:p>
        </w:tc>
        <w:tc>
          <w:tcPr>
            <w:tcW w:w="1275" w:type="dxa"/>
          </w:tcPr>
          <w:p w14:paraId="015B30D7" w14:textId="77777777" w:rsidR="00833B7E" w:rsidRPr="00AD420D" w:rsidRDefault="00833B7E" w:rsidP="00752E72">
            <w:pPr>
              <w:jc w:val="center"/>
              <w:rPr>
                <w:sz w:val="20"/>
                <w:szCs w:val="20"/>
              </w:rPr>
            </w:pPr>
            <w:r w:rsidRPr="00AD420D">
              <w:rPr>
                <w:sz w:val="20"/>
                <w:szCs w:val="20"/>
              </w:rPr>
              <w:t>5</w:t>
            </w:r>
          </w:p>
        </w:tc>
        <w:tc>
          <w:tcPr>
            <w:tcW w:w="1134" w:type="dxa"/>
          </w:tcPr>
          <w:p w14:paraId="226D5DD5" w14:textId="77777777" w:rsidR="00833B7E" w:rsidRPr="00AD420D" w:rsidRDefault="00833B7E" w:rsidP="00752E72">
            <w:pPr>
              <w:jc w:val="center"/>
              <w:rPr>
                <w:sz w:val="20"/>
                <w:szCs w:val="20"/>
              </w:rPr>
            </w:pPr>
            <w:r w:rsidRPr="00AD420D">
              <w:rPr>
                <w:sz w:val="20"/>
                <w:szCs w:val="20"/>
              </w:rPr>
              <w:t>100</w:t>
            </w:r>
          </w:p>
        </w:tc>
      </w:tr>
      <w:tr w:rsidR="00AD420D" w:rsidRPr="00AD420D" w14:paraId="4C237925" w14:textId="77777777" w:rsidTr="00D12678">
        <w:tc>
          <w:tcPr>
            <w:tcW w:w="598" w:type="dxa"/>
          </w:tcPr>
          <w:p w14:paraId="43B9EA15" w14:textId="0EC48F64" w:rsidR="00833B7E" w:rsidRPr="00AD420D" w:rsidRDefault="00833B7E" w:rsidP="00D12678">
            <w:pPr>
              <w:jc w:val="center"/>
              <w:rPr>
                <w:sz w:val="20"/>
                <w:szCs w:val="20"/>
              </w:rPr>
            </w:pPr>
            <w:r w:rsidRPr="00AD420D">
              <w:rPr>
                <w:sz w:val="20"/>
                <w:szCs w:val="20"/>
              </w:rPr>
              <w:t>9.</w:t>
            </w:r>
          </w:p>
        </w:tc>
        <w:tc>
          <w:tcPr>
            <w:tcW w:w="4188" w:type="dxa"/>
          </w:tcPr>
          <w:p w14:paraId="4E560FC7" w14:textId="77777777" w:rsidR="00833B7E" w:rsidRPr="00AD420D" w:rsidRDefault="00833B7E" w:rsidP="00752E72">
            <w:pPr>
              <w:rPr>
                <w:sz w:val="20"/>
                <w:szCs w:val="20"/>
              </w:rPr>
            </w:pPr>
            <w:r w:rsidRPr="00AD420D">
              <w:rPr>
                <w:sz w:val="20"/>
                <w:szCs w:val="20"/>
              </w:rPr>
              <w:t>Прочие доходы</w:t>
            </w:r>
          </w:p>
        </w:tc>
        <w:tc>
          <w:tcPr>
            <w:tcW w:w="1168" w:type="dxa"/>
          </w:tcPr>
          <w:p w14:paraId="56A83190" w14:textId="77777777" w:rsidR="00833B7E" w:rsidRPr="00AD420D" w:rsidRDefault="00833B7E" w:rsidP="00752E72">
            <w:pPr>
              <w:jc w:val="center"/>
              <w:rPr>
                <w:sz w:val="20"/>
                <w:szCs w:val="20"/>
              </w:rPr>
            </w:pPr>
            <w:r w:rsidRPr="00AD420D">
              <w:rPr>
                <w:sz w:val="20"/>
                <w:szCs w:val="20"/>
              </w:rPr>
              <w:t>-</w:t>
            </w:r>
          </w:p>
        </w:tc>
        <w:tc>
          <w:tcPr>
            <w:tcW w:w="1275" w:type="dxa"/>
          </w:tcPr>
          <w:p w14:paraId="0D824D36" w14:textId="77777777" w:rsidR="00833B7E" w:rsidRPr="00AD420D" w:rsidRDefault="00833B7E" w:rsidP="00752E72">
            <w:pPr>
              <w:jc w:val="center"/>
              <w:rPr>
                <w:sz w:val="20"/>
                <w:szCs w:val="20"/>
              </w:rPr>
            </w:pPr>
            <w:r w:rsidRPr="00AD420D">
              <w:rPr>
                <w:sz w:val="20"/>
                <w:szCs w:val="20"/>
              </w:rPr>
              <w:t>2,5</w:t>
            </w:r>
          </w:p>
        </w:tc>
        <w:tc>
          <w:tcPr>
            <w:tcW w:w="1134" w:type="dxa"/>
          </w:tcPr>
          <w:p w14:paraId="5AD8D9AC" w14:textId="77777777" w:rsidR="00833B7E" w:rsidRPr="00AD420D" w:rsidRDefault="00833B7E" w:rsidP="00752E72">
            <w:pPr>
              <w:jc w:val="center"/>
              <w:rPr>
                <w:sz w:val="20"/>
                <w:szCs w:val="20"/>
              </w:rPr>
            </w:pPr>
            <w:r w:rsidRPr="00AD420D">
              <w:rPr>
                <w:sz w:val="20"/>
                <w:szCs w:val="20"/>
              </w:rPr>
              <w:t>100</w:t>
            </w:r>
          </w:p>
        </w:tc>
      </w:tr>
      <w:tr w:rsidR="0021134E" w:rsidRPr="00AD420D" w14:paraId="76249F44" w14:textId="77777777" w:rsidTr="00D12678">
        <w:tc>
          <w:tcPr>
            <w:tcW w:w="598" w:type="dxa"/>
          </w:tcPr>
          <w:p w14:paraId="07EB5C3B" w14:textId="77777777" w:rsidR="00833B7E" w:rsidRPr="00AD420D" w:rsidRDefault="00833B7E" w:rsidP="00D12678">
            <w:pPr>
              <w:jc w:val="center"/>
              <w:rPr>
                <w:sz w:val="20"/>
                <w:szCs w:val="20"/>
              </w:rPr>
            </w:pPr>
          </w:p>
        </w:tc>
        <w:tc>
          <w:tcPr>
            <w:tcW w:w="4188" w:type="dxa"/>
          </w:tcPr>
          <w:p w14:paraId="6B3E0A77" w14:textId="77777777" w:rsidR="00833B7E" w:rsidRPr="00AD420D" w:rsidRDefault="00833B7E" w:rsidP="00752E72">
            <w:pPr>
              <w:rPr>
                <w:b/>
                <w:bCs/>
                <w:sz w:val="20"/>
                <w:szCs w:val="20"/>
              </w:rPr>
            </w:pPr>
            <w:r w:rsidRPr="00AD420D">
              <w:rPr>
                <w:b/>
                <w:bCs/>
                <w:sz w:val="20"/>
                <w:szCs w:val="20"/>
              </w:rPr>
              <w:t>Итого</w:t>
            </w:r>
          </w:p>
        </w:tc>
        <w:tc>
          <w:tcPr>
            <w:tcW w:w="1168" w:type="dxa"/>
          </w:tcPr>
          <w:p w14:paraId="46245890" w14:textId="77777777" w:rsidR="00833B7E" w:rsidRPr="00AD420D" w:rsidRDefault="00833B7E" w:rsidP="00752E72">
            <w:pPr>
              <w:jc w:val="center"/>
              <w:rPr>
                <w:b/>
                <w:bCs/>
                <w:sz w:val="20"/>
                <w:szCs w:val="20"/>
              </w:rPr>
            </w:pPr>
            <w:r w:rsidRPr="00AD420D">
              <w:rPr>
                <w:b/>
                <w:bCs/>
                <w:sz w:val="20"/>
                <w:szCs w:val="20"/>
              </w:rPr>
              <w:t>7713</w:t>
            </w:r>
          </w:p>
        </w:tc>
        <w:tc>
          <w:tcPr>
            <w:tcW w:w="1275" w:type="dxa"/>
          </w:tcPr>
          <w:p w14:paraId="7B66645A" w14:textId="77777777" w:rsidR="00833B7E" w:rsidRPr="00AD420D" w:rsidRDefault="00833B7E" w:rsidP="00752E72">
            <w:pPr>
              <w:jc w:val="center"/>
              <w:rPr>
                <w:b/>
                <w:bCs/>
                <w:sz w:val="20"/>
                <w:szCs w:val="20"/>
              </w:rPr>
            </w:pPr>
            <w:r w:rsidRPr="00AD420D">
              <w:rPr>
                <w:b/>
                <w:bCs/>
                <w:sz w:val="20"/>
                <w:szCs w:val="20"/>
              </w:rPr>
              <w:t>9313,68</w:t>
            </w:r>
          </w:p>
        </w:tc>
        <w:tc>
          <w:tcPr>
            <w:tcW w:w="1134" w:type="dxa"/>
          </w:tcPr>
          <w:p w14:paraId="2224BAF2" w14:textId="77777777" w:rsidR="00833B7E" w:rsidRPr="00AD420D" w:rsidRDefault="00833B7E" w:rsidP="00752E72">
            <w:pPr>
              <w:jc w:val="center"/>
              <w:rPr>
                <w:b/>
                <w:bCs/>
                <w:sz w:val="20"/>
                <w:szCs w:val="20"/>
              </w:rPr>
            </w:pPr>
            <w:r w:rsidRPr="00AD420D">
              <w:rPr>
                <w:b/>
                <w:bCs/>
                <w:sz w:val="20"/>
                <w:szCs w:val="20"/>
              </w:rPr>
              <w:t>121</w:t>
            </w:r>
          </w:p>
        </w:tc>
      </w:tr>
    </w:tbl>
    <w:p w14:paraId="75FEED3C" w14:textId="77777777" w:rsidR="00833B7E" w:rsidRPr="00AD420D" w:rsidRDefault="00833B7E" w:rsidP="00833B7E"/>
    <w:p w14:paraId="4FE0089D" w14:textId="5EF9991D" w:rsidR="00833B7E" w:rsidRPr="00AD420D" w:rsidRDefault="00833B7E" w:rsidP="00833B7E">
      <w:pPr>
        <w:ind w:firstLine="708"/>
      </w:pPr>
      <w:r w:rsidRPr="00AD420D">
        <w:t xml:space="preserve">Отделом ведется перечень муниципальных учреждений и предприятий, в </w:t>
      </w:r>
      <w:r w:rsidR="00D12678" w:rsidRPr="00AD420D">
        <w:t>который входят</w:t>
      </w:r>
      <w:r w:rsidRPr="00AD420D">
        <w:t xml:space="preserve"> 1 муниципальное предприятие и 76 муниципальных учреждения, из них</w:t>
      </w:r>
      <w:r w:rsidR="00D12678" w:rsidRPr="00AD420D">
        <w:t>:</w:t>
      </w:r>
    </w:p>
    <w:p w14:paraId="60B74593" w14:textId="22531715" w:rsidR="00833B7E" w:rsidRPr="00AD420D" w:rsidRDefault="00833B7E" w:rsidP="00833B7E">
      <w:pPr>
        <w:ind w:firstLine="708"/>
      </w:pPr>
      <w:r w:rsidRPr="00AD420D">
        <w:t>-</w:t>
      </w:r>
      <w:r w:rsidR="00D12678" w:rsidRPr="00AD420D">
        <w:t xml:space="preserve"> </w:t>
      </w:r>
      <w:r w:rsidRPr="00AD420D">
        <w:t>47 муниципальных казенных учреждений (12 действующих, 35 в стадии ликвидации)</w:t>
      </w:r>
      <w:r w:rsidR="00D12678" w:rsidRPr="00AD420D">
        <w:t>;</w:t>
      </w:r>
    </w:p>
    <w:p w14:paraId="71F510BC" w14:textId="7EC8479E" w:rsidR="00833B7E" w:rsidRPr="00AD420D" w:rsidRDefault="00833B7E" w:rsidP="00833B7E">
      <w:pPr>
        <w:ind w:firstLine="708"/>
      </w:pPr>
      <w:r w:rsidRPr="00AD420D">
        <w:t>-</w:t>
      </w:r>
      <w:r w:rsidR="00D12678" w:rsidRPr="00AD420D">
        <w:t xml:space="preserve"> </w:t>
      </w:r>
      <w:r w:rsidRPr="00AD420D">
        <w:t>27 муниципальных бюджетных учреждений.</w:t>
      </w:r>
    </w:p>
    <w:p w14:paraId="618FF18F" w14:textId="13632E72" w:rsidR="00833B7E" w:rsidRPr="00AD420D" w:rsidRDefault="00833B7E" w:rsidP="00833B7E">
      <w:pPr>
        <w:ind w:firstLine="708"/>
      </w:pPr>
      <w:r w:rsidRPr="00AD420D">
        <w:t xml:space="preserve">В реестре муниципальной собственности муниципального образования «Муниципальный округ Кезский район Удмуртской Республики» на 1 октября 2023 года учитывается основных средств по </w:t>
      </w:r>
      <w:r w:rsidR="00D12678" w:rsidRPr="00AD420D">
        <w:t>первоначальной балансовой</w:t>
      </w:r>
      <w:r w:rsidRPr="00AD420D">
        <w:t xml:space="preserve"> стоимости в сумме 1 323 148,93462 тыс. руб. </w:t>
      </w:r>
    </w:p>
    <w:p w14:paraId="6A32DF20" w14:textId="0627F2D1" w:rsidR="00833B7E" w:rsidRPr="00AD420D" w:rsidRDefault="00833B7E" w:rsidP="00833B7E">
      <w:pPr>
        <w:ind w:firstLine="708"/>
      </w:pPr>
      <w:r w:rsidRPr="00AD420D">
        <w:t xml:space="preserve">Учет муниципального имущества </w:t>
      </w:r>
      <w:r w:rsidR="00D12678" w:rsidRPr="00AD420D">
        <w:t>ведется в Реестре</w:t>
      </w:r>
      <w:r w:rsidRPr="00AD420D">
        <w:t xml:space="preserve"> на бумажном и электронных носителях в программе ТК АСУГИ (автоматическая система управления государственным имуществом).</w:t>
      </w:r>
    </w:p>
    <w:p w14:paraId="3CA6C935" w14:textId="77777777" w:rsidR="00833B7E" w:rsidRPr="00AD420D" w:rsidRDefault="00833B7E" w:rsidP="00833B7E">
      <w:r w:rsidRPr="00AD420D">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6581D663" w14:textId="76F2F289" w:rsidR="00833B7E" w:rsidRPr="00AD420D" w:rsidRDefault="00833B7E" w:rsidP="00833B7E">
      <w:r w:rsidRPr="00AD420D">
        <w:t xml:space="preserve">  </w:t>
      </w:r>
      <w:r w:rsidR="00FA5601" w:rsidRPr="00AD420D">
        <w:t xml:space="preserve">    </w:t>
      </w:r>
      <w:r w:rsidRPr="00AD420D">
        <w:t xml:space="preserve">     За 9 месяцев 2023 года действовало 22 договор</w:t>
      </w:r>
      <w:r w:rsidR="00D12678" w:rsidRPr="00AD420D">
        <w:t>а</w:t>
      </w:r>
      <w:r w:rsidRPr="00AD420D">
        <w:t xml:space="preserve"> аренды имущества. Площадь, переданная в аренду, составила 601,72 кв.м. Фактически сумма поступления на счета органов федерального казначейства МФ России составила 1994,6 тыс. руб.  По договорам аренды муниципального имущества задолженность на 1 октября 2023 года составила 163,2 тыс. руб. </w:t>
      </w:r>
      <w:r w:rsidRPr="00AD420D">
        <w:lastRenderedPageBreak/>
        <w:t xml:space="preserve">Основную сумму задолженности составляет задолженность МУППКХ </w:t>
      </w:r>
      <w:r w:rsidR="00D12678" w:rsidRPr="00AD420D">
        <w:t>- в</w:t>
      </w:r>
      <w:r w:rsidRPr="00AD420D">
        <w:t xml:space="preserve"> сумме 58,2 тыс. руб., ООО «ПСК Оникс» - 105,0 тыс. руб. </w:t>
      </w:r>
    </w:p>
    <w:p w14:paraId="410A6F87" w14:textId="52AB8266" w:rsidR="00833B7E" w:rsidRPr="00AD420D" w:rsidRDefault="00833B7E" w:rsidP="00833B7E">
      <w:r w:rsidRPr="00AD420D">
        <w:t xml:space="preserve">           В течение 9 месяцев 2023 года составлено 21 постановление о закреплении имущества в оперативное управление, 4 договор</w:t>
      </w:r>
      <w:r w:rsidR="00D12678" w:rsidRPr="00AD420D">
        <w:t>а</w:t>
      </w:r>
      <w:r w:rsidRPr="00AD420D">
        <w:t xml:space="preserve">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52 уведомления по уточнению вида и принадлежности платежа.</w:t>
      </w:r>
    </w:p>
    <w:p w14:paraId="48656688" w14:textId="2897BD89" w:rsidR="00833B7E" w:rsidRPr="00AD420D" w:rsidRDefault="00833B7E" w:rsidP="00833B7E">
      <w:r w:rsidRPr="00AD420D">
        <w:t xml:space="preserve">     </w:t>
      </w:r>
      <w:r w:rsidR="00D12678" w:rsidRPr="00AD420D">
        <w:t xml:space="preserve">  </w:t>
      </w:r>
      <w:r w:rsidRPr="00AD420D">
        <w:t xml:space="preserve">   Всего за 9 месяцев 2023 года учитывается 2633 договоров аренды земельных участков по 2383 плательщикам аренды за 3303 земельных участка, общая площадь которых составляет 6606,9 га. Доходы от поступления арендной платы за землю за 9 месяцев 2023 года составили 4466,08 тыс. руб. </w:t>
      </w:r>
    </w:p>
    <w:p w14:paraId="751B5D19" w14:textId="614F5C17" w:rsidR="00833B7E" w:rsidRPr="00AD420D" w:rsidRDefault="00833B7E" w:rsidP="00833B7E">
      <w:r w:rsidRPr="00AD420D">
        <w:t xml:space="preserve">       </w:t>
      </w:r>
      <w:r w:rsidR="00FA5601" w:rsidRPr="00AD420D">
        <w:t xml:space="preserve"> </w:t>
      </w:r>
      <w:r w:rsidR="00D12678" w:rsidRPr="00AD420D">
        <w:t xml:space="preserve">  </w:t>
      </w:r>
      <w:r w:rsidRPr="00AD420D">
        <w:t xml:space="preserve">Составлено 165 договоров аренды и 64 договора купли-продажи земельных участков, дополнительных соглашений к 15 договорам аренды, соглашений о расторжении договоров аренды 69. Зарегистрировано в органах государственной регистрации 165 договоров, из них 64 договора купли-продажи. Рассмотрено 345 заявлений, из них через МФЦ 120 заявлений, подготовлено и согласовано 229 проектов на предоставление земельных участков в аренду и собственность. </w:t>
      </w:r>
    </w:p>
    <w:p w14:paraId="35CF854A" w14:textId="10823272" w:rsidR="00833B7E" w:rsidRPr="00AD420D" w:rsidRDefault="00833B7E" w:rsidP="00833B7E">
      <w:r w:rsidRPr="00AD420D">
        <w:t xml:space="preserve">    </w:t>
      </w:r>
      <w:r w:rsidR="00FA5601" w:rsidRPr="00AD420D">
        <w:t xml:space="preserve">    </w:t>
      </w:r>
      <w:r w:rsidRPr="00AD420D">
        <w:t xml:space="preserve">   Учет арендуемых земельных участков ведется в 33 реестрах и в 1 реестре договоров купли-продажи.</w:t>
      </w:r>
    </w:p>
    <w:p w14:paraId="75392F70" w14:textId="655D2819" w:rsidR="00833B7E" w:rsidRPr="00AD420D" w:rsidRDefault="00833B7E" w:rsidP="00833B7E">
      <w:r w:rsidRPr="00AD420D">
        <w:t xml:space="preserve">       </w:t>
      </w:r>
      <w:r w:rsidR="00FA5601" w:rsidRPr="00AD420D">
        <w:t xml:space="preserve">    </w:t>
      </w:r>
      <w:r w:rsidRPr="00AD420D">
        <w:t xml:space="preserve">Сумма поступивших доходов за отчетный период во все уровни бюджетов от продажи 64 земельных участков составила 2024,5 тыс. руб. </w:t>
      </w:r>
    </w:p>
    <w:p w14:paraId="2DDDC770" w14:textId="69E3FAF7" w:rsidR="00833B7E" w:rsidRPr="00AD420D" w:rsidRDefault="00FA5601" w:rsidP="00833B7E">
      <w:pPr>
        <w:ind w:firstLine="360"/>
      </w:pPr>
      <w:r w:rsidRPr="00AD420D">
        <w:t xml:space="preserve">    </w:t>
      </w:r>
      <w:r w:rsidR="00833B7E" w:rsidRPr="00AD420D">
        <w:t xml:space="preserve"> В течение 9 месяцев составлено и опубликовано 5 информационных сообщения о проведении торгов на право заключения договоров аренды на земельные участки, составлено 5 протокол</w:t>
      </w:r>
      <w:r w:rsidRPr="00AD420D">
        <w:t>ов</w:t>
      </w:r>
      <w:r w:rsidR="00833B7E" w:rsidRPr="00AD420D">
        <w:t xml:space="preserve"> о проведении торгов (аукционов). </w:t>
      </w:r>
    </w:p>
    <w:p w14:paraId="3038CEF5" w14:textId="31B25263" w:rsidR="00833B7E" w:rsidRPr="00AD420D" w:rsidRDefault="00833B7E" w:rsidP="00833B7E">
      <w:r w:rsidRPr="00AD420D">
        <w:t xml:space="preserve">      </w:t>
      </w:r>
      <w:r w:rsidR="00106AD4" w:rsidRPr="00AD420D">
        <w:t xml:space="preserve"> </w:t>
      </w:r>
      <w:r w:rsidRPr="00AD420D">
        <w:t xml:space="preserve">   </w:t>
      </w:r>
      <w:r w:rsidR="00FA5601" w:rsidRPr="00AD420D">
        <w:t xml:space="preserve"> В</w:t>
      </w:r>
      <w:r w:rsidRPr="00AD420D">
        <w:t xml:space="preserve"> целях </w:t>
      </w:r>
      <w:r w:rsidR="00FA5601" w:rsidRPr="00AD420D">
        <w:t>взыскания задолженности</w:t>
      </w:r>
      <w:r w:rsidRPr="00AD420D">
        <w:t xml:space="preserve"> по арендной плат</w:t>
      </w:r>
      <w:r w:rsidR="00FA5601" w:rsidRPr="00AD420D">
        <w:t>е</w:t>
      </w:r>
      <w:r w:rsidRPr="00AD420D">
        <w:t xml:space="preserve"> за земельные </w:t>
      </w:r>
      <w:r w:rsidR="00FA5601" w:rsidRPr="00AD420D">
        <w:t>участки ведется</w:t>
      </w:r>
      <w:r w:rsidRPr="00AD420D">
        <w:t xml:space="preserve"> претензионно-</w:t>
      </w:r>
      <w:r w:rsidR="00FA5601" w:rsidRPr="00AD420D">
        <w:t>исковая работа</w:t>
      </w:r>
      <w:r w:rsidRPr="00AD420D">
        <w:t>. В результате претензионной работы поступило в бюджет 212,563 тыс. рублей.</w:t>
      </w:r>
    </w:p>
    <w:p w14:paraId="0E685A7C" w14:textId="58BB67FC" w:rsidR="00833B7E" w:rsidRPr="00AD420D" w:rsidRDefault="00833B7E" w:rsidP="00833B7E">
      <w:r w:rsidRPr="00AD420D">
        <w:t xml:space="preserve">           За 9 месяцев 2023 года подготовлено и выдано 897 </w:t>
      </w:r>
      <w:r w:rsidR="00FA5601" w:rsidRPr="00AD420D">
        <w:t>Уведомлений на</w:t>
      </w:r>
      <w:r w:rsidRPr="00AD420D">
        <w:t xml:space="preserve"> уплату арендной платы по срокам на 15 марта, 15 июня, 15 ноября по договорам аренды юридическим лицам с начислением пени (за несвоевременную уплату в 2021,2022 годах). Подготовлено и выдано 467 квитанции физическим лицам для уплаты по договорам аренды за земельные участки.</w:t>
      </w:r>
    </w:p>
    <w:p w14:paraId="5463F37A" w14:textId="77777777" w:rsidR="00833B7E" w:rsidRPr="00AD420D" w:rsidRDefault="00833B7E" w:rsidP="00833B7E">
      <w:r w:rsidRPr="00AD420D">
        <w:t xml:space="preserve">  </w:t>
      </w:r>
      <w:r w:rsidRPr="00AD420D">
        <w:rPr>
          <w:b/>
          <w:sz w:val="22"/>
          <w:szCs w:val="22"/>
        </w:rPr>
        <w:t xml:space="preserve">   </w:t>
      </w:r>
      <w:r w:rsidRPr="00AD420D">
        <w:t xml:space="preserve">  </w:t>
      </w:r>
      <w:r w:rsidRPr="00AD420D">
        <w:rPr>
          <w:b/>
        </w:rPr>
        <w:t xml:space="preserve">    </w:t>
      </w:r>
      <w:r w:rsidRPr="00AD420D">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w:t>
      </w:r>
      <w:smartTag w:uri="urn:schemas-microsoft-com:office:smarttags" w:element="PersonName">
        <w:smartTagPr>
          <w:attr w:name="ProductID" w:val="Администрации муниципального образования"/>
        </w:smartTagPr>
        <w:r w:rsidRPr="00AD420D">
          <w:t>Администрации муниципального образования</w:t>
        </w:r>
      </w:smartTag>
      <w:r w:rsidRPr="00AD420D">
        <w:t xml:space="preserve">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«Кезский район» от «25» декабря 2006 года. </w:t>
      </w:r>
    </w:p>
    <w:p w14:paraId="19808483" w14:textId="77777777" w:rsidR="00833B7E" w:rsidRPr="00AD420D" w:rsidRDefault="00833B7E" w:rsidP="00833B7E">
      <w:r w:rsidRPr="00AD420D">
        <w:t xml:space="preserve">              Осуществляли заявки по определению рыночной стоимости объектов недвижимости - 5 запросов, в Регистрационную службу по вопросам государственной регистрации земельных участков, объектов недвижимости, также направлялись запросы в ППК «</w:t>
      </w:r>
      <w:proofErr w:type="spellStart"/>
      <w:r w:rsidRPr="00AD420D">
        <w:t>Роскадастр</w:t>
      </w:r>
      <w:proofErr w:type="spellEnd"/>
      <w:r w:rsidRPr="00AD420D">
        <w:t>» (1901 запросов). Поставлено на кадастровый учет в ПКК «</w:t>
      </w:r>
      <w:proofErr w:type="spellStart"/>
      <w:r w:rsidRPr="00AD420D">
        <w:t>Роскадастр</w:t>
      </w:r>
      <w:proofErr w:type="spellEnd"/>
      <w:r w:rsidRPr="00AD420D">
        <w:t xml:space="preserve">» 317 земельных участка. Поставлены на кадастровый учет с регистрацией права собственности за Администрацией муниципального образования «Муниципальный округ Кезский район Удмуртской Республики» 30 автомобильных дорог. </w:t>
      </w:r>
    </w:p>
    <w:p w14:paraId="72684C5C" w14:textId="77777777" w:rsidR="00833B7E" w:rsidRPr="00AD420D" w:rsidRDefault="00833B7E" w:rsidP="00833B7E">
      <w:r w:rsidRPr="00AD420D">
        <w:tab/>
        <w:t xml:space="preserve"> В течение 9 месяцев 2023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26465D29" w14:textId="4C3EB537" w:rsidR="00833B7E" w:rsidRPr="00AD420D" w:rsidRDefault="00FA5601" w:rsidP="00833B7E">
      <w:pPr>
        <w:tabs>
          <w:tab w:val="left" w:pos="0"/>
        </w:tabs>
      </w:pPr>
      <w:r w:rsidRPr="00AD420D">
        <w:tab/>
      </w:r>
      <w:r w:rsidR="00833B7E" w:rsidRPr="00AD420D">
        <w:t>-выдано 34 выписки из реестра муниципального имущества муниципального образования «Муниципальный округ Кезский район Удмуртской Республики»;</w:t>
      </w:r>
    </w:p>
    <w:p w14:paraId="7470AB8F" w14:textId="1CBAD0BB" w:rsidR="00833B7E" w:rsidRPr="00AD420D" w:rsidRDefault="00FA5601" w:rsidP="00833B7E">
      <w:pPr>
        <w:tabs>
          <w:tab w:val="left" w:pos="0"/>
        </w:tabs>
      </w:pPr>
      <w:r w:rsidRPr="00AD420D">
        <w:tab/>
      </w:r>
      <w:r w:rsidR="00833B7E" w:rsidRPr="00AD420D">
        <w:t xml:space="preserve">-предоставлено 5 земельных участков в постоянное (бессрочное) пользование; </w:t>
      </w:r>
    </w:p>
    <w:p w14:paraId="21727999" w14:textId="45E64FEE" w:rsidR="00833B7E" w:rsidRPr="00AD420D" w:rsidRDefault="00FA5601" w:rsidP="00833B7E">
      <w:pPr>
        <w:tabs>
          <w:tab w:val="left" w:pos="0"/>
        </w:tabs>
      </w:pPr>
      <w:r w:rsidRPr="00AD420D">
        <w:lastRenderedPageBreak/>
        <w:tab/>
      </w:r>
      <w:r w:rsidR="00833B7E" w:rsidRPr="00AD420D">
        <w:t>-предоставлено собственникам зданий, строений, сооружений 52 земельных участков, в собственность;</w:t>
      </w:r>
    </w:p>
    <w:p w14:paraId="3FAFA4BE" w14:textId="2F952791" w:rsidR="00833B7E" w:rsidRPr="00AD420D" w:rsidRDefault="00FA5601" w:rsidP="00833B7E">
      <w:pPr>
        <w:tabs>
          <w:tab w:val="left" w:pos="0"/>
        </w:tabs>
      </w:pPr>
      <w:r w:rsidRPr="00AD420D">
        <w:tab/>
      </w:r>
      <w:r w:rsidR="00833B7E" w:rsidRPr="00AD420D">
        <w:t>-предоставлено собственникам и правообладателям зданий, строений, сооружений 168 земельных участков, в аренду;</w:t>
      </w:r>
    </w:p>
    <w:p w14:paraId="504FF5C6" w14:textId="77777777" w:rsidR="00833B7E" w:rsidRPr="00AD420D" w:rsidRDefault="00833B7E" w:rsidP="00FA5601">
      <w:pPr>
        <w:snapToGrid w:val="0"/>
        <w:ind w:firstLine="708"/>
      </w:pPr>
      <w:r w:rsidRPr="00AD420D">
        <w:t xml:space="preserve">-выдано 38 разрешений на размещение объектов, без их предоставления и установления сервитута. </w:t>
      </w:r>
    </w:p>
    <w:p w14:paraId="26948439" w14:textId="77777777" w:rsidR="00833B7E" w:rsidRPr="00AD420D" w:rsidRDefault="00833B7E" w:rsidP="00FA5601">
      <w:pPr>
        <w:snapToGrid w:val="0"/>
        <w:ind w:firstLine="708"/>
      </w:pPr>
      <w:r w:rsidRPr="00AD420D">
        <w:t>-перераспределение земель и земельных участков 6 заявлений;</w:t>
      </w:r>
    </w:p>
    <w:p w14:paraId="2AA149A3" w14:textId="77777777" w:rsidR="00833B7E" w:rsidRPr="00AD420D" w:rsidRDefault="00833B7E" w:rsidP="00FA5601">
      <w:pPr>
        <w:snapToGrid w:val="0"/>
        <w:ind w:firstLine="708"/>
      </w:pPr>
      <w:r w:rsidRPr="00AD420D">
        <w:t>-бесплатное предоставление земельных участков (№68-РЗ и №32-РЗ) – 3 заявления;</w:t>
      </w:r>
    </w:p>
    <w:p w14:paraId="65292727" w14:textId="77777777" w:rsidR="00CC2B20" w:rsidRPr="00AD420D" w:rsidRDefault="00CC2B20" w:rsidP="008C55FC"/>
    <w:p w14:paraId="2D82FE6F" w14:textId="77777777" w:rsidR="00665BC3" w:rsidRPr="00AD420D" w:rsidRDefault="00665BC3" w:rsidP="00CA0D95">
      <w:pPr>
        <w:autoSpaceDE w:val="0"/>
        <w:autoSpaceDN w:val="0"/>
        <w:adjustRightInd w:val="0"/>
        <w:ind w:firstLine="708"/>
        <w:jc w:val="center"/>
        <w:rPr>
          <w:b/>
          <w:sz w:val="28"/>
          <w:szCs w:val="28"/>
          <w:lang w:eastAsia="en-US"/>
        </w:rPr>
      </w:pPr>
      <w:r w:rsidRPr="00AD420D">
        <w:rPr>
          <w:b/>
          <w:sz w:val="28"/>
          <w:szCs w:val="28"/>
          <w:lang w:eastAsia="en-US"/>
        </w:rPr>
        <w:t>Инвестиции</w:t>
      </w:r>
    </w:p>
    <w:p w14:paraId="47CFFF98" w14:textId="1444AF05" w:rsidR="00527BE4" w:rsidRPr="00AD420D" w:rsidRDefault="00527BE4" w:rsidP="00527BE4">
      <w:pPr>
        <w:ind w:right="-81" w:firstLine="708"/>
        <w:rPr>
          <w:shd w:val="clear" w:color="auto" w:fill="FFFFFF"/>
        </w:rPr>
      </w:pPr>
      <w:r w:rsidRPr="00AD420D">
        <w:rPr>
          <w:shd w:val="clear" w:color="auto" w:fill="FFFFFF"/>
        </w:rPr>
        <w:t xml:space="preserve">Экономический потенциал </w:t>
      </w:r>
      <w:r w:rsidR="0021134E" w:rsidRPr="00AD420D">
        <w:rPr>
          <w:shd w:val="clear" w:color="auto" w:fill="FFFFFF"/>
        </w:rPr>
        <w:t>Кез</w:t>
      </w:r>
      <w:r w:rsidRPr="00AD420D">
        <w:rPr>
          <w:shd w:val="clear" w:color="auto" w:fill="FFFFFF"/>
        </w:rPr>
        <w:t>ского района позволяет реализовывать инвестиционные проекты в различных видах бизнеса.</w:t>
      </w:r>
    </w:p>
    <w:p w14:paraId="118D4B2E" w14:textId="7A62D982" w:rsidR="00527BE4" w:rsidRPr="00AD420D" w:rsidRDefault="00527BE4" w:rsidP="00527BE4">
      <w:pPr>
        <w:ind w:firstLine="708"/>
        <w:rPr>
          <w:shd w:val="clear" w:color="auto" w:fill="FFFFFF"/>
        </w:rPr>
      </w:pPr>
      <w:r w:rsidRPr="00AD420D">
        <w:rPr>
          <w:b/>
        </w:rPr>
        <w:t xml:space="preserve">За </w:t>
      </w:r>
      <w:r w:rsidR="00D533D7" w:rsidRPr="00AD420D">
        <w:rPr>
          <w:b/>
        </w:rPr>
        <w:t>9 месяцев</w:t>
      </w:r>
      <w:r w:rsidRPr="00AD420D">
        <w:rPr>
          <w:b/>
        </w:rPr>
        <w:t xml:space="preserve"> 2023 года на территории </w:t>
      </w:r>
      <w:r w:rsidR="00D533D7" w:rsidRPr="00AD420D">
        <w:rPr>
          <w:b/>
        </w:rPr>
        <w:t>Кез</w:t>
      </w:r>
      <w:r w:rsidRPr="00AD420D">
        <w:rPr>
          <w:b/>
        </w:rPr>
        <w:t xml:space="preserve">ского района завершена реализация </w:t>
      </w:r>
      <w:r w:rsidR="006F6337" w:rsidRPr="00AD420D">
        <w:rPr>
          <w:b/>
        </w:rPr>
        <w:t>3 инвестиционных проектов, перешедших с прошлого года</w:t>
      </w:r>
      <w:r w:rsidRPr="00AD420D">
        <w:rPr>
          <w:b/>
        </w:rPr>
        <w:t>:</w:t>
      </w:r>
    </w:p>
    <w:p w14:paraId="7489D8D5" w14:textId="1833F330" w:rsidR="00527BE4" w:rsidRPr="00AD420D" w:rsidRDefault="00527BE4" w:rsidP="00527BE4">
      <w:pPr>
        <w:shd w:val="clear" w:color="auto" w:fill="FFFFFF"/>
        <w:ind w:firstLine="708"/>
      </w:pPr>
      <w:r w:rsidRPr="00AD420D">
        <w:t xml:space="preserve">1. </w:t>
      </w:r>
      <w:r w:rsidR="009E150E" w:rsidRPr="00AD420D">
        <w:t xml:space="preserve">Модернизация локальных очистных сооружений производственной </w:t>
      </w:r>
      <w:r w:rsidR="006F6337" w:rsidRPr="00AD420D">
        <w:t>площадки «</w:t>
      </w:r>
      <w:r w:rsidR="009E150E" w:rsidRPr="00AD420D">
        <w:t>Кезский сырзавод» АО «МИЛКОМ». 2 этап»;</w:t>
      </w:r>
    </w:p>
    <w:p w14:paraId="67505B43" w14:textId="12C37403" w:rsidR="00527BE4" w:rsidRPr="00AD420D" w:rsidRDefault="00527BE4" w:rsidP="00527BE4">
      <w:pPr>
        <w:ind w:firstLine="709"/>
        <w:rPr>
          <w:shd w:val="clear" w:color="auto" w:fill="FFFFFF"/>
        </w:rPr>
      </w:pPr>
      <w:r w:rsidRPr="00AD420D">
        <w:rPr>
          <w:rFonts w:eastAsiaTheme="minorHAnsi"/>
          <w:lang w:eastAsia="en-US"/>
        </w:rPr>
        <w:t>2</w:t>
      </w:r>
      <w:r w:rsidRPr="00AD420D">
        <w:rPr>
          <w:shd w:val="clear" w:color="auto" w:fill="FFFFFF"/>
        </w:rPr>
        <w:t xml:space="preserve">. </w:t>
      </w:r>
      <w:r w:rsidR="006F6337" w:rsidRPr="00AD420D">
        <w:rPr>
          <w:shd w:val="clear" w:color="auto" w:fill="FFFFFF"/>
        </w:rPr>
        <w:t xml:space="preserve">Строительство молочного блока </w:t>
      </w:r>
      <w:r w:rsidR="00BC024E" w:rsidRPr="00AD420D">
        <w:rPr>
          <w:shd w:val="clear" w:color="auto" w:fill="FFFFFF"/>
        </w:rPr>
        <w:t>в СПК</w:t>
      </w:r>
      <w:r w:rsidR="006F6337" w:rsidRPr="00AD420D">
        <w:rPr>
          <w:shd w:val="clear" w:color="auto" w:fill="FFFFFF"/>
        </w:rPr>
        <w:t xml:space="preserve"> «Мысы»</w:t>
      </w:r>
      <w:r w:rsidRPr="00AD420D">
        <w:rPr>
          <w:shd w:val="clear" w:color="auto" w:fill="FFFFFF"/>
        </w:rPr>
        <w:t>;</w:t>
      </w:r>
      <w:r w:rsidR="006F6337" w:rsidRPr="00AD420D">
        <w:rPr>
          <w:shd w:val="clear" w:color="auto" w:fill="FFFFFF"/>
        </w:rPr>
        <w:t xml:space="preserve"> </w:t>
      </w:r>
    </w:p>
    <w:p w14:paraId="5ADB0315" w14:textId="7B64B78E" w:rsidR="006F6337" w:rsidRPr="00AD420D" w:rsidRDefault="006F6337" w:rsidP="00527BE4">
      <w:pPr>
        <w:ind w:firstLine="709"/>
        <w:rPr>
          <w:shd w:val="clear" w:color="auto" w:fill="FFFFFF"/>
        </w:rPr>
      </w:pPr>
      <w:r w:rsidRPr="00AD420D">
        <w:rPr>
          <w:shd w:val="clear" w:color="auto" w:fill="FFFFFF"/>
        </w:rPr>
        <w:t xml:space="preserve">3. </w:t>
      </w:r>
      <w:r w:rsidR="00BC024E" w:rsidRPr="00AD420D">
        <w:rPr>
          <w:shd w:val="clear" w:color="auto" w:fill="FFFFFF"/>
        </w:rPr>
        <w:t xml:space="preserve">Строительство животноводческого помещения на 200 голов молодняка КРС </w:t>
      </w:r>
      <w:r w:rsidRPr="00AD420D">
        <w:rPr>
          <w:shd w:val="clear" w:color="auto" w:fill="FFFFFF"/>
        </w:rPr>
        <w:t xml:space="preserve">СПК «Степаненки» </w:t>
      </w:r>
    </w:p>
    <w:p w14:paraId="4A43CF01" w14:textId="3E5D29DF" w:rsidR="00527BE4" w:rsidRPr="00AD420D" w:rsidRDefault="00527BE4" w:rsidP="00527BE4">
      <w:pPr>
        <w:ind w:firstLine="708"/>
        <w:rPr>
          <w:rFonts w:eastAsiaTheme="minorHAnsi"/>
          <w:b/>
          <w:lang w:eastAsia="en-US"/>
        </w:rPr>
      </w:pPr>
      <w:r w:rsidRPr="00AD420D">
        <w:rPr>
          <w:rFonts w:eastAsiaTheme="minorHAnsi"/>
          <w:b/>
          <w:lang w:eastAsia="en-US"/>
        </w:rPr>
        <w:t xml:space="preserve">В 2023 году на территории </w:t>
      </w:r>
      <w:r w:rsidR="005B4889" w:rsidRPr="00AD420D">
        <w:rPr>
          <w:rFonts w:eastAsiaTheme="minorHAnsi"/>
          <w:b/>
          <w:lang w:eastAsia="en-US"/>
        </w:rPr>
        <w:t>Кез</w:t>
      </w:r>
      <w:r w:rsidRPr="00AD420D">
        <w:rPr>
          <w:rFonts w:eastAsiaTheme="minorHAnsi"/>
          <w:b/>
          <w:lang w:eastAsia="en-US"/>
        </w:rPr>
        <w:t>ского района началась реализация новых инвестиционных проектов:</w:t>
      </w:r>
    </w:p>
    <w:p w14:paraId="34D732D6" w14:textId="77777777" w:rsidR="00D14022" w:rsidRPr="00AD420D" w:rsidRDefault="00D14022" w:rsidP="00D14022">
      <w:pPr>
        <w:ind w:firstLine="708"/>
      </w:pPr>
      <w:r w:rsidRPr="00AD420D">
        <w:t>Для наращивания производства продукции сельского хозяйства в 2023 году реализуются следующие проекты:</w:t>
      </w:r>
    </w:p>
    <w:p w14:paraId="557BAAF6" w14:textId="0A9B486D" w:rsidR="00BC024E" w:rsidRPr="00AD420D" w:rsidRDefault="00BC024E" w:rsidP="00BC024E">
      <w:pPr>
        <w:ind w:firstLine="708"/>
      </w:pPr>
      <w:r w:rsidRPr="00AD420D">
        <w:t xml:space="preserve">СПК «Большевик» животноводческое помещение на 150 голов; </w:t>
      </w:r>
    </w:p>
    <w:p w14:paraId="045A765D" w14:textId="3F0EA96F" w:rsidR="00BC024E" w:rsidRPr="00AD420D" w:rsidRDefault="00BC024E" w:rsidP="00BC024E">
      <w:pPr>
        <w:ind w:firstLine="708"/>
      </w:pPr>
      <w:r w:rsidRPr="00AD420D">
        <w:t>СПК «Мысы» зерносушильный комплекс;</w:t>
      </w:r>
    </w:p>
    <w:p w14:paraId="1D7B7CD8" w14:textId="03788999" w:rsidR="00BC024E" w:rsidRPr="00AD420D" w:rsidRDefault="00BC024E" w:rsidP="00BC024E">
      <w:pPr>
        <w:ind w:firstLine="708"/>
      </w:pPr>
      <w:r w:rsidRPr="00AD420D">
        <w:t>ООО «</w:t>
      </w:r>
      <w:proofErr w:type="spellStart"/>
      <w:r w:rsidRPr="00AD420D">
        <w:t>Ошмес</w:t>
      </w:r>
      <w:proofErr w:type="spellEnd"/>
      <w:r w:rsidRPr="00AD420D">
        <w:t>» 2 животноводческих помещения 2 по 140 голов;</w:t>
      </w:r>
    </w:p>
    <w:p w14:paraId="257120A5" w14:textId="7A9BCFDD" w:rsidR="00BC024E" w:rsidRPr="00AD420D" w:rsidRDefault="00BC024E" w:rsidP="00BC024E">
      <w:pPr>
        <w:ind w:firstLine="708"/>
      </w:pPr>
      <w:r w:rsidRPr="00AD420D">
        <w:t>СПК «Свобода» животноводческое помещение 156 голов;</w:t>
      </w:r>
    </w:p>
    <w:p w14:paraId="7FFE19ED" w14:textId="6D5CBB04" w:rsidR="00BC024E" w:rsidRPr="00AD420D" w:rsidRDefault="00BC024E" w:rsidP="00BC024E">
      <w:pPr>
        <w:ind w:firstLine="708"/>
      </w:pPr>
      <w:r w:rsidRPr="00AD420D">
        <w:t xml:space="preserve">СПК «Искра» животноводческое помещение 200 голов; </w:t>
      </w:r>
    </w:p>
    <w:p w14:paraId="239BA403" w14:textId="022C51FF" w:rsidR="00527BE4" w:rsidRPr="00AD420D" w:rsidRDefault="00BC024E" w:rsidP="00BC024E">
      <w:pPr>
        <w:ind w:firstLine="708"/>
        <w:rPr>
          <w:rFonts w:eastAsiaTheme="minorHAnsi"/>
          <w:lang w:eastAsia="en-US"/>
        </w:rPr>
      </w:pPr>
      <w:r w:rsidRPr="00AD420D">
        <w:t>СПК «Кулига» животноводческое помещение 200 голов;</w:t>
      </w:r>
    </w:p>
    <w:p w14:paraId="51BE92E9" w14:textId="1C02B98C" w:rsidR="00527BE4" w:rsidRPr="00AD420D" w:rsidRDefault="00527BE4" w:rsidP="00527BE4">
      <w:pPr>
        <w:ind w:firstLine="708"/>
      </w:pPr>
      <w:r w:rsidRPr="00AD420D">
        <w:t xml:space="preserve">На территории </w:t>
      </w:r>
      <w:r w:rsidR="00241ABC" w:rsidRPr="00AD420D">
        <w:t>Кез</w:t>
      </w:r>
      <w:r w:rsidRPr="00AD420D">
        <w:t xml:space="preserve">ского района сформировано </w:t>
      </w:r>
      <w:r w:rsidR="00632BE5" w:rsidRPr="00AD420D">
        <w:t>13</w:t>
      </w:r>
      <w:r w:rsidRPr="00AD420D">
        <w:t xml:space="preserve"> инвестиционных площадки для размещения новых производственных и социальных объектов, в том числе </w:t>
      </w:r>
      <w:r w:rsidR="00632BE5" w:rsidRPr="00AD420D">
        <w:t>4</w:t>
      </w:r>
      <w:r w:rsidRPr="00AD420D">
        <w:t xml:space="preserve"> земельных участк</w:t>
      </w:r>
      <w:r w:rsidR="00632BE5" w:rsidRPr="00AD420D">
        <w:t xml:space="preserve">а земель сельскохозяйственного назначения. </w:t>
      </w:r>
      <w:r w:rsidR="00A16E2F" w:rsidRPr="00AD420D">
        <w:t>Инвестиционные площадки находятся в  муниципальной собственности.</w:t>
      </w:r>
    </w:p>
    <w:p w14:paraId="1716E1BE" w14:textId="4CE33513" w:rsidR="00527BE4" w:rsidRPr="00AD420D" w:rsidRDefault="00527BE4" w:rsidP="00527BE4">
      <w:pPr>
        <w:ind w:firstLine="708"/>
      </w:pPr>
      <w:r w:rsidRPr="00AD420D">
        <w:t xml:space="preserve">В целях создания благоприятного инвестиционного климата и обеспечения стабильных условий осуществления инвестиционной деятельности на территории </w:t>
      </w:r>
      <w:r w:rsidR="00D533D7" w:rsidRPr="00AD420D">
        <w:t>Кез</w:t>
      </w:r>
      <w:r w:rsidRPr="00AD420D">
        <w:t xml:space="preserve">ского района Администрацией района проводится работа по внедрению Регионального инвестиционного стандарта в муниципальном образовании «Муниципальный округ </w:t>
      </w:r>
      <w:r w:rsidR="00D533D7" w:rsidRPr="00AD420D">
        <w:t>Кез</w:t>
      </w:r>
      <w:r w:rsidRPr="00AD420D">
        <w:t>ский район Удмуртской Республики»:</w:t>
      </w:r>
    </w:p>
    <w:p w14:paraId="63DEFB7B" w14:textId="01CD2BE7" w:rsidR="00527BE4" w:rsidRPr="00AD420D" w:rsidRDefault="00527BE4" w:rsidP="00527BE4">
      <w:pPr>
        <w:ind w:firstLine="708"/>
      </w:pPr>
      <w:r w:rsidRPr="00AD420D">
        <w:t>- создан</w:t>
      </w:r>
      <w:r w:rsidR="002B0729" w:rsidRPr="00AD420D">
        <w:t xml:space="preserve"> Координационный Совет по инвестиционному климату </w:t>
      </w:r>
      <w:r w:rsidRPr="00AD420D">
        <w:t>муниципального образовани</w:t>
      </w:r>
      <w:r w:rsidR="00D533D7" w:rsidRPr="00AD420D">
        <w:t>я</w:t>
      </w:r>
      <w:r w:rsidRPr="00AD420D">
        <w:t xml:space="preserve"> «Муниципальный округ </w:t>
      </w:r>
      <w:r w:rsidR="00D533D7" w:rsidRPr="00AD420D">
        <w:t>Кез</w:t>
      </w:r>
      <w:r w:rsidRPr="00AD420D">
        <w:t>ский район Удмуртской Республики».</w:t>
      </w:r>
    </w:p>
    <w:p w14:paraId="7C628621" w14:textId="3A8B12E7" w:rsidR="00527BE4" w:rsidRPr="00AD420D" w:rsidRDefault="00527BE4" w:rsidP="00527BE4">
      <w:pPr>
        <w:ind w:firstLine="708"/>
      </w:pPr>
      <w:r w:rsidRPr="00AD420D">
        <w:t xml:space="preserve">- сформирован реестр инвестиционных проектов, реализуемых и планируемых к реализации на территории муниципального образования «Муниципальный округ </w:t>
      </w:r>
      <w:r w:rsidR="00D533D7" w:rsidRPr="00AD420D">
        <w:t>Кез</w:t>
      </w:r>
      <w:r w:rsidRPr="00AD420D">
        <w:t>ский район Удмуртской Республики».</w:t>
      </w:r>
    </w:p>
    <w:p w14:paraId="6AC0A821" w14:textId="1BD025A7" w:rsidR="00527BE4" w:rsidRPr="00AD420D" w:rsidRDefault="00527BE4" w:rsidP="00527BE4">
      <w:pPr>
        <w:ind w:firstLine="708"/>
      </w:pPr>
      <w:r w:rsidRPr="00AD420D">
        <w:t xml:space="preserve">- </w:t>
      </w:r>
      <w:r w:rsidR="00D533D7" w:rsidRPr="00AD420D">
        <w:t xml:space="preserve">ведется работа по созданию фильма </w:t>
      </w:r>
      <w:r w:rsidRPr="00AD420D">
        <w:t xml:space="preserve">об инвестиционном потенциале </w:t>
      </w:r>
      <w:r w:rsidR="00D533D7" w:rsidRPr="00AD420D">
        <w:t>Кез</w:t>
      </w:r>
      <w:r w:rsidRPr="00AD420D">
        <w:t>ского района</w:t>
      </w:r>
      <w:r w:rsidR="00686EDE" w:rsidRPr="00AD420D">
        <w:t xml:space="preserve"> </w:t>
      </w:r>
      <w:r w:rsidR="00D533D7" w:rsidRPr="00AD420D">
        <w:t xml:space="preserve">с последующим </w:t>
      </w:r>
      <w:r w:rsidR="00686EDE" w:rsidRPr="00AD420D">
        <w:t>размещен</w:t>
      </w:r>
      <w:r w:rsidR="00D533D7" w:rsidRPr="00AD420D">
        <w:t>ием</w:t>
      </w:r>
      <w:r w:rsidR="00686EDE" w:rsidRPr="00AD420D">
        <w:t xml:space="preserve"> на сайте </w:t>
      </w:r>
      <w:r w:rsidR="00D533D7" w:rsidRPr="00AD420D">
        <w:t>Кез</w:t>
      </w:r>
      <w:r w:rsidR="00686EDE" w:rsidRPr="00AD420D">
        <w:t>ского района</w:t>
      </w:r>
      <w:r w:rsidR="00BC024E" w:rsidRPr="00AD420D">
        <w:t xml:space="preserve">, </w:t>
      </w:r>
      <w:r w:rsidR="00DC1C2C" w:rsidRPr="00AD420D">
        <w:t xml:space="preserve">на странице Главы муниципального образования в социальных сетях, а также </w:t>
      </w:r>
      <w:r w:rsidR="00BC024E" w:rsidRPr="00AD420D">
        <w:t xml:space="preserve">Интернет - трансляцией </w:t>
      </w:r>
      <w:r w:rsidR="00DC1C2C" w:rsidRPr="00AD420D">
        <w:t xml:space="preserve">для </w:t>
      </w:r>
      <w:r w:rsidR="00BC024E" w:rsidRPr="00AD420D">
        <w:t>потенциальны</w:t>
      </w:r>
      <w:r w:rsidR="00DC1C2C" w:rsidRPr="00AD420D">
        <w:t>х</w:t>
      </w:r>
      <w:r w:rsidR="00BC024E" w:rsidRPr="00AD420D">
        <w:t xml:space="preserve"> инвестор</w:t>
      </w:r>
      <w:r w:rsidR="00DC1C2C" w:rsidRPr="00AD420D">
        <w:t>ов</w:t>
      </w:r>
      <w:r w:rsidR="00BC024E" w:rsidRPr="00AD420D">
        <w:t>;</w:t>
      </w:r>
    </w:p>
    <w:p w14:paraId="7BFEFBD6" w14:textId="77777777" w:rsidR="00527BE4" w:rsidRPr="00AD420D" w:rsidRDefault="00527BE4" w:rsidP="00527BE4">
      <w:pPr>
        <w:ind w:firstLine="708"/>
      </w:pPr>
      <w:r w:rsidRPr="00AD420D">
        <w:t>- на постоянной основе проводится работа по вводу и своевременной актуализации данных Инвестиционной карты Удмуртской Республики по слою «Инвестиционные площадки».</w:t>
      </w:r>
    </w:p>
    <w:p w14:paraId="001038A2" w14:textId="77777777" w:rsidR="00527BE4" w:rsidRPr="00AD420D" w:rsidRDefault="00527BE4" w:rsidP="00527BE4">
      <w:pPr>
        <w:ind w:firstLine="708"/>
      </w:pPr>
      <w:r w:rsidRPr="00AD420D">
        <w:t>В настоящее время ведется работа по:</w:t>
      </w:r>
    </w:p>
    <w:p w14:paraId="095943F2" w14:textId="77777777" w:rsidR="00527BE4" w:rsidRPr="00AD420D" w:rsidRDefault="00527BE4" w:rsidP="00527BE4">
      <w:pPr>
        <w:ind w:firstLine="708"/>
      </w:pPr>
      <w:r w:rsidRPr="00AD420D">
        <w:lastRenderedPageBreak/>
        <w:t>- формированию инвестиционной карты свободных (неиспользуемых) земельных участков и имущества для информирования потенциальных инвесторов об инвестиционном потенциале района.</w:t>
      </w:r>
    </w:p>
    <w:p w14:paraId="40904B05" w14:textId="1377ECB6" w:rsidR="00527BE4" w:rsidRPr="00AD420D" w:rsidRDefault="00527BE4" w:rsidP="00527BE4">
      <w:pPr>
        <w:ind w:firstLine="708"/>
      </w:pPr>
      <w:r w:rsidRPr="00AD420D">
        <w:t xml:space="preserve">- актуализации раздела «Инвестиционная привлекательность» на официальном сайте муниципального образования «Муниципальный округ </w:t>
      </w:r>
      <w:r w:rsidR="00D533D7" w:rsidRPr="00AD420D">
        <w:t>Кез</w:t>
      </w:r>
      <w:r w:rsidRPr="00AD420D">
        <w:t>ский район Удмуртской Республики».</w:t>
      </w:r>
    </w:p>
    <w:p w14:paraId="7A9AD779" w14:textId="772B25CC" w:rsidR="00527BE4" w:rsidRPr="00AD420D" w:rsidRDefault="00527BE4" w:rsidP="00527BE4">
      <w:pPr>
        <w:ind w:firstLine="708"/>
      </w:pPr>
      <w:r w:rsidRPr="00AD420D">
        <w:t xml:space="preserve">- актуализации паспорта инвестиционного развития муниципального образования «Муниципальный округ </w:t>
      </w:r>
      <w:r w:rsidR="00D533D7" w:rsidRPr="00AD420D">
        <w:t>Кез</w:t>
      </w:r>
      <w:r w:rsidRPr="00AD420D">
        <w:t>ский район Удмуртской Республики».</w:t>
      </w:r>
    </w:p>
    <w:p w14:paraId="214930B9" w14:textId="77777777" w:rsidR="00B9263D" w:rsidRPr="00AD420D" w:rsidRDefault="00B9263D" w:rsidP="00665BC3">
      <w:pPr>
        <w:autoSpaceDE w:val="0"/>
        <w:autoSpaceDN w:val="0"/>
        <w:adjustRightInd w:val="0"/>
        <w:ind w:firstLine="708"/>
      </w:pPr>
    </w:p>
    <w:p w14:paraId="1CEA565D" w14:textId="77777777" w:rsidR="0091396F" w:rsidRPr="00AD420D" w:rsidRDefault="00016C70" w:rsidP="00CA0D95">
      <w:pPr>
        <w:autoSpaceDE w:val="0"/>
        <w:autoSpaceDN w:val="0"/>
        <w:adjustRightInd w:val="0"/>
        <w:ind w:firstLine="708"/>
        <w:jc w:val="center"/>
        <w:rPr>
          <w:b/>
          <w:sz w:val="28"/>
          <w:szCs w:val="28"/>
        </w:rPr>
      </w:pPr>
      <w:r w:rsidRPr="00AD420D">
        <w:rPr>
          <w:b/>
          <w:sz w:val="28"/>
          <w:szCs w:val="28"/>
        </w:rPr>
        <w:t>Социальная сфера</w:t>
      </w:r>
    </w:p>
    <w:p w14:paraId="0485F1E4" w14:textId="77777777" w:rsidR="003F1577" w:rsidRPr="00AD420D" w:rsidRDefault="003F1577" w:rsidP="005163AF">
      <w:pPr>
        <w:autoSpaceDE w:val="0"/>
        <w:autoSpaceDN w:val="0"/>
        <w:adjustRightInd w:val="0"/>
        <w:ind w:firstLine="708"/>
      </w:pPr>
    </w:p>
    <w:p w14:paraId="64FFF723" w14:textId="0AF56DE7" w:rsidR="001C68CB" w:rsidRPr="00AD420D" w:rsidRDefault="00016C70" w:rsidP="005163AF">
      <w:pPr>
        <w:autoSpaceDE w:val="0"/>
        <w:autoSpaceDN w:val="0"/>
        <w:adjustRightInd w:val="0"/>
        <w:ind w:firstLine="708"/>
      </w:pPr>
      <w:r w:rsidRPr="00AD420D">
        <w:t>Стратегическими направлениями развития отраслей социальной сферы в районе являются обеспечение гарантий граждан на качественное и доступное образование, медицинское обслуживание, поддержка социально-уязвимых слоев населения, улучшение жилищных условий граждан, сохранение существующего культурного и духовного потенциала, стимулирование создания новых направлений развития культуры, обеспечение доступности к культурным благам и информационным ресурсам для всех слоев населения, массовое привлечение населения к регулярным занятиям физической культурой и спортом, организация активного досуга детей и подростков, предупреждение правонарушений, наркомании и пьянства среди несовершеннолетних, а также укрепление материально-технической баз</w:t>
      </w:r>
      <w:r w:rsidR="005163AF" w:rsidRPr="00AD420D">
        <w:t>ы спортивных сооружений района.</w:t>
      </w:r>
    </w:p>
    <w:p w14:paraId="4AB8F340" w14:textId="77777777" w:rsidR="001C68CB" w:rsidRPr="00AD420D" w:rsidRDefault="001C68CB" w:rsidP="00985E09">
      <w:pPr>
        <w:autoSpaceDE w:val="0"/>
        <w:autoSpaceDN w:val="0"/>
        <w:adjustRightInd w:val="0"/>
        <w:rPr>
          <w:b/>
          <w:i/>
        </w:rPr>
      </w:pPr>
    </w:p>
    <w:p w14:paraId="3458A98E" w14:textId="77777777" w:rsidR="00016C70" w:rsidRPr="00AD420D" w:rsidRDefault="00016C70" w:rsidP="00C11CDA">
      <w:pPr>
        <w:autoSpaceDE w:val="0"/>
        <w:autoSpaceDN w:val="0"/>
        <w:adjustRightInd w:val="0"/>
        <w:ind w:firstLine="708"/>
        <w:jc w:val="center"/>
        <w:rPr>
          <w:b/>
          <w:i/>
          <w:sz w:val="28"/>
          <w:szCs w:val="28"/>
        </w:rPr>
      </w:pPr>
      <w:r w:rsidRPr="00AD420D">
        <w:rPr>
          <w:b/>
          <w:i/>
          <w:sz w:val="28"/>
          <w:szCs w:val="28"/>
        </w:rPr>
        <w:t>Образование</w:t>
      </w:r>
    </w:p>
    <w:p w14:paraId="5C7E171A" w14:textId="03F27AB4" w:rsidR="001E6BE3" w:rsidRPr="00AD420D" w:rsidRDefault="001E6BE3" w:rsidP="001E6BE3">
      <w:pPr>
        <w:ind w:firstLine="708"/>
        <w:rPr>
          <w:bCs/>
          <w:shd w:val="clear" w:color="auto" w:fill="FFFFFF"/>
        </w:rPr>
      </w:pPr>
      <w:r w:rsidRPr="00AD420D">
        <w:rPr>
          <w:bCs/>
          <w:shd w:val="clear" w:color="auto" w:fill="FFFFFF"/>
        </w:rPr>
        <w:t xml:space="preserve">Деятельность Управления образования Кезского района и всех образовательных учреждений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2022-2025 годы, других нормативно-правовых документов, определяющих функционирование и развитие системы образования района. </w:t>
      </w:r>
    </w:p>
    <w:p w14:paraId="6C492F9A" w14:textId="77777777" w:rsidR="001E6BE3" w:rsidRPr="00AD420D" w:rsidRDefault="001E6BE3" w:rsidP="001E6BE3">
      <w:pPr>
        <w:ind w:firstLine="708"/>
        <w:rPr>
          <w:bCs/>
        </w:rPr>
      </w:pPr>
      <w:r w:rsidRPr="00AD420D">
        <w:rPr>
          <w:bCs/>
        </w:rPr>
        <w:t>Перед Управлением образования, образовательными учреждениями стояли задачи дальнейшего создания условий для реализации ФГОС дошкольного, начального, основного общего образования; переход на обновлённые ФГОС среднего общего образования (это позволит синхронизировать учебный процесс во всех школах страны, исключить возможность пробелов в знаниях при переходе из одной  школы в другую, облегчить учащимся прохождение аттестационных процедур,  в конечном счёте – повысить качество общего образования) и ФООП (федеральных основных образовательных программ, определяющих содержание общего образования, регламентирующих образовательную деятельность ОУ в единстве урочной и внеурочной деятельности ), в том числе федеральных рабочих программ;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62577A81" w14:textId="77777777" w:rsidR="003153D1" w:rsidRPr="00AD420D" w:rsidRDefault="003153D1" w:rsidP="003153D1">
      <w:pPr>
        <w:jc w:val="center"/>
        <w:rPr>
          <w:b/>
        </w:rPr>
      </w:pPr>
    </w:p>
    <w:p w14:paraId="5F84C86E" w14:textId="0B129129" w:rsidR="00477C31" w:rsidRPr="00AD420D" w:rsidRDefault="00477C31" w:rsidP="003153D1">
      <w:pPr>
        <w:jc w:val="center"/>
        <w:rPr>
          <w:b/>
        </w:rPr>
      </w:pPr>
      <w:r w:rsidRPr="00AD420D">
        <w:rPr>
          <w:b/>
        </w:rPr>
        <w:t xml:space="preserve">Основные </w:t>
      </w:r>
      <w:r w:rsidR="003153D1" w:rsidRPr="00AD420D">
        <w:rPr>
          <w:b/>
        </w:rPr>
        <w:t xml:space="preserve">показатели </w:t>
      </w:r>
      <w:r w:rsidRPr="00AD420D">
        <w:rPr>
          <w:b/>
        </w:rPr>
        <w:t>развития отрасли «Образование» за 9 месяцев 2023 года</w:t>
      </w:r>
    </w:p>
    <w:p w14:paraId="528188E5" w14:textId="71FA4C84" w:rsidR="00477C31" w:rsidRPr="00AD420D" w:rsidRDefault="003153D1" w:rsidP="00477C31">
      <w:pPr>
        <w:jc w:val="center"/>
        <w:rPr>
          <w:b/>
          <w:sz w:val="28"/>
          <w:szCs w:val="28"/>
        </w:rPr>
      </w:pPr>
      <w:r w:rsidRPr="00AD420D">
        <w:rPr>
          <w:b/>
        </w:rPr>
        <w:t>Кезского района</w:t>
      </w:r>
      <w:r w:rsidR="00477C31" w:rsidRPr="00AD420D">
        <w:rPr>
          <w:b/>
        </w:rPr>
        <w:t xml:space="preserve"> Удмуртской Республик</w:t>
      </w:r>
      <w:r w:rsidRPr="00AD420D">
        <w:rPr>
          <w:b/>
        </w:rPr>
        <w:t>и</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678"/>
        <w:gridCol w:w="709"/>
        <w:gridCol w:w="992"/>
        <w:gridCol w:w="851"/>
        <w:gridCol w:w="992"/>
        <w:gridCol w:w="992"/>
        <w:gridCol w:w="993"/>
      </w:tblGrid>
      <w:tr w:rsidR="00477C31" w:rsidRPr="00AD420D" w14:paraId="7E1BD950" w14:textId="77777777" w:rsidTr="00467803">
        <w:trPr>
          <w:cantSplit/>
          <w:trHeight w:val="124"/>
          <w:tblHeader/>
        </w:trPr>
        <w:tc>
          <w:tcPr>
            <w:tcW w:w="425" w:type="dxa"/>
            <w:vMerge w:val="restart"/>
            <w:vAlign w:val="center"/>
          </w:tcPr>
          <w:p w14:paraId="4E6DACE1" w14:textId="77777777" w:rsidR="00477C31" w:rsidRPr="00AD420D" w:rsidRDefault="00477C31" w:rsidP="00467803">
            <w:pPr>
              <w:ind w:firstLine="72"/>
              <w:jc w:val="center"/>
              <w:rPr>
                <w:sz w:val="22"/>
                <w:szCs w:val="22"/>
              </w:rPr>
            </w:pPr>
            <w:r w:rsidRPr="00AD420D">
              <w:rPr>
                <w:sz w:val="22"/>
                <w:szCs w:val="22"/>
              </w:rPr>
              <w:t>№</w:t>
            </w:r>
          </w:p>
          <w:p w14:paraId="608E1EF6" w14:textId="77777777" w:rsidR="00477C31" w:rsidRPr="00AD420D" w:rsidRDefault="00477C31" w:rsidP="00467803">
            <w:pPr>
              <w:ind w:firstLine="72"/>
              <w:jc w:val="center"/>
              <w:rPr>
                <w:sz w:val="22"/>
                <w:szCs w:val="22"/>
              </w:rPr>
            </w:pPr>
            <w:r w:rsidRPr="00AD420D">
              <w:rPr>
                <w:sz w:val="22"/>
                <w:szCs w:val="22"/>
              </w:rPr>
              <w:t>п/п</w:t>
            </w:r>
          </w:p>
        </w:tc>
        <w:tc>
          <w:tcPr>
            <w:tcW w:w="4678" w:type="dxa"/>
            <w:vMerge w:val="restart"/>
            <w:vAlign w:val="center"/>
          </w:tcPr>
          <w:p w14:paraId="47469A6F" w14:textId="77777777" w:rsidR="00477C31" w:rsidRPr="00AD420D" w:rsidRDefault="00477C31" w:rsidP="00467803">
            <w:pPr>
              <w:pStyle w:val="xl44"/>
              <w:pBdr>
                <w:left w:val="none" w:sz="0" w:space="0" w:color="auto"/>
                <w:bottom w:val="none" w:sz="0" w:space="0" w:color="auto"/>
                <w:right w:val="none" w:sz="0" w:space="0" w:color="auto"/>
              </w:pBdr>
              <w:spacing w:before="0" w:beforeAutospacing="0" w:after="0" w:afterAutospacing="0"/>
              <w:textAlignment w:val="auto"/>
              <w:rPr>
                <w:rFonts w:ascii="Times New Roman" w:eastAsia="Times New Roman" w:hAnsi="Times New Roman" w:cs="Times New Roman"/>
                <w:sz w:val="22"/>
                <w:szCs w:val="22"/>
              </w:rPr>
            </w:pPr>
            <w:r w:rsidRPr="00AD420D">
              <w:rPr>
                <w:rFonts w:ascii="Times New Roman" w:eastAsia="Times New Roman" w:hAnsi="Times New Roman" w:cs="Times New Roman"/>
                <w:sz w:val="22"/>
                <w:szCs w:val="22"/>
              </w:rPr>
              <w:t>Показатели</w:t>
            </w:r>
          </w:p>
        </w:tc>
        <w:tc>
          <w:tcPr>
            <w:tcW w:w="709" w:type="dxa"/>
            <w:vMerge w:val="restart"/>
            <w:vAlign w:val="center"/>
          </w:tcPr>
          <w:p w14:paraId="7A9F70B5" w14:textId="77777777" w:rsidR="00477C31" w:rsidRPr="00AD420D" w:rsidRDefault="00477C31" w:rsidP="00467803">
            <w:pPr>
              <w:jc w:val="center"/>
              <w:rPr>
                <w:sz w:val="22"/>
                <w:szCs w:val="22"/>
              </w:rPr>
            </w:pPr>
            <w:r w:rsidRPr="00AD420D">
              <w:rPr>
                <w:sz w:val="22"/>
                <w:szCs w:val="22"/>
              </w:rPr>
              <w:t>Ед. изм.</w:t>
            </w:r>
          </w:p>
        </w:tc>
        <w:tc>
          <w:tcPr>
            <w:tcW w:w="2835" w:type="dxa"/>
            <w:gridSpan w:val="3"/>
            <w:tcBorders>
              <w:top w:val="single" w:sz="4" w:space="0" w:color="auto"/>
            </w:tcBorders>
          </w:tcPr>
          <w:p w14:paraId="51B3CE88" w14:textId="77777777" w:rsidR="00477C31" w:rsidRPr="00AD420D" w:rsidRDefault="00477C31" w:rsidP="00467803">
            <w:pPr>
              <w:jc w:val="center"/>
              <w:rPr>
                <w:sz w:val="22"/>
                <w:szCs w:val="22"/>
              </w:rPr>
            </w:pPr>
            <w:r w:rsidRPr="00AD420D">
              <w:rPr>
                <w:sz w:val="22"/>
                <w:szCs w:val="22"/>
              </w:rPr>
              <w:t>годы</w:t>
            </w:r>
          </w:p>
        </w:tc>
        <w:tc>
          <w:tcPr>
            <w:tcW w:w="1985" w:type="dxa"/>
            <w:gridSpan w:val="2"/>
            <w:shd w:val="clear" w:color="auto" w:fill="auto"/>
          </w:tcPr>
          <w:p w14:paraId="7A071E21" w14:textId="77777777" w:rsidR="00477C31" w:rsidRPr="00AD420D" w:rsidRDefault="00477C31" w:rsidP="003F1577">
            <w:pPr>
              <w:jc w:val="center"/>
              <w:rPr>
                <w:sz w:val="22"/>
                <w:szCs w:val="22"/>
              </w:rPr>
            </w:pPr>
            <w:r w:rsidRPr="00AD420D">
              <w:rPr>
                <w:sz w:val="22"/>
                <w:szCs w:val="22"/>
              </w:rPr>
              <w:t>темп роста %</w:t>
            </w:r>
          </w:p>
        </w:tc>
      </w:tr>
      <w:tr w:rsidR="00477C31" w:rsidRPr="00AD420D" w14:paraId="37997041" w14:textId="77777777" w:rsidTr="00467803">
        <w:trPr>
          <w:cantSplit/>
          <w:trHeight w:val="360"/>
          <w:tblHeader/>
        </w:trPr>
        <w:tc>
          <w:tcPr>
            <w:tcW w:w="425" w:type="dxa"/>
            <w:vMerge/>
            <w:vAlign w:val="center"/>
          </w:tcPr>
          <w:p w14:paraId="0D6CBFB0" w14:textId="77777777" w:rsidR="00477C31" w:rsidRPr="00AD420D" w:rsidRDefault="00477C31" w:rsidP="00467803">
            <w:pPr>
              <w:ind w:firstLine="72"/>
              <w:jc w:val="center"/>
              <w:rPr>
                <w:sz w:val="22"/>
                <w:szCs w:val="22"/>
              </w:rPr>
            </w:pPr>
          </w:p>
        </w:tc>
        <w:tc>
          <w:tcPr>
            <w:tcW w:w="4678" w:type="dxa"/>
            <w:vMerge/>
            <w:vAlign w:val="center"/>
          </w:tcPr>
          <w:p w14:paraId="20026C86" w14:textId="77777777" w:rsidR="00477C31" w:rsidRPr="00AD420D" w:rsidRDefault="00477C31" w:rsidP="00467803">
            <w:pPr>
              <w:jc w:val="center"/>
              <w:rPr>
                <w:sz w:val="22"/>
                <w:szCs w:val="22"/>
              </w:rPr>
            </w:pPr>
          </w:p>
        </w:tc>
        <w:tc>
          <w:tcPr>
            <w:tcW w:w="709" w:type="dxa"/>
            <w:vMerge/>
            <w:vAlign w:val="center"/>
          </w:tcPr>
          <w:p w14:paraId="180A2341" w14:textId="77777777" w:rsidR="00477C31" w:rsidRPr="00AD420D" w:rsidRDefault="00477C31" w:rsidP="00467803">
            <w:pPr>
              <w:jc w:val="center"/>
              <w:rPr>
                <w:sz w:val="22"/>
                <w:szCs w:val="22"/>
              </w:rPr>
            </w:pPr>
          </w:p>
        </w:tc>
        <w:tc>
          <w:tcPr>
            <w:tcW w:w="992" w:type="dxa"/>
            <w:vAlign w:val="center"/>
          </w:tcPr>
          <w:p w14:paraId="57F72E88" w14:textId="393FE814" w:rsidR="00477C31" w:rsidRPr="00AD420D" w:rsidRDefault="00477C31" w:rsidP="00467803">
            <w:pPr>
              <w:jc w:val="center"/>
              <w:rPr>
                <w:sz w:val="22"/>
                <w:szCs w:val="22"/>
              </w:rPr>
            </w:pPr>
            <w:r w:rsidRPr="00AD420D">
              <w:rPr>
                <w:sz w:val="22"/>
                <w:szCs w:val="22"/>
              </w:rPr>
              <w:t xml:space="preserve">  9 мес</w:t>
            </w:r>
            <w:r w:rsidR="003153D1" w:rsidRPr="00AD420D">
              <w:rPr>
                <w:sz w:val="22"/>
                <w:szCs w:val="22"/>
              </w:rPr>
              <w:t>.</w:t>
            </w:r>
            <w:r w:rsidRPr="00AD420D">
              <w:rPr>
                <w:sz w:val="22"/>
                <w:szCs w:val="22"/>
              </w:rPr>
              <w:t xml:space="preserve"> 2022</w:t>
            </w:r>
          </w:p>
        </w:tc>
        <w:tc>
          <w:tcPr>
            <w:tcW w:w="851" w:type="dxa"/>
            <w:vAlign w:val="center"/>
          </w:tcPr>
          <w:p w14:paraId="40C100E8" w14:textId="77777777" w:rsidR="00477C31" w:rsidRPr="00AD420D" w:rsidRDefault="00477C31" w:rsidP="00467803">
            <w:pPr>
              <w:jc w:val="center"/>
              <w:rPr>
                <w:sz w:val="22"/>
                <w:szCs w:val="22"/>
              </w:rPr>
            </w:pPr>
            <w:r w:rsidRPr="00AD420D">
              <w:rPr>
                <w:sz w:val="22"/>
                <w:szCs w:val="22"/>
              </w:rPr>
              <w:t xml:space="preserve">2023 план </w:t>
            </w:r>
          </w:p>
        </w:tc>
        <w:tc>
          <w:tcPr>
            <w:tcW w:w="992" w:type="dxa"/>
            <w:vAlign w:val="center"/>
          </w:tcPr>
          <w:p w14:paraId="474C9488" w14:textId="7245533E" w:rsidR="00477C31" w:rsidRPr="00AD420D" w:rsidRDefault="00477C31" w:rsidP="00467803">
            <w:pPr>
              <w:jc w:val="center"/>
              <w:rPr>
                <w:sz w:val="22"/>
                <w:szCs w:val="22"/>
              </w:rPr>
            </w:pPr>
            <w:r w:rsidRPr="00AD420D">
              <w:rPr>
                <w:sz w:val="22"/>
                <w:szCs w:val="22"/>
              </w:rPr>
              <w:t xml:space="preserve"> 9 мес</w:t>
            </w:r>
            <w:r w:rsidR="003153D1" w:rsidRPr="00AD420D">
              <w:rPr>
                <w:sz w:val="22"/>
                <w:szCs w:val="22"/>
              </w:rPr>
              <w:t>.</w:t>
            </w:r>
            <w:r w:rsidRPr="00AD420D">
              <w:rPr>
                <w:sz w:val="22"/>
                <w:szCs w:val="22"/>
              </w:rPr>
              <w:t xml:space="preserve"> 2023 </w:t>
            </w:r>
          </w:p>
        </w:tc>
        <w:tc>
          <w:tcPr>
            <w:tcW w:w="992" w:type="dxa"/>
            <w:shd w:val="clear" w:color="auto" w:fill="auto"/>
          </w:tcPr>
          <w:p w14:paraId="5FEAED7C" w14:textId="7EC934BD" w:rsidR="00477C31" w:rsidRPr="00AD420D" w:rsidRDefault="003F1577" w:rsidP="00467803">
            <w:pPr>
              <w:rPr>
                <w:sz w:val="22"/>
                <w:szCs w:val="22"/>
              </w:rPr>
            </w:pPr>
            <w:r w:rsidRPr="00AD420D">
              <w:rPr>
                <w:sz w:val="22"/>
                <w:szCs w:val="22"/>
              </w:rPr>
              <w:t>гр.6/гр.5*100%</w:t>
            </w:r>
          </w:p>
        </w:tc>
        <w:tc>
          <w:tcPr>
            <w:tcW w:w="993" w:type="dxa"/>
            <w:shd w:val="clear" w:color="auto" w:fill="auto"/>
          </w:tcPr>
          <w:p w14:paraId="52A5A435" w14:textId="1DA5EC8A" w:rsidR="00477C31" w:rsidRPr="00AD420D" w:rsidRDefault="003F1577" w:rsidP="00467803">
            <w:pPr>
              <w:rPr>
                <w:sz w:val="22"/>
                <w:szCs w:val="22"/>
              </w:rPr>
            </w:pPr>
            <w:r w:rsidRPr="00AD420D">
              <w:rPr>
                <w:sz w:val="22"/>
                <w:szCs w:val="22"/>
              </w:rPr>
              <w:t>гр.6/гр.4*100%</w:t>
            </w:r>
          </w:p>
        </w:tc>
      </w:tr>
      <w:tr w:rsidR="00934FEC" w:rsidRPr="00AD420D" w14:paraId="41874C87" w14:textId="77777777" w:rsidTr="003F1577">
        <w:trPr>
          <w:cantSplit/>
          <w:trHeight w:val="232"/>
          <w:tblHeader/>
        </w:trPr>
        <w:tc>
          <w:tcPr>
            <w:tcW w:w="425" w:type="dxa"/>
            <w:vAlign w:val="center"/>
          </w:tcPr>
          <w:p w14:paraId="4DC35A78" w14:textId="7F3D9829" w:rsidR="003153D1" w:rsidRPr="00AD420D" w:rsidRDefault="003153D1" w:rsidP="003153D1">
            <w:pPr>
              <w:ind w:firstLine="72"/>
              <w:jc w:val="center"/>
              <w:rPr>
                <w:sz w:val="18"/>
                <w:szCs w:val="18"/>
              </w:rPr>
            </w:pPr>
            <w:r w:rsidRPr="00AD420D">
              <w:rPr>
                <w:sz w:val="18"/>
                <w:szCs w:val="18"/>
              </w:rPr>
              <w:t>1</w:t>
            </w:r>
          </w:p>
        </w:tc>
        <w:tc>
          <w:tcPr>
            <w:tcW w:w="4678" w:type="dxa"/>
            <w:vAlign w:val="center"/>
          </w:tcPr>
          <w:p w14:paraId="5A728569" w14:textId="5DDCEB59" w:rsidR="003153D1" w:rsidRPr="00AD420D" w:rsidRDefault="003153D1" w:rsidP="003153D1">
            <w:pPr>
              <w:jc w:val="center"/>
              <w:rPr>
                <w:sz w:val="18"/>
                <w:szCs w:val="18"/>
              </w:rPr>
            </w:pPr>
            <w:r w:rsidRPr="00AD420D">
              <w:rPr>
                <w:sz w:val="18"/>
                <w:szCs w:val="18"/>
              </w:rPr>
              <w:t>2</w:t>
            </w:r>
          </w:p>
        </w:tc>
        <w:tc>
          <w:tcPr>
            <w:tcW w:w="709" w:type="dxa"/>
            <w:vAlign w:val="center"/>
          </w:tcPr>
          <w:p w14:paraId="7674E27C" w14:textId="79034D22" w:rsidR="003153D1" w:rsidRPr="00AD420D" w:rsidRDefault="003153D1" w:rsidP="003153D1">
            <w:pPr>
              <w:jc w:val="center"/>
              <w:rPr>
                <w:sz w:val="18"/>
                <w:szCs w:val="18"/>
              </w:rPr>
            </w:pPr>
            <w:r w:rsidRPr="00AD420D">
              <w:rPr>
                <w:sz w:val="18"/>
                <w:szCs w:val="18"/>
              </w:rPr>
              <w:t>3</w:t>
            </w:r>
          </w:p>
        </w:tc>
        <w:tc>
          <w:tcPr>
            <w:tcW w:w="992" w:type="dxa"/>
            <w:vAlign w:val="center"/>
          </w:tcPr>
          <w:p w14:paraId="7D21AAFA" w14:textId="0EB31574" w:rsidR="003153D1" w:rsidRPr="00AD420D" w:rsidRDefault="003153D1" w:rsidP="003153D1">
            <w:pPr>
              <w:jc w:val="center"/>
              <w:rPr>
                <w:sz w:val="18"/>
                <w:szCs w:val="18"/>
              </w:rPr>
            </w:pPr>
            <w:r w:rsidRPr="00AD420D">
              <w:rPr>
                <w:sz w:val="18"/>
                <w:szCs w:val="18"/>
              </w:rPr>
              <w:t>4</w:t>
            </w:r>
          </w:p>
        </w:tc>
        <w:tc>
          <w:tcPr>
            <w:tcW w:w="851" w:type="dxa"/>
            <w:vAlign w:val="center"/>
          </w:tcPr>
          <w:p w14:paraId="0FA92372" w14:textId="074ABF9D" w:rsidR="003153D1" w:rsidRPr="00AD420D" w:rsidRDefault="003153D1" w:rsidP="003153D1">
            <w:pPr>
              <w:jc w:val="center"/>
              <w:rPr>
                <w:sz w:val="18"/>
                <w:szCs w:val="18"/>
              </w:rPr>
            </w:pPr>
            <w:r w:rsidRPr="00AD420D">
              <w:rPr>
                <w:sz w:val="18"/>
                <w:szCs w:val="18"/>
              </w:rPr>
              <w:t>5</w:t>
            </w:r>
          </w:p>
        </w:tc>
        <w:tc>
          <w:tcPr>
            <w:tcW w:w="992" w:type="dxa"/>
            <w:vAlign w:val="center"/>
          </w:tcPr>
          <w:p w14:paraId="66C1922C" w14:textId="59A58D8D" w:rsidR="003153D1" w:rsidRPr="00AD420D" w:rsidRDefault="003153D1" w:rsidP="003153D1">
            <w:pPr>
              <w:jc w:val="center"/>
              <w:rPr>
                <w:sz w:val="18"/>
                <w:szCs w:val="18"/>
              </w:rPr>
            </w:pPr>
            <w:r w:rsidRPr="00AD420D">
              <w:rPr>
                <w:sz w:val="18"/>
                <w:szCs w:val="18"/>
              </w:rPr>
              <w:t>6</w:t>
            </w:r>
          </w:p>
        </w:tc>
        <w:tc>
          <w:tcPr>
            <w:tcW w:w="992" w:type="dxa"/>
            <w:shd w:val="clear" w:color="auto" w:fill="auto"/>
            <w:vAlign w:val="center"/>
          </w:tcPr>
          <w:p w14:paraId="2B117FF2" w14:textId="3F3437CF" w:rsidR="003153D1" w:rsidRPr="00AD420D" w:rsidRDefault="003153D1" w:rsidP="003153D1">
            <w:pPr>
              <w:jc w:val="center"/>
              <w:rPr>
                <w:sz w:val="18"/>
                <w:szCs w:val="18"/>
              </w:rPr>
            </w:pPr>
            <w:r w:rsidRPr="00AD420D">
              <w:rPr>
                <w:sz w:val="18"/>
                <w:szCs w:val="18"/>
              </w:rPr>
              <w:t>7</w:t>
            </w:r>
          </w:p>
        </w:tc>
        <w:tc>
          <w:tcPr>
            <w:tcW w:w="993" w:type="dxa"/>
            <w:shd w:val="clear" w:color="auto" w:fill="auto"/>
            <w:vAlign w:val="center"/>
          </w:tcPr>
          <w:p w14:paraId="59663836" w14:textId="514DD504" w:rsidR="003153D1" w:rsidRPr="00AD420D" w:rsidRDefault="003153D1" w:rsidP="003153D1">
            <w:pPr>
              <w:jc w:val="center"/>
              <w:rPr>
                <w:sz w:val="18"/>
                <w:szCs w:val="18"/>
              </w:rPr>
            </w:pPr>
            <w:r w:rsidRPr="00AD420D">
              <w:rPr>
                <w:sz w:val="18"/>
                <w:szCs w:val="18"/>
              </w:rPr>
              <w:t>8</w:t>
            </w:r>
          </w:p>
        </w:tc>
      </w:tr>
      <w:tr w:rsidR="00934FEC" w:rsidRPr="00AD420D" w14:paraId="7596527D" w14:textId="77777777" w:rsidTr="003153D1">
        <w:trPr>
          <w:trHeight w:val="124"/>
        </w:trPr>
        <w:tc>
          <w:tcPr>
            <w:tcW w:w="425" w:type="dxa"/>
            <w:vMerge w:val="restart"/>
          </w:tcPr>
          <w:p w14:paraId="14742FC7" w14:textId="77777777" w:rsidR="00477C31" w:rsidRPr="00AD420D" w:rsidRDefault="00477C31" w:rsidP="00467803">
            <w:pPr>
              <w:jc w:val="center"/>
              <w:rPr>
                <w:sz w:val="22"/>
                <w:szCs w:val="22"/>
              </w:rPr>
            </w:pPr>
            <w:r w:rsidRPr="00AD420D">
              <w:rPr>
                <w:sz w:val="22"/>
                <w:szCs w:val="22"/>
              </w:rPr>
              <w:t>1</w:t>
            </w:r>
          </w:p>
        </w:tc>
        <w:tc>
          <w:tcPr>
            <w:tcW w:w="4678" w:type="dxa"/>
          </w:tcPr>
          <w:p w14:paraId="4859A7AE" w14:textId="77777777" w:rsidR="00477C31" w:rsidRPr="00AD420D" w:rsidRDefault="00477C31" w:rsidP="00467803">
            <w:pPr>
              <w:rPr>
                <w:b/>
                <w:sz w:val="22"/>
                <w:szCs w:val="22"/>
              </w:rPr>
            </w:pPr>
            <w:r w:rsidRPr="00AD420D">
              <w:rPr>
                <w:b/>
                <w:sz w:val="22"/>
                <w:szCs w:val="22"/>
              </w:rPr>
              <w:t xml:space="preserve">Количество образовательных учреждений </w:t>
            </w:r>
            <w:r w:rsidRPr="00AD420D">
              <w:rPr>
                <w:b/>
                <w:sz w:val="22"/>
                <w:szCs w:val="22"/>
              </w:rPr>
              <w:lastRenderedPageBreak/>
              <w:t>по типам:</w:t>
            </w:r>
          </w:p>
        </w:tc>
        <w:tc>
          <w:tcPr>
            <w:tcW w:w="709" w:type="dxa"/>
            <w:vAlign w:val="center"/>
          </w:tcPr>
          <w:p w14:paraId="32829581" w14:textId="77777777" w:rsidR="00477C31" w:rsidRPr="00AD420D" w:rsidRDefault="00477C31" w:rsidP="00467803">
            <w:pPr>
              <w:jc w:val="center"/>
              <w:rPr>
                <w:sz w:val="22"/>
                <w:szCs w:val="22"/>
              </w:rPr>
            </w:pPr>
            <w:r w:rsidRPr="00AD420D">
              <w:rPr>
                <w:sz w:val="22"/>
                <w:szCs w:val="22"/>
              </w:rPr>
              <w:lastRenderedPageBreak/>
              <w:t>шт.</w:t>
            </w:r>
          </w:p>
        </w:tc>
        <w:tc>
          <w:tcPr>
            <w:tcW w:w="992" w:type="dxa"/>
            <w:vAlign w:val="center"/>
          </w:tcPr>
          <w:p w14:paraId="75F877CC" w14:textId="3B5475CF" w:rsidR="00477C31" w:rsidRPr="00AD420D" w:rsidRDefault="00477C31" w:rsidP="003153D1">
            <w:pPr>
              <w:jc w:val="center"/>
              <w:rPr>
                <w:sz w:val="22"/>
                <w:szCs w:val="22"/>
              </w:rPr>
            </w:pPr>
            <w:r w:rsidRPr="00AD420D">
              <w:rPr>
                <w:sz w:val="22"/>
                <w:szCs w:val="22"/>
              </w:rPr>
              <w:t>25</w:t>
            </w:r>
          </w:p>
        </w:tc>
        <w:tc>
          <w:tcPr>
            <w:tcW w:w="851" w:type="dxa"/>
            <w:shd w:val="clear" w:color="auto" w:fill="auto"/>
            <w:vAlign w:val="center"/>
          </w:tcPr>
          <w:p w14:paraId="5818B4F5" w14:textId="43F62F72" w:rsidR="00477C31" w:rsidRPr="00AD420D" w:rsidRDefault="00B6001F" w:rsidP="00467803">
            <w:pPr>
              <w:jc w:val="center"/>
              <w:rPr>
                <w:sz w:val="22"/>
                <w:szCs w:val="22"/>
              </w:rPr>
            </w:pPr>
            <w:r w:rsidRPr="00AD420D">
              <w:rPr>
                <w:sz w:val="22"/>
                <w:szCs w:val="22"/>
              </w:rPr>
              <w:t>24</w:t>
            </w:r>
          </w:p>
        </w:tc>
        <w:tc>
          <w:tcPr>
            <w:tcW w:w="992" w:type="dxa"/>
            <w:shd w:val="clear" w:color="auto" w:fill="auto"/>
            <w:vAlign w:val="center"/>
          </w:tcPr>
          <w:p w14:paraId="46E311EA" w14:textId="6F5E14C8" w:rsidR="00477C31" w:rsidRPr="00AD420D" w:rsidRDefault="00B6001F" w:rsidP="00467803">
            <w:pPr>
              <w:jc w:val="center"/>
              <w:rPr>
                <w:sz w:val="22"/>
                <w:szCs w:val="22"/>
              </w:rPr>
            </w:pPr>
            <w:r w:rsidRPr="00AD420D">
              <w:rPr>
                <w:sz w:val="22"/>
                <w:szCs w:val="22"/>
              </w:rPr>
              <w:t>24</w:t>
            </w:r>
          </w:p>
        </w:tc>
        <w:tc>
          <w:tcPr>
            <w:tcW w:w="992" w:type="dxa"/>
            <w:shd w:val="clear" w:color="auto" w:fill="auto"/>
            <w:vAlign w:val="center"/>
          </w:tcPr>
          <w:p w14:paraId="103321F7" w14:textId="32385EB1"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14AAC00C" w14:textId="384DFFBB" w:rsidR="00477C31" w:rsidRPr="00AD420D" w:rsidRDefault="00B6001F" w:rsidP="00467803">
            <w:pPr>
              <w:jc w:val="center"/>
              <w:rPr>
                <w:sz w:val="22"/>
                <w:szCs w:val="22"/>
              </w:rPr>
            </w:pPr>
            <w:r w:rsidRPr="00AD420D">
              <w:rPr>
                <w:sz w:val="22"/>
                <w:szCs w:val="22"/>
              </w:rPr>
              <w:t>96</w:t>
            </w:r>
          </w:p>
        </w:tc>
      </w:tr>
      <w:tr w:rsidR="00934FEC" w:rsidRPr="00AD420D" w14:paraId="3EEE1F78" w14:textId="77777777" w:rsidTr="003153D1">
        <w:trPr>
          <w:trHeight w:val="124"/>
        </w:trPr>
        <w:tc>
          <w:tcPr>
            <w:tcW w:w="425" w:type="dxa"/>
            <w:vMerge/>
          </w:tcPr>
          <w:p w14:paraId="22E78637" w14:textId="77777777" w:rsidR="00477C31" w:rsidRPr="00AD420D" w:rsidRDefault="00477C31" w:rsidP="00467803">
            <w:pPr>
              <w:jc w:val="center"/>
              <w:rPr>
                <w:sz w:val="22"/>
                <w:szCs w:val="22"/>
              </w:rPr>
            </w:pPr>
          </w:p>
        </w:tc>
        <w:tc>
          <w:tcPr>
            <w:tcW w:w="4678" w:type="dxa"/>
          </w:tcPr>
          <w:p w14:paraId="2714A8C0" w14:textId="77777777" w:rsidR="00477C31" w:rsidRPr="00AD420D" w:rsidRDefault="00477C31" w:rsidP="00467803">
            <w:pPr>
              <w:rPr>
                <w:sz w:val="22"/>
                <w:szCs w:val="22"/>
              </w:rPr>
            </w:pPr>
            <w:r w:rsidRPr="00AD420D">
              <w:rPr>
                <w:sz w:val="22"/>
                <w:szCs w:val="22"/>
              </w:rPr>
              <w:t>дошкольные образовательные учреждения</w:t>
            </w:r>
          </w:p>
        </w:tc>
        <w:tc>
          <w:tcPr>
            <w:tcW w:w="709" w:type="dxa"/>
            <w:vAlign w:val="center"/>
          </w:tcPr>
          <w:p w14:paraId="5E9A8D23"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6A256B2D" w14:textId="77777777" w:rsidR="00477C31" w:rsidRPr="00AD420D" w:rsidRDefault="00477C31" w:rsidP="00467803">
            <w:pPr>
              <w:jc w:val="center"/>
              <w:rPr>
                <w:sz w:val="22"/>
                <w:szCs w:val="22"/>
              </w:rPr>
            </w:pPr>
            <w:r w:rsidRPr="00AD420D">
              <w:rPr>
                <w:sz w:val="22"/>
                <w:szCs w:val="22"/>
              </w:rPr>
              <w:t>8</w:t>
            </w:r>
          </w:p>
        </w:tc>
        <w:tc>
          <w:tcPr>
            <w:tcW w:w="851" w:type="dxa"/>
            <w:shd w:val="clear" w:color="auto" w:fill="auto"/>
            <w:vAlign w:val="center"/>
          </w:tcPr>
          <w:p w14:paraId="388D9A07" w14:textId="77777777" w:rsidR="00477C31" w:rsidRPr="00AD420D" w:rsidRDefault="00477C31" w:rsidP="00467803">
            <w:pPr>
              <w:jc w:val="center"/>
              <w:rPr>
                <w:sz w:val="22"/>
                <w:szCs w:val="22"/>
              </w:rPr>
            </w:pPr>
            <w:r w:rsidRPr="00AD420D">
              <w:rPr>
                <w:sz w:val="22"/>
                <w:szCs w:val="22"/>
              </w:rPr>
              <w:t>8</w:t>
            </w:r>
          </w:p>
        </w:tc>
        <w:tc>
          <w:tcPr>
            <w:tcW w:w="992" w:type="dxa"/>
            <w:shd w:val="clear" w:color="auto" w:fill="auto"/>
            <w:vAlign w:val="center"/>
          </w:tcPr>
          <w:p w14:paraId="2B5AE1F9" w14:textId="77777777" w:rsidR="00477C31" w:rsidRPr="00AD420D" w:rsidRDefault="00477C31" w:rsidP="00467803">
            <w:pPr>
              <w:jc w:val="center"/>
              <w:rPr>
                <w:sz w:val="22"/>
                <w:szCs w:val="22"/>
              </w:rPr>
            </w:pPr>
            <w:r w:rsidRPr="00AD420D">
              <w:rPr>
                <w:sz w:val="22"/>
                <w:szCs w:val="22"/>
              </w:rPr>
              <w:t>8</w:t>
            </w:r>
          </w:p>
        </w:tc>
        <w:tc>
          <w:tcPr>
            <w:tcW w:w="992" w:type="dxa"/>
            <w:shd w:val="clear" w:color="auto" w:fill="auto"/>
            <w:vAlign w:val="center"/>
          </w:tcPr>
          <w:p w14:paraId="589BE8B8" w14:textId="7B81E4B1"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03BBDD2" w14:textId="77777777" w:rsidR="00477C31" w:rsidRPr="00AD420D" w:rsidRDefault="00477C31" w:rsidP="00467803">
            <w:pPr>
              <w:jc w:val="center"/>
              <w:rPr>
                <w:sz w:val="22"/>
                <w:szCs w:val="22"/>
              </w:rPr>
            </w:pPr>
            <w:r w:rsidRPr="00AD420D">
              <w:rPr>
                <w:sz w:val="22"/>
                <w:szCs w:val="22"/>
              </w:rPr>
              <w:t>100</w:t>
            </w:r>
          </w:p>
        </w:tc>
      </w:tr>
      <w:tr w:rsidR="00934FEC" w:rsidRPr="00AD420D" w14:paraId="2102EE5E" w14:textId="77777777" w:rsidTr="003153D1">
        <w:trPr>
          <w:trHeight w:val="124"/>
        </w:trPr>
        <w:tc>
          <w:tcPr>
            <w:tcW w:w="425" w:type="dxa"/>
            <w:vMerge/>
          </w:tcPr>
          <w:p w14:paraId="503A13F0" w14:textId="77777777" w:rsidR="00477C31" w:rsidRPr="00AD420D" w:rsidRDefault="00477C31" w:rsidP="00467803">
            <w:pPr>
              <w:jc w:val="center"/>
              <w:rPr>
                <w:sz w:val="22"/>
                <w:szCs w:val="22"/>
              </w:rPr>
            </w:pPr>
          </w:p>
        </w:tc>
        <w:tc>
          <w:tcPr>
            <w:tcW w:w="4678" w:type="dxa"/>
          </w:tcPr>
          <w:p w14:paraId="5F1BB3C1" w14:textId="77777777" w:rsidR="00477C31" w:rsidRPr="00AD420D" w:rsidRDefault="00477C31" w:rsidP="00467803">
            <w:pPr>
              <w:rPr>
                <w:sz w:val="22"/>
                <w:szCs w:val="22"/>
              </w:rPr>
            </w:pPr>
            <w:r w:rsidRPr="00AD420D">
              <w:rPr>
                <w:sz w:val="22"/>
                <w:szCs w:val="22"/>
              </w:rPr>
              <w:t>общеобразовательные дневные</w:t>
            </w:r>
            <w:r w:rsidRPr="00AD420D">
              <w:rPr>
                <w:b/>
                <w:sz w:val="22"/>
                <w:szCs w:val="22"/>
              </w:rPr>
              <w:t xml:space="preserve"> </w:t>
            </w:r>
            <w:r w:rsidRPr="00AD420D">
              <w:rPr>
                <w:sz w:val="22"/>
                <w:szCs w:val="22"/>
              </w:rPr>
              <w:t>школы</w:t>
            </w:r>
          </w:p>
        </w:tc>
        <w:tc>
          <w:tcPr>
            <w:tcW w:w="709" w:type="dxa"/>
            <w:vAlign w:val="center"/>
          </w:tcPr>
          <w:p w14:paraId="44CBDD96"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5C00A19A" w14:textId="77777777" w:rsidR="00477C31" w:rsidRPr="00AD420D" w:rsidRDefault="00477C31" w:rsidP="00467803">
            <w:pPr>
              <w:jc w:val="center"/>
              <w:rPr>
                <w:sz w:val="22"/>
                <w:szCs w:val="22"/>
              </w:rPr>
            </w:pPr>
            <w:r w:rsidRPr="00AD420D">
              <w:rPr>
                <w:sz w:val="22"/>
                <w:szCs w:val="22"/>
              </w:rPr>
              <w:t>14</w:t>
            </w:r>
          </w:p>
        </w:tc>
        <w:tc>
          <w:tcPr>
            <w:tcW w:w="851" w:type="dxa"/>
            <w:shd w:val="clear" w:color="auto" w:fill="auto"/>
            <w:vAlign w:val="center"/>
          </w:tcPr>
          <w:p w14:paraId="1F44702E" w14:textId="77777777" w:rsidR="00477C31" w:rsidRPr="00AD420D" w:rsidRDefault="00477C31" w:rsidP="00467803">
            <w:pPr>
              <w:jc w:val="center"/>
              <w:rPr>
                <w:sz w:val="22"/>
                <w:szCs w:val="22"/>
              </w:rPr>
            </w:pPr>
            <w:r w:rsidRPr="00AD420D">
              <w:rPr>
                <w:sz w:val="22"/>
                <w:szCs w:val="22"/>
              </w:rPr>
              <w:t>13</w:t>
            </w:r>
          </w:p>
        </w:tc>
        <w:tc>
          <w:tcPr>
            <w:tcW w:w="992" w:type="dxa"/>
            <w:shd w:val="clear" w:color="auto" w:fill="auto"/>
            <w:vAlign w:val="center"/>
          </w:tcPr>
          <w:p w14:paraId="1F906962" w14:textId="77777777" w:rsidR="00477C31" w:rsidRPr="00AD420D" w:rsidRDefault="00477C31" w:rsidP="00467803">
            <w:pPr>
              <w:jc w:val="center"/>
              <w:rPr>
                <w:sz w:val="22"/>
                <w:szCs w:val="22"/>
              </w:rPr>
            </w:pPr>
            <w:r w:rsidRPr="00AD420D">
              <w:rPr>
                <w:sz w:val="22"/>
                <w:szCs w:val="22"/>
              </w:rPr>
              <w:t>13</w:t>
            </w:r>
          </w:p>
        </w:tc>
        <w:tc>
          <w:tcPr>
            <w:tcW w:w="992" w:type="dxa"/>
            <w:shd w:val="clear" w:color="auto" w:fill="auto"/>
            <w:vAlign w:val="center"/>
          </w:tcPr>
          <w:p w14:paraId="022791D2" w14:textId="412F4825"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4311E820" w14:textId="77777777" w:rsidR="00477C31" w:rsidRPr="00AD420D" w:rsidRDefault="00477C31" w:rsidP="00467803">
            <w:pPr>
              <w:jc w:val="center"/>
              <w:rPr>
                <w:sz w:val="22"/>
                <w:szCs w:val="22"/>
              </w:rPr>
            </w:pPr>
            <w:r w:rsidRPr="00AD420D">
              <w:rPr>
                <w:sz w:val="22"/>
                <w:szCs w:val="22"/>
              </w:rPr>
              <w:t>92,8</w:t>
            </w:r>
          </w:p>
        </w:tc>
      </w:tr>
      <w:tr w:rsidR="00934FEC" w:rsidRPr="00AD420D" w14:paraId="48DEC828" w14:textId="77777777" w:rsidTr="003153D1">
        <w:trPr>
          <w:trHeight w:val="124"/>
        </w:trPr>
        <w:tc>
          <w:tcPr>
            <w:tcW w:w="425" w:type="dxa"/>
            <w:vMerge/>
          </w:tcPr>
          <w:p w14:paraId="087F555B" w14:textId="77777777" w:rsidR="00477C31" w:rsidRPr="00AD420D" w:rsidRDefault="00477C31" w:rsidP="00467803">
            <w:pPr>
              <w:jc w:val="center"/>
              <w:rPr>
                <w:sz w:val="22"/>
                <w:szCs w:val="22"/>
              </w:rPr>
            </w:pPr>
          </w:p>
        </w:tc>
        <w:tc>
          <w:tcPr>
            <w:tcW w:w="4678" w:type="dxa"/>
          </w:tcPr>
          <w:p w14:paraId="17FA494C" w14:textId="77777777" w:rsidR="00477C31" w:rsidRPr="00AD420D" w:rsidRDefault="00477C31" w:rsidP="00467803">
            <w:pPr>
              <w:rPr>
                <w:sz w:val="22"/>
                <w:szCs w:val="22"/>
              </w:rPr>
            </w:pPr>
            <w:r w:rsidRPr="00AD420D">
              <w:rPr>
                <w:sz w:val="22"/>
                <w:szCs w:val="22"/>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77DA95CA"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17B15488" w14:textId="77777777" w:rsidR="00477C31" w:rsidRPr="00AD420D" w:rsidRDefault="00477C31" w:rsidP="00467803">
            <w:pPr>
              <w:jc w:val="center"/>
              <w:rPr>
                <w:sz w:val="22"/>
                <w:szCs w:val="22"/>
              </w:rPr>
            </w:pPr>
            <w:r w:rsidRPr="00AD420D">
              <w:rPr>
                <w:sz w:val="22"/>
                <w:szCs w:val="22"/>
              </w:rPr>
              <w:t>0</w:t>
            </w:r>
          </w:p>
        </w:tc>
        <w:tc>
          <w:tcPr>
            <w:tcW w:w="851" w:type="dxa"/>
            <w:shd w:val="clear" w:color="auto" w:fill="auto"/>
            <w:vAlign w:val="center"/>
          </w:tcPr>
          <w:p w14:paraId="0904997C"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080E6BE"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3C20BF72"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4F5D49A3" w14:textId="77777777" w:rsidR="00477C31" w:rsidRPr="00AD420D" w:rsidRDefault="00477C31" w:rsidP="00467803">
            <w:pPr>
              <w:jc w:val="center"/>
              <w:rPr>
                <w:sz w:val="22"/>
                <w:szCs w:val="22"/>
              </w:rPr>
            </w:pPr>
            <w:r w:rsidRPr="00AD420D">
              <w:rPr>
                <w:sz w:val="22"/>
                <w:szCs w:val="22"/>
              </w:rPr>
              <w:t>0</w:t>
            </w:r>
          </w:p>
        </w:tc>
      </w:tr>
      <w:tr w:rsidR="00934FEC" w:rsidRPr="00AD420D" w14:paraId="13B549D0" w14:textId="77777777" w:rsidTr="003153D1">
        <w:trPr>
          <w:trHeight w:val="124"/>
        </w:trPr>
        <w:tc>
          <w:tcPr>
            <w:tcW w:w="425" w:type="dxa"/>
            <w:vMerge/>
          </w:tcPr>
          <w:p w14:paraId="25B18D7C" w14:textId="77777777" w:rsidR="00477C31" w:rsidRPr="00AD420D" w:rsidRDefault="00477C31" w:rsidP="00467803">
            <w:pPr>
              <w:jc w:val="center"/>
              <w:rPr>
                <w:sz w:val="22"/>
                <w:szCs w:val="22"/>
              </w:rPr>
            </w:pPr>
          </w:p>
        </w:tc>
        <w:tc>
          <w:tcPr>
            <w:tcW w:w="4678" w:type="dxa"/>
          </w:tcPr>
          <w:p w14:paraId="278D978E" w14:textId="77777777" w:rsidR="00477C31" w:rsidRPr="00AD420D" w:rsidRDefault="00477C31" w:rsidP="00467803">
            <w:pPr>
              <w:rPr>
                <w:sz w:val="22"/>
                <w:szCs w:val="22"/>
              </w:rPr>
            </w:pPr>
            <w:r w:rsidRPr="00AD420D">
              <w:rPr>
                <w:sz w:val="22"/>
                <w:szCs w:val="22"/>
              </w:rPr>
              <w:t>учреждений дополнительного образования</w:t>
            </w:r>
          </w:p>
        </w:tc>
        <w:tc>
          <w:tcPr>
            <w:tcW w:w="709" w:type="dxa"/>
            <w:vAlign w:val="center"/>
          </w:tcPr>
          <w:p w14:paraId="7DFBDD54"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4266C8F1" w14:textId="77777777" w:rsidR="00477C31" w:rsidRPr="00AD420D" w:rsidRDefault="00477C31" w:rsidP="00467803">
            <w:pPr>
              <w:jc w:val="center"/>
              <w:rPr>
                <w:sz w:val="22"/>
                <w:szCs w:val="22"/>
              </w:rPr>
            </w:pPr>
            <w:r w:rsidRPr="00AD420D">
              <w:rPr>
                <w:sz w:val="22"/>
                <w:szCs w:val="22"/>
              </w:rPr>
              <w:t>3</w:t>
            </w:r>
          </w:p>
        </w:tc>
        <w:tc>
          <w:tcPr>
            <w:tcW w:w="851" w:type="dxa"/>
            <w:shd w:val="clear" w:color="auto" w:fill="auto"/>
            <w:vAlign w:val="center"/>
          </w:tcPr>
          <w:p w14:paraId="7C378EE7" w14:textId="77777777" w:rsidR="00477C31" w:rsidRPr="00AD420D" w:rsidRDefault="00477C31" w:rsidP="00467803">
            <w:pPr>
              <w:jc w:val="center"/>
              <w:rPr>
                <w:sz w:val="22"/>
                <w:szCs w:val="22"/>
              </w:rPr>
            </w:pPr>
            <w:r w:rsidRPr="00AD420D">
              <w:rPr>
                <w:sz w:val="22"/>
                <w:szCs w:val="22"/>
              </w:rPr>
              <w:t>3</w:t>
            </w:r>
          </w:p>
        </w:tc>
        <w:tc>
          <w:tcPr>
            <w:tcW w:w="992" w:type="dxa"/>
            <w:shd w:val="clear" w:color="auto" w:fill="auto"/>
            <w:vAlign w:val="center"/>
          </w:tcPr>
          <w:p w14:paraId="7A722D73" w14:textId="77777777" w:rsidR="00477C31" w:rsidRPr="00AD420D" w:rsidRDefault="00477C31" w:rsidP="00467803">
            <w:pPr>
              <w:jc w:val="center"/>
              <w:rPr>
                <w:sz w:val="22"/>
                <w:szCs w:val="22"/>
              </w:rPr>
            </w:pPr>
            <w:r w:rsidRPr="00AD420D">
              <w:rPr>
                <w:sz w:val="22"/>
                <w:szCs w:val="22"/>
              </w:rPr>
              <w:t>3</w:t>
            </w:r>
          </w:p>
        </w:tc>
        <w:tc>
          <w:tcPr>
            <w:tcW w:w="992" w:type="dxa"/>
            <w:shd w:val="clear" w:color="auto" w:fill="auto"/>
            <w:vAlign w:val="center"/>
          </w:tcPr>
          <w:p w14:paraId="09468699"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1A64BC2" w14:textId="77777777" w:rsidR="00477C31" w:rsidRPr="00AD420D" w:rsidRDefault="00477C31" w:rsidP="00467803">
            <w:pPr>
              <w:jc w:val="center"/>
              <w:rPr>
                <w:sz w:val="22"/>
                <w:szCs w:val="22"/>
              </w:rPr>
            </w:pPr>
            <w:r w:rsidRPr="00AD420D">
              <w:rPr>
                <w:sz w:val="22"/>
                <w:szCs w:val="22"/>
              </w:rPr>
              <w:t>100</w:t>
            </w:r>
          </w:p>
        </w:tc>
      </w:tr>
      <w:tr w:rsidR="00934FEC" w:rsidRPr="00AD420D" w14:paraId="23820C83" w14:textId="77777777" w:rsidTr="003153D1">
        <w:trPr>
          <w:trHeight w:val="572"/>
        </w:trPr>
        <w:tc>
          <w:tcPr>
            <w:tcW w:w="425" w:type="dxa"/>
            <w:vMerge w:val="restart"/>
          </w:tcPr>
          <w:p w14:paraId="2CDD7F9D" w14:textId="77777777" w:rsidR="00477C31" w:rsidRPr="00AD420D" w:rsidRDefault="00477C31" w:rsidP="00467803">
            <w:pPr>
              <w:jc w:val="center"/>
              <w:rPr>
                <w:sz w:val="22"/>
                <w:szCs w:val="22"/>
              </w:rPr>
            </w:pPr>
          </w:p>
          <w:p w14:paraId="487575B6" w14:textId="77777777" w:rsidR="00477C31" w:rsidRPr="00AD420D" w:rsidRDefault="00477C31" w:rsidP="00467803">
            <w:pPr>
              <w:jc w:val="center"/>
              <w:rPr>
                <w:sz w:val="22"/>
                <w:szCs w:val="22"/>
              </w:rPr>
            </w:pPr>
            <w:r w:rsidRPr="00AD420D">
              <w:rPr>
                <w:sz w:val="22"/>
                <w:szCs w:val="22"/>
              </w:rPr>
              <w:t>2</w:t>
            </w:r>
          </w:p>
        </w:tc>
        <w:tc>
          <w:tcPr>
            <w:tcW w:w="4678" w:type="dxa"/>
          </w:tcPr>
          <w:p w14:paraId="5D31B27D" w14:textId="77777777" w:rsidR="00477C31" w:rsidRPr="00AD420D" w:rsidRDefault="00477C31" w:rsidP="00467803">
            <w:pPr>
              <w:rPr>
                <w:b/>
                <w:sz w:val="22"/>
                <w:szCs w:val="22"/>
              </w:rPr>
            </w:pPr>
            <w:r w:rsidRPr="00AD420D">
              <w:rPr>
                <w:b/>
                <w:sz w:val="22"/>
                <w:szCs w:val="22"/>
              </w:rPr>
              <w:t>Количество детей, обучающихся в образовательных учреждениях по типам:</w:t>
            </w:r>
          </w:p>
        </w:tc>
        <w:tc>
          <w:tcPr>
            <w:tcW w:w="709" w:type="dxa"/>
            <w:vAlign w:val="center"/>
          </w:tcPr>
          <w:p w14:paraId="56994A6A" w14:textId="77777777" w:rsidR="00477C31" w:rsidRPr="00AD420D" w:rsidRDefault="00477C31" w:rsidP="00467803">
            <w:pPr>
              <w:jc w:val="center"/>
              <w:rPr>
                <w:sz w:val="22"/>
                <w:szCs w:val="22"/>
              </w:rPr>
            </w:pPr>
          </w:p>
        </w:tc>
        <w:tc>
          <w:tcPr>
            <w:tcW w:w="992" w:type="dxa"/>
            <w:vAlign w:val="center"/>
          </w:tcPr>
          <w:p w14:paraId="51C898A7" w14:textId="77777777" w:rsidR="00477C31" w:rsidRPr="00AD420D" w:rsidRDefault="00477C31" w:rsidP="00467803">
            <w:pPr>
              <w:jc w:val="center"/>
              <w:rPr>
                <w:sz w:val="22"/>
                <w:szCs w:val="22"/>
              </w:rPr>
            </w:pPr>
          </w:p>
        </w:tc>
        <w:tc>
          <w:tcPr>
            <w:tcW w:w="851" w:type="dxa"/>
            <w:shd w:val="clear" w:color="auto" w:fill="auto"/>
            <w:vAlign w:val="center"/>
          </w:tcPr>
          <w:p w14:paraId="179517D6" w14:textId="77777777" w:rsidR="00477C31" w:rsidRPr="00AD420D" w:rsidRDefault="00477C31" w:rsidP="00467803">
            <w:pPr>
              <w:jc w:val="center"/>
              <w:rPr>
                <w:sz w:val="22"/>
                <w:szCs w:val="22"/>
              </w:rPr>
            </w:pPr>
          </w:p>
        </w:tc>
        <w:tc>
          <w:tcPr>
            <w:tcW w:w="992" w:type="dxa"/>
            <w:shd w:val="clear" w:color="auto" w:fill="auto"/>
            <w:vAlign w:val="center"/>
          </w:tcPr>
          <w:p w14:paraId="4DC02610" w14:textId="77777777" w:rsidR="00477C31" w:rsidRPr="00AD420D" w:rsidRDefault="00477C31" w:rsidP="00467803">
            <w:pPr>
              <w:jc w:val="center"/>
              <w:rPr>
                <w:sz w:val="22"/>
                <w:szCs w:val="22"/>
              </w:rPr>
            </w:pPr>
          </w:p>
        </w:tc>
        <w:tc>
          <w:tcPr>
            <w:tcW w:w="992" w:type="dxa"/>
            <w:shd w:val="clear" w:color="auto" w:fill="auto"/>
            <w:vAlign w:val="center"/>
          </w:tcPr>
          <w:p w14:paraId="5F810BED" w14:textId="77777777" w:rsidR="00477C31" w:rsidRPr="00AD420D" w:rsidRDefault="00477C31" w:rsidP="00467803">
            <w:pPr>
              <w:rPr>
                <w:sz w:val="22"/>
                <w:szCs w:val="22"/>
              </w:rPr>
            </w:pPr>
          </w:p>
        </w:tc>
        <w:tc>
          <w:tcPr>
            <w:tcW w:w="993" w:type="dxa"/>
            <w:shd w:val="clear" w:color="auto" w:fill="auto"/>
            <w:vAlign w:val="center"/>
          </w:tcPr>
          <w:p w14:paraId="74B37450" w14:textId="77777777" w:rsidR="00477C31" w:rsidRPr="00AD420D" w:rsidRDefault="00477C31" w:rsidP="00467803">
            <w:pPr>
              <w:rPr>
                <w:sz w:val="22"/>
                <w:szCs w:val="22"/>
              </w:rPr>
            </w:pPr>
          </w:p>
        </w:tc>
      </w:tr>
      <w:tr w:rsidR="00934FEC" w:rsidRPr="00AD420D" w14:paraId="3486CEFD" w14:textId="77777777" w:rsidTr="003F1577">
        <w:trPr>
          <w:trHeight w:val="316"/>
        </w:trPr>
        <w:tc>
          <w:tcPr>
            <w:tcW w:w="425" w:type="dxa"/>
            <w:vMerge/>
          </w:tcPr>
          <w:p w14:paraId="4F26C359" w14:textId="77777777" w:rsidR="00477C31" w:rsidRPr="00AD420D" w:rsidRDefault="00477C31" w:rsidP="00467803">
            <w:pPr>
              <w:jc w:val="center"/>
              <w:rPr>
                <w:sz w:val="22"/>
                <w:szCs w:val="22"/>
              </w:rPr>
            </w:pPr>
          </w:p>
        </w:tc>
        <w:tc>
          <w:tcPr>
            <w:tcW w:w="4678" w:type="dxa"/>
          </w:tcPr>
          <w:p w14:paraId="1D210B4B" w14:textId="77777777" w:rsidR="00477C31" w:rsidRPr="00AD420D" w:rsidRDefault="00477C31" w:rsidP="00467803">
            <w:pPr>
              <w:rPr>
                <w:sz w:val="22"/>
                <w:szCs w:val="22"/>
              </w:rPr>
            </w:pPr>
            <w:r w:rsidRPr="00AD420D">
              <w:rPr>
                <w:sz w:val="22"/>
                <w:szCs w:val="22"/>
              </w:rPr>
              <w:t>- в дошкольных образовательных учреждениях</w:t>
            </w:r>
          </w:p>
        </w:tc>
        <w:tc>
          <w:tcPr>
            <w:tcW w:w="709" w:type="dxa"/>
            <w:vAlign w:val="center"/>
          </w:tcPr>
          <w:p w14:paraId="17BB0D8C"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7E036A67" w14:textId="77777777" w:rsidR="00477C31" w:rsidRPr="00AD420D" w:rsidRDefault="00477C31" w:rsidP="00467803">
            <w:pPr>
              <w:jc w:val="center"/>
              <w:rPr>
                <w:sz w:val="22"/>
                <w:szCs w:val="22"/>
              </w:rPr>
            </w:pPr>
            <w:r w:rsidRPr="00AD420D">
              <w:rPr>
                <w:sz w:val="22"/>
                <w:szCs w:val="22"/>
              </w:rPr>
              <w:t>769</w:t>
            </w:r>
          </w:p>
        </w:tc>
        <w:tc>
          <w:tcPr>
            <w:tcW w:w="851" w:type="dxa"/>
            <w:shd w:val="clear" w:color="auto" w:fill="auto"/>
            <w:vAlign w:val="center"/>
          </w:tcPr>
          <w:p w14:paraId="6415FA9C" w14:textId="77777777" w:rsidR="00477C31" w:rsidRPr="00AD420D" w:rsidRDefault="00477C31" w:rsidP="00467803">
            <w:pPr>
              <w:jc w:val="center"/>
              <w:rPr>
                <w:sz w:val="22"/>
                <w:szCs w:val="22"/>
              </w:rPr>
            </w:pPr>
            <w:r w:rsidRPr="00AD420D">
              <w:rPr>
                <w:sz w:val="22"/>
                <w:szCs w:val="22"/>
              </w:rPr>
              <w:t>739</w:t>
            </w:r>
          </w:p>
        </w:tc>
        <w:tc>
          <w:tcPr>
            <w:tcW w:w="992" w:type="dxa"/>
            <w:shd w:val="clear" w:color="auto" w:fill="auto"/>
            <w:vAlign w:val="center"/>
          </w:tcPr>
          <w:p w14:paraId="3A3C22FD" w14:textId="77777777" w:rsidR="00477C31" w:rsidRPr="00AD420D" w:rsidRDefault="00477C31" w:rsidP="00467803">
            <w:pPr>
              <w:jc w:val="center"/>
              <w:rPr>
                <w:sz w:val="22"/>
                <w:szCs w:val="22"/>
              </w:rPr>
            </w:pPr>
            <w:r w:rsidRPr="00AD420D">
              <w:rPr>
                <w:sz w:val="22"/>
                <w:szCs w:val="22"/>
              </w:rPr>
              <w:t>691</w:t>
            </w:r>
          </w:p>
        </w:tc>
        <w:tc>
          <w:tcPr>
            <w:tcW w:w="992" w:type="dxa"/>
            <w:shd w:val="clear" w:color="auto" w:fill="auto"/>
            <w:vAlign w:val="center"/>
          </w:tcPr>
          <w:p w14:paraId="30172877" w14:textId="77777777" w:rsidR="00477C31" w:rsidRPr="00AD420D" w:rsidRDefault="00477C31" w:rsidP="00467803">
            <w:pPr>
              <w:jc w:val="center"/>
              <w:rPr>
                <w:sz w:val="22"/>
                <w:szCs w:val="22"/>
              </w:rPr>
            </w:pPr>
            <w:r w:rsidRPr="00AD420D">
              <w:rPr>
                <w:sz w:val="22"/>
                <w:szCs w:val="22"/>
              </w:rPr>
              <w:t>93,5</w:t>
            </w:r>
          </w:p>
        </w:tc>
        <w:tc>
          <w:tcPr>
            <w:tcW w:w="993" w:type="dxa"/>
            <w:shd w:val="clear" w:color="auto" w:fill="auto"/>
            <w:vAlign w:val="center"/>
          </w:tcPr>
          <w:p w14:paraId="03782DEF" w14:textId="77777777" w:rsidR="00477C31" w:rsidRPr="00AD420D" w:rsidRDefault="00477C31" w:rsidP="00467803">
            <w:pPr>
              <w:jc w:val="center"/>
              <w:rPr>
                <w:sz w:val="22"/>
                <w:szCs w:val="22"/>
              </w:rPr>
            </w:pPr>
            <w:r w:rsidRPr="00AD420D">
              <w:rPr>
                <w:sz w:val="22"/>
                <w:szCs w:val="22"/>
              </w:rPr>
              <w:t>89,9</w:t>
            </w:r>
          </w:p>
        </w:tc>
      </w:tr>
      <w:tr w:rsidR="00934FEC" w:rsidRPr="00AD420D" w14:paraId="417BCF2C" w14:textId="77777777" w:rsidTr="003F1577">
        <w:trPr>
          <w:trHeight w:val="263"/>
        </w:trPr>
        <w:tc>
          <w:tcPr>
            <w:tcW w:w="425" w:type="dxa"/>
            <w:vMerge/>
          </w:tcPr>
          <w:p w14:paraId="32BF9D59" w14:textId="77777777" w:rsidR="00477C31" w:rsidRPr="00AD420D" w:rsidRDefault="00477C31" w:rsidP="00467803">
            <w:pPr>
              <w:jc w:val="center"/>
              <w:rPr>
                <w:sz w:val="22"/>
                <w:szCs w:val="22"/>
              </w:rPr>
            </w:pPr>
          </w:p>
        </w:tc>
        <w:tc>
          <w:tcPr>
            <w:tcW w:w="4678" w:type="dxa"/>
          </w:tcPr>
          <w:p w14:paraId="463ADF60" w14:textId="3A132D78" w:rsidR="00477C31" w:rsidRPr="00AD420D" w:rsidRDefault="00477C31" w:rsidP="003F1577">
            <w:pPr>
              <w:rPr>
                <w:sz w:val="22"/>
                <w:szCs w:val="22"/>
              </w:rPr>
            </w:pPr>
            <w:r w:rsidRPr="00AD420D">
              <w:rPr>
                <w:sz w:val="22"/>
                <w:szCs w:val="22"/>
              </w:rPr>
              <w:t>- в общеобразовательных дневных школах</w:t>
            </w:r>
          </w:p>
        </w:tc>
        <w:tc>
          <w:tcPr>
            <w:tcW w:w="709" w:type="dxa"/>
          </w:tcPr>
          <w:p w14:paraId="5B984628" w14:textId="48AD43E9" w:rsidR="00477C31" w:rsidRPr="00AD420D" w:rsidRDefault="003F1577" w:rsidP="00467803">
            <w:pPr>
              <w:jc w:val="center"/>
              <w:rPr>
                <w:sz w:val="22"/>
                <w:szCs w:val="22"/>
              </w:rPr>
            </w:pPr>
            <w:r w:rsidRPr="00AD420D">
              <w:rPr>
                <w:sz w:val="22"/>
                <w:szCs w:val="22"/>
              </w:rPr>
              <w:t>ч</w:t>
            </w:r>
            <w:r w:rsidR="00477C31" w:rsidRPr="00AD420D">
              <w:rPr>
                <w:sz w:val="22"/>
                <w:szCs w:val="22"/>
              </w:rPr>
              <w:t>ел</w:t>
            </w:r>
            <w:r w:rsidRPr="00AD420D">
              <w:rPr>
                <w:sz w:val="22"/>
                <w:szCs w:val="22"/>
              </w:rPr>
              <w:t>.</w:t>
            </w:r>
          </w:p>
        </w:tc>
        <w:tc>
          <w:tcPr>
            <w:tcW w:w="992" w:type="dxa"/>
            <w:vAlign w:val="center"/>
          </w:tcPr>
          <w:p w14:paraId="7BC85607" w14:textId="77777777" w:rsidR="00477C31" w:rsidRPr="00AD420D" w:rsidRDefault="00477C31" w:rsidP="00467803">
            <w:pPr>
              <w:tabs>
                <w:tab w:val="center" w:pos="388"/>
              </w:tabs>
              <w:rPr>
                <w:sz w:val="22"/>
                <w:szCs w:val="22"/>
              </w:rPr>
            </w:pPr>
            <w:r w:rsidRPr="00AD420D">
              <w:rPr>
                <w:sz w:val="22"/>
                <w:szCs w:val="22"/>
              </w:rPr>
              <w:tab/>
              <w:t>2834</w:t>
            </w:r>
          </w:p>
        </w:tc>
        <w:tc>
          <w:tcPr>
            <w:tcW w:w="851" w:type="dxa"/>
            <w:shd w:val="clear" w:color="auto" w:fill="auto"/>
            <w:vAlign w:val="center"/>
          </w:tcPr>
          <w:p w14:paraId="4F994127" w14:textId="77777777" w:rsidR="00477C31" w:rsidRPr="00AD420D" w:rsidRDefault="00477C31" w:rsidP="00467803">
            <w:pPr>
              <w:jc w:val="center"/>
              <w:rPr>
                <w:sz w:val="22"/>
                <w:szCs w:val="22"/>
              </w:rPr>
            </w:pPr>
            <w:r w:rsidRPr="00AD420D">
              <w:rPr>
                <w:sz w:val="22"/>
                <w:szCs w:val="22"/>
              </w:rPr>
              <w:t>2699</w:t>
            </w:r>
          </w:p>
        </w:tc>
        <w:tc>
          <w:tcPr>
            <w:tcW w:w="992" w:type="dxa"/>
            <w:shd w:val="clear" w:color="auto" w:fill="auto"/>
            <w:vAlign w:val="center"/>
          </w:tcPr>
          <w:p w14:paraId="5DAE2DB4" w14:textId="083A9894" w:rsidR="00477C31" w:rsidRPr="00AD420D" w:rsidRDefault="00477C31" w:rsidP="003153D1">
            <w:pPr>
              <w:jc w:val="center"/>
              <w:rPr>
                <w:sz w:val="22"/>
                <w:szCs w:val="22"/>
              </w:rPr>
            </w:pPr>
            <w:r w:rsidRPr="00AD420D">
              <w:rPr>
                <w:sz w:val="22"/>
                <w:szCs w:val="22"/>
              </w:rPr>
              <w:t>2597</w:t>
            </w:r>
          </w:p>
        </w:tc>
        <w:tc>
          <w:tcPr>
            <w:tcW w:w="992" w:type="dxa"/>
            <w:shd w:val="clear" w:color="auto" w:fill="auto"/>
            <w:vAlign w:val="center"/>
          </w:tcPr>
          <w:p w14:paraId="7E1C3944" w14:textId="77777777" w:rsidR="00477C31" w:rsidRPr="00AD420D" w:rsidRDefault="00477C31" w:rsidP="00467803">
            <w:pPr>
              <w:jc w:val="center"/>
              <w:rPr>
                <w:sz w:val="22"/>
                <w:szCs w:val="22"/>
              </w:rPr>
            </w:pPr>
            <w:r w:rsidRPr="00AD420D">
              <w:rPr>
                <w:sz w:val="22"/>
                <w:szCs w:val="22"/>
              </w:rPr>
              <w:t>96,2</w:t>
            </w:r>
          </w:p>
        </w:tc>
        <w:tc>
          <w:tcPr>
            <w:tcW w:w="993" w:type="dxa"/>
            <w:shd w:val="clear" w:color="auto" w:fill="auto"/>
            <w:vAlign w:val="center"/>
          </w:tcPr>
          <w:p w14:paraId="1BCDCE9B" w14:textId="77777777" w:rsidR="00477C31" w:rsidRPr="00AD420D" w:rsidRDefault="00477C31" w:rsidP="00467803">
            <w:pPr>
              <w:tabs>
                <w:tab w:val="center" w:pos="388"/>
              </w:tabs>
              <w:rPr>
                <w:sz w:val="22"/>
                <w:szCs w:val="22"/>
              </w:rPr>
            </w:pPr>
            <w:r w:rsidRPr="00AD420D">
              <w:rPr>
                <w:sz w:val="22"/>
                <w:szCs w:val="22"/>
              </w:rPr>
              <w:tab/>
              <w:t>91,6</w:t>
            </w:r>
          </w:p>
        </w:tc>
      </w:tr>
      <w:tr w:rsidR="00934FEC" w:rsidRPr="00AD420D" w14:paraId="5DF717F9" w14:textId="77777777" w:rsidTr="003153D1">
        <w:trPr>
          <w:trHeight w:val="481"/>
        </w:trPr>
        <w:tc>
          <w:tcPr>
            <w:tcW w:w="425" w:type="dxa"/>
            <w:vMerge/>
          </w:tcPr>
          <w:p w14:paraId="45C7B409" w14:textId="77777777" w:rsidR="00477C31" w:rsidRPr="00AD420D" w:rsidRDefault="00477C31" w:rsidP="00467803">
            <w:pPr>
              <w:jc w:val="center"/>
              <w:rPr>
                <w:sz w:val="22"/>
                <w:szCs w:val="22"/>
              </w:rPr>
            </w:pPr>
          </w:p>
        </w:tc>
        <w:tc>
          <w:tcPr>
            <w:tcW w:w="4678" w:type="dxa"/>
          </w:tcPr>
          <w:p w14:paraId="19528A13" w14:textId="7BB541AF" w:rsidR="00477C31" w:rsidRPr="00AD420D" w:rsidRDefault="00477C31" w:rsidP="00467803">
            <w:pPr>
              <w:rPr>
                <w:sz w:val="22"/>
                <w:szCs w:val="22"/>
              </w:rPr>
            </w:pPr>
            <w:r w:rsidRPr="00AD420D">
              <w:rPr>
                <w:sz w:val="22"/>
                <w:szCs w:val="22"/>
              </w:rPr>
              <w:t xml:space="preserve">- в </w:t>
            </w:r>
            <w:r w:rsidR="003153D1" w:rsidRPr="00AD420D">
              <w:rPr>
                <w:sz w:val="22"/>
                <w:szCs w:val="22"/>
              </w:rPr>
              <w:t>специальных образовательных</w:t>
            </w:r>
            <w:r w:rsidRPr="00AD420D">
              <w:rPr>
                <w:sz w:val="22"/>
                <w:szCs w:val="22"/>
              </w:rPr>
              <w:t xml:space="preserve"> учреждениях</w:t>
            </w:r>
          </w:p>
        </w:tc>
        <w:tc>
          <w:tcPr>
            <w:tcW w:w="709" w:type="dxa"/>
            <w:vAlign w:val="center"/>
          </w:tcPr>
          <w:p w14:paraId="0E87B55A"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0744E4E3" w14:textId="77777777" w:rsidR="00477C31" w:rsidRPr="00AD420D" w:rsidRDefault="00477C31" w:rsidP="00467803">
            <w:pPr>
              <w:jc w:val="center"/>
              <w:rPr>
                <w:sz w:val="22"/>
                <w:szCs w:val="22"/>
              </w:rPr>
            </w:pPr>
            <w:r w:rsidRPr="00AD420D">
              <w:rPr>
                <w:sz w:val="22"/>
                <w:szCs w:val="22"/>
              </w:rPr>
              <w:t>0</w:t>
            </w:r>
          </w:p>
        </w:tc>
        <w:tc>
          <w:tcPr>
            <w:tcW w:w="851" w:type="dxa"/>
            <w:shd w:val="clear" w:color="auto" w:fill="auto"/>
            <w:vAlign w:val="center"/>
          </w:tcPr>
          <w:p w14:paraId="790D8BDD"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7BB8E5B"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150F049" w14:textId="77777777" w:rsidR="00477C31" w:rsidRPr="00AD420D" w:rsidRDefault="00477C31" w:rsidP="00467803">
            <w:pPr>
              <w:jc w:val="center"/>
              <w:rPr>
                <w:sz w:val="22"/>
                <w:szCs w:val="22"/>
              </w:rPr>
            </w:pPr>
            <w:r w:rsidRPr="00AD420D">
              <w:rPr>
                <w:sz w:val="22"/>
                <w:szCs w:val="22"/>
              </w:rPr>
              <w:t>0</w:t>
            </w:r>
          </w:p>
        </w:tc>
        <w:tc>
          <w:tcPr>
            <w:tcW w:w="993" w:type="dxa"/>
            <w:shd w:val="clear" w:color="auto" w:fill="auto"/>
            <w:vAlign w:val="center"/>
          </w:tcPr>
          <w:p w14:paraId="691ECEF9" w14:textId="77777777" w:rsidR="00477C31" w:rsidRPr="00AD420D" w:rsidRDefault="00477C31" w:rsidP="00467803">
            <w:pPr>
              <w:jc w:val="center"/>
              <w:rPr>
                <w:sz w:val="22"/>
                <w:szCs w:val="22"/>
              </w:rPr>
            </w:pPr>
            <w:r w:rsidRPr="00AD420D">
              <w:rPr>
                <w:sz w:val="22"/>
                <w:szCs w:val="22"/>
              </w:rPr>
              <w:t>0</w:t>
            </w:r>
          </w:p>
        </w:tc>
      </w:tr>
      <w:tr w:rsidR="00934FEC" w:rsidRPr="00AD420D" w14:paraId="33C5B4F4" w14:textId="77777777" w:rsidTr="00B6001F">
        <w:trPr>
          <w:trHeight w:val="323"/>
        </w:trPr>
        <w:tc>
          <w:tcPr>
            <w:tcW w:w="425" w:type="dxa"/>
            <w:vMerge/>
          </w:tcPr>
          <w:p w14:paraId="6B5F8C69" w14:textId="77777777" w:rsidR="00477C31" w:rsidRPr="00AD420D" w:rsidRDefault="00477C31" w:rsidP="00467803">
            <w:pPr>
              <w:jc w:val="center"/>
              <w:rPr>
                <w:sz w:val="22"/>
                <w:szCs w:val="22"/>
              </w:rPr>
            </w:pPr>
          </w:p>
        </w:tc>
        <w:tc>
          <w:tcPr>
            <w:tcW w:w="4678" w:type="dxa"/>
          </w:tcPr>
          <w:p w14:paraId="4B9A99FF" w14:textId="77777777" w:rsidR="00477C31" w:rsidRPr="00AD420D" w:rsidRDefault="00477C31" w:rsidP="00467803">
            <w:pPr>
              <w:rPr>
                <w:sz w:val="22"/>
                <w:szCs w:val="22"/>
              </w:rPr>
            </w:pPr>
            <w:r w:rsidRPr="00AD420D">
              <w:rPr>
                <w:sz w:val="22"/>
                <w:szCs w:val="22"/>
              </w:rPr>
              <w:t>- в учреждениях дополнительного образования</w:t>
            </w:r>
          </w:p>
        </w:tc>
        <w:tc>
          <w:tcPr>
            <w:tcW w:w="709" w:type="dxa"/>
            <w:vAlign w:val="center"/>
          </w:tcPr>
          <w:p w14:paraId="05129D3D"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0B680BB2" w14:textId="04BE010A" w:rsidR="00477C31" w:rsidRPr="00AD420D" w:rsidRDefault="00477C31" w:rsidP="003153D1">
            <w:pPr>
              <w:jc w:val="center"/>
              <w:rPr>
                <w:sz w:val="22"/>
                <w:szCs w:val="22"/>
              </w:rPr>
            </w:pPr>
            <w:r w:rsidRPr="00AD420D">
              <w:rPr>
                <w:sz w:val="22"/>
                <w:szCs w:val="22"/>
              </w:rPr>
              <w:t>2304</w:t>
            </w:r>
          </w:p>
        </w:tc>
        <w:tc>
          <w:tcPr>
            <w:tcW w:w="851" w:type="dxa"/>
            <w:shd w:val="clear" w:color="auto" w:fill="auto"/>
            <w:vAlign w:val="center"/>
          </w:tcPr>
          <w:p w14:paraId="4844F2B6" w14:textId="3CB19C17" w:rsidR="00477C31" w:rsidRPr="00AD420D" w:rsidRDefault="00477C31" w:rsidP="003153D1">
            <w:pPr>
              <w:jc w:val="center"/>
              <w:rPr>
                <w:sz w:val="22"/>
                <w:szCs w:val="22"/>
              </w:rPr>
            </w:pPr>
            <w:r w:rsidRPr="00AD420D">
              <w:rPr>
                <w:sz w:val="22"/>
                <w:szCs w:val="22"/>
              </w:rPr>
              <w:t>2877</w:t>
            </w:r>
          </w:p>
        </w:tc>
        <w:tc>
          <w:tcPr>
            <w:tcW w:w="992" w:type="dxa"/>
            <w:shd w:val="clear" w:color="auto" w:fill="auto"/>
            <w:vAlign w:val="center"/>
          </w:tcPr>
          <w:p w14:paraId="1E8FC02C" w14:textId="73A5DA38" w:rsidR="00477C31" w:rsidRPr="00AD420D" w:rsidRDefault="00477C31" w:rsidP="003153D1">
            <w:pPr>
              <w:jc w:val="center"/>
              <w:rPr>
                <w:sz w:val="22"/>
                <w:szCs w:val="22"/>
              </w:rPr>
            </w:pPr>
            <w:r w:rsidRPr="00AD420D">
              <w:rPr>
                <w:sz w:val="22"/>
                <w:szCs w:val="22"/>
              </w:rPr>
              <w:t>2734</w:t>
            </w:r>
          </w:p>
        </w:tc>
        <w:tc>
          <w:tcPr>
            <w:tcW w:w="992" w:type="dxa"/>
            <w:shd w:val="clear" w:color="auto" w:fill="auto"/>
            <w:vAlign w:val="center"/>
          </w:tcPr>
          <w:p w14:paraId="0BCC18E0" w14:textId="77777777" w:rsidR="00477C31" w:rsidRPr="00AD420D" w:rsidRDefault="00477C31" w:rsidP="00467803">
            <w:pPr>
              <w:jc w:val="center"/>
              <w:rPr>
                <w:sz w:val="22"/>
                <w:szCs w:val="22"/>
              </w:rPr>
            </w:pPr>
            <w:r w:rsidRPr="00AD420D">
              <w:rPr>
                <w:sz w:val="22"/>
                <w:szCs w:val="22"/>
              </w:rPr>
              <w:t>95,0</w:t>
            </w:r>
          </w:p>
        </w:tc>
        <w:tc>
          <w:tcPr>
            <w:tcW w:w="993" w:type="dxa"/>
            <w:shd w:val="clear" w:color="auto" w:fill="auto"/>
            <w:vAlign w:val="center"/>
          </w:tcPr>
          <w:p w14:paraId="2FE30864" w14:textId="77777777" w:rsidR="00477C31" w:rsidRPr="00AD420D" w:rsidRDefault="00477C31" w:rsidP="00467803">
            <w:pPr>
              <w:jc w:val="center"/>
              <w:rPr>
                <w:sz w:val="22"/>
                <w:szCs w:val="22"/>
              </w:rPr>
            </w:pPr>
            <w:r w:rsidRPr="00AD420D">
              <w:rPr>
                <w:sz w:val="22"/>
                <w:szCs w:val="22"/>
              </w:rPr>
              <w:t>118,6</w:t>
            </w:r>
          </w:p>
        </w:tc>
      </w:tr>
      <w:tr w:rsidR="00934FEC" w:rsidRPr="00AD420D" w14:paraId="449277AD" w14:textId="77777777" w:rsidTr="003153D1">
        <w:trPr>
          <w:trHeight w:val="946"/>
        </w:trPr>
        <w:tc>
          <w:tcPr>
            <w:tcW w:w="425" w:type="dxa"/>
          </w:tcPr>
          <w:p w14:paraId="42BBB933" w14:textId="77777777" w:rsidR="00477C31" w:rsidRPr="00AD420D" w:rsidRDefault="00477C31" w:rsidP="00467803">
            <w:pPr>
              <w:jc w:val="center"/>
              <w:rPr>
                <w:sz w:val="22"/>
                <w:szCs w:val="22"/>
              </w:rPr>
            </w:pPr>
          </w:p>
          <w:p w14:paraId="36BCBB16" w14:textId="77777777" w:rsidR="00477C31" w:rsidRPr="00AD420D" w:rsidRDefault="00477C31" w:rsidP="00467803">
            <w:pPr>
              <w:jc w:val="center"/>
              <w:rPr>
                <w:sz w:val="22"/>
                <w:szCs w:val="22"/>
              </w:rPr>
            </w:pPr>
            <w:r w:rsidRPr="00AD420D">
              <w:rPr>
                <w:sz w:val="22"/>
                <w:szCs w:val="22"/>
              </w:rPr>
              <w:t>3</w:t>
            </w:r>
          </w:p>
        </w:tc>
        <w:tc>
          <w:tcPr>
            <w:tcW w:w="4678" w:type="dxa"/>
          </w:tcPr>
          <w:p w14:paraId="01620181" w14:textId="77777777" w:rsidR="00477C31" w:rsidRPr="00AD420D" w:rsidRDefault="00477C31" w:rsidP="00467803">
            <w:pPr>
              <w:rPr>
                <w:b/>
                <w:sz w:val="22"/>
                <w:szCs w:val="22"/>
              </w:rPr>
            </w:pPr>
            <w:r w:rsidRPr="00AD420D">
              <w:rPr>
                <w:b/>
                <w:sz w:val="22"/>
                <w:szCs w:val="22"/>
              </w:rPr>
              <w:t>Количество обучающихся в первую смену к общему числу учащихся в дневных учреждениях общего образования</w:t>
            </w:r>
          </w:p>
        </w:tc>
        <w:tc>
          <w:tcPr>
            <w:tcW w:w="709" w:type="dxa"/>
            <w:vAlign w:val="center"/>
          </w:tcPr>
          <w:p w14:paraId="27E0626B"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08893282" w14:textId="77777777" w:rsidR="00477C31" w:rsidRPr="00AD420D" w:rsidRDefault="00477C31" w:rsidP="00467803">
            <w:pPr>
              <w:jc w:val="center"/>
              <w:rPr>
                <w:sz w:val="22"/>
                <w:szCs w:val="22"/>
              </w:rPr>
            </w:pPr>
            <w:r w:rsidRPr="00AD420D">
              <w:rPr>
                <w:sz w:val="22"/>
                <w:szCs w:val="22"/>
              </w:rPr>
              <w:t>71,7</w:t>
            </w:r>
          </w:p>
        </w:tc>
        <w:tc>
          <w:tcPr>
            <w:tcW w:w="851" w:type="dxa"/>
            <w:shd w:val="clear" w:color="auto" w:fill="auto"/>
            <w:vAlign w:val="center"/>
          </w:tcPr>
          <w:p w14:paraId="54E852C2" w14:textId="77777777" w:rsidR="00477C31" w:rsidRPr="00AD420D" w:rsidRDefault="00477C31" w:rsidP="00467803">
            <w:pPr>
              <w:jc w:val="center"/>
              <w:rPr>
                <w:sz w:val="22"/>
                <w:szCs w:val="22"/>
              </w:rPr>
            </w:pPr>
            <w:r w:rsidRPr="00AD420D">
              <w:rPr>
                <w:sz w:val="22"/>
                <w:szCs w:val="22"/>
              </w:rPr>
              <w:t>85,4</w:t>
            </w:r>
          </w:p>
        </w:tc>
        <w:tc>
          <w:tcPr>
            <w:tcW w:w="992" w:type="dxa"/>
            <w:shd w:val="clear" w:color="auto" w:fill="auto"/>
            <w:vAlign w:val="center"/>
          </w:tcPr>
          <w:p w14:paraId="2BB82150" w14:textId="77777777" w:rsidR="00477C31" w:rsidRPr="00AD420D" w:rsidRDefault="00477C31" w:rsidP="00467803">
            <w:pPr>
              <w:jc w:val="center"/>
              <w:rPr>
                <w:sz w:val="22"/>
                <w:szCs w:val="22"/>
              </w:rPr>
            </w:pPr>
            <w:r w:rsidRPr="00AD420D">
              <w:rPr>
                <w:sz w:val="22"/>
                <w:szCs w:val="22"/>
              </w:rPr>
              <w:t>86,5</w:t>
            </w:r>
          </w:p>
        </w:tc>
        <w:tc>
          <w:tcPr>
            <w:tcW w:w="992" w:type="dxa"/>
            <w:shd w:val="clear" w:color="auto" w:fill="auto"/>
            <w:vAlign w:val="center"/>
          </w:tcPr>
          <w:p w14:paraId="1304FBD7" w14:textId="77777777" w:rsidR="00477C31" w:rsidRPr="00AD420D" w:rsidRDefault="00477C31" w:rsidP="00467803">
            <w:pPr>
              <w:jc w:val="center"/>
              <w:rPr>
                <w:sz w:val="22"/>
                <w:szCs w:val="22"/>
              </w:rPr>
            </w:pPr>
            <w:r w:rsidRPr="00AD420D">
              <w:rPr>
                <w:sz w:val="22"/>
                <w:szCs w:val="22"/>
              </w:rPr>
              <w:t>101,3</w:t>
            </w:r>
          </w:p>
        </w:tc>
        <w:tc>
          <w:tcPr>
            <w:tcW w:w="993" w:type="dxa"/>
            <w:shd w:val="clear" w:color="auto" w:fill="auto"/>
            <w:vAlign w:val="center"/>
          </w:tcPr>
          <w:p w14:paraId="012005FD" w14:textId="77777777" w:rsidR="00477C31" w:rsidRPr="00AD420D" w:rsidRDefault="00477C31" w:rsidP="00467803">
            <w:pPr>
              <w:jc w:val="center"/>
              <w:rPr>
                <w:sz w:val="22"/>
                <w:szCs w:val="22"/>
              </w:rPr>
            </w:pPr>
            <w:r w:rsidRPr="00AD420D">
              <w:rPr>
                <w:sz w:val="22"/>
                <w:szCs w:val="22"/>
              </w:rPr>
              <w:t>120,6</w:t>
            </w:r>
          </w:p>
        </w:tc>
      </w:tr>
      <w:tr w:rsidR="00934FEC" w:rsidRPr="00AD420D" w14:paraId="56778551" w14:textId="77777777" w:rsidTr="003153D1">
        <w:trPr>
          <w:trHeight w:val="365"/>
        </w:trPr>
        <w:tc>
          <w:tcPr>
            <w:tcW w:w="425" w:type="dxa"/>
          </w:tcPr>
          <w:p w14:paraId="42060D9A" w14:textId="77777777" w:rsidR="00477C31" w:rsidRPr="00AD420D" w:rsidRDefault="00477C31" w:rsidP="00467803">
            <w:pPr>
              <w:jc w:val="center"/>
              <w:rPr>
                <w:sz w:val="22"/>
                <w:szCs w:val="22"/>
              </w:rPr>
            </w:pPr>
            <w:r w:rsidRPr="00AD420D">
              <w:rPr>
                <w:sz w:val="22"/>
                <w:szCs w:val="22"/>
              </w:rPr>
              <w:t>4</w:t>
            </w:r>
          </w:p>
        </w:tc>
        <w:tc>
          <w:tcPr>
            <w:tcW w:w="4678" w:type="dxa"/>
          </w:tcPr>
          <w:p w14:paraId="4D8E60E4" w14:textId="1156AC70" w:rsidR="00477C31" w:rsidRPr="00AD420D" w:rsidRDefault="00477C31" w:rsidP="003153D1">
            <w:pPr>
              <w:rPr>
                <w:b/>
                <w:sz w:val="22"/>
                <w:szCs w:val="22"/>
              </w:rPr>
            </w:pPr>
            <w:r w:rsidRPr="00AD420D">
              <w:rPr>
                <w:b/>
                <w:sz w:val="22"/>
                <w:szCs w:val="22"/>
              </w:rPr>
              <w:t xml:space="preserve">Средняя наполняемость классов </w:t>
            </w:r>
          </w:p>
        </w:tc>
        <w:tc>
          <w:tcPr>
            <w:tcW w:w="709" w:type="dxa"/>
            <w:vAlign w:val="center"/>
          </w:tcPr>
          <w:p w14:paraId="6A27DD9F"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17B3746A" w14:textId="77777777" w:rsidR="00477C31" w:rsidRPr="00AD420D" w:rsidRDefault="00477C31" w:rsidP="00467803">
            <w:pPr>
              <w:jc w:val="center"/>
              <w:rPr>
                <w:sz w:val="22"/>
                <w:szCs w:val="22"/>
              </w:rPr>
            </w:pPr>
            <w:r w:rsidRPr="00AD420D">
              <w:rPr>
                <w:sz w:val="22"/>
                <w:szCs w:val="22"/>
              </w:rPr>
              <w:t>13,3</w:t>
            </w:r>
          </w:p>
        </w:tc>
        <w:tc>
          <w:tcPr>
            <w:tcW w:w="851" w:type="dxa"/>
            <w:shd w:val="clear" w:color="auto" w:fill="auto"/>
            <w:vAlign w:val="center"/>
          </w:tcPr>
          <w:p w14:paraId="5BB7B69E" w14:textId="77777777" w:rsidR="00477C31" w:rsidRPr="00AD420D" w:rsidRDefault="00477C31" w:rsidP="00467803">
            <w:pPr>
              <w:jc w:val="center"/>
              <w:rPr>
                <w:sz w:val="22"/>
                <w:szCs w:val="22"/>
              </w:rPr>
            </w:pPr>
            <w:r w:rsidRPr="00AD420D">
              <w:rPr>
                <w:sz w:val="22"/>
                <w:szCs w:val="22"/>
              </w:rPr>
              <w:t>13,3</w:t>
            </w:r>
          </w:p>
        </w:tc>
        <w:tc>
          <w:tcPr>
            <w:tcW w:w="992" w:type="dxa"/>
            <w:shd w:val="clear" w:color="auto" w:fill="auto"/>
            <w:vAlign w:val="center"/>
          </w:tcPr>
          <w:p w14:paraId="52BBBE6D" w14:textId="77777777" w:rsidR="00477C31" w:rsidRPr="00AD420D" w:rsidRDefault="00477C31" w:rsidP="00467803">
            <w:pPr>
              <w:jc w:val="center"/>
              <w:rPr>
                <w:sz w:val="22"/>
                <w:szCs w:val="22"/>
              </w:rPr>
            </w:pPr>
            <w:r w:rsidRPr="00AD420D">
              <w:rPr>
                <w:sz w:val="22"/>
                <w:szCs w:val="22"/>
              </w:rPr>
              <w:t>13,9</w:t>
            </w:r>
          </w:p>
        </w:tc>
        <w:tc>
          <w:tcPr>
            <w:tcW w:w="992" w:type="dxa"/>
            <w:shd w:val="clear" w:color="auto" w:fill="auto"/>
            <w:vAlign w:val="center"/>
          </w:tcPr>
          <w:p w14:paraId="1C687AF9" w14:textId="77777777" w:rsidR="00477C31" w:rsidRPr="00AD420D" w:rsidRDefault="00477C31" w:rsidP="00467803">
            <w:pPr>
              <w:jc w:val="center"/>
              <w:rPr>
                <w:sz w:val="22"/>
                <w:szCs w:val="22"/>
              </w:rPr>
            </w:pPr>
            <w:r w:rsidRPr="00AD420D">
              <w:rPr>
                <w:sz w:val="22"/>
                <w:szCs w:val="22"/>
              </w:rPr>
              <w:t>104,5</w:t>
            </w:r>
          </w:p>
        </w:tc>
        <w:tc>
          <w:tcPr>
            <w:tcW w:w="993" w:type="dxa"/>
            <w:shd w:val="clear" w:color="auto" w:fill="auto"/>
            <w:vAlign w:val="center"/>
          </w:tcPr>
          <w:p w14:paraId="62BBB765" w14:textId="77777777" w:rsidR="00477C31" w:rsidRPr="00AD420D" w:rsidRDefault="00477C31" w:rsidP="00467803">
            <w:pPr>
              <w:jc w:val="center"/>
              <w:rPr>
                <w:sz w:val="22"/>
                <w:szCs w:val="22"/>
              </w:rPr>
            </w:pPr>
            <w:r w:rsidRPr="00AD420D">
              <w:rPr>
                <w:sz w:val="22"/>
                <w:szCs w:val="22"/>
              </w:rPr>
              <w:t>104,5</w:t>
            </w:r>
          </w:p>
        </w:tc>
      </w:tr>
      <w:tr w:rsidR="00934FEC" w:rsidRPr="00AD420D" w14:paraId="48089B2E" w14:textId="77777777" w:rsidTr="003153D1">
        <w:trPr>
          <w:trHeight w:val="447"/>
        </w:trPr>
        <w:tc>
          <w:tcPr>
            <w:tcW w:w="425" w:type="dxa"/>
          </w:tcPr>
          <w:p w14:paraId="42425648" w14:textId="77777777" w:rsidR="00477C31" w:rsidRPr="00AD420D" w:rsidRDefault="00477C31" w:rsidP="00467803">
            <w:pPr>
              <w:jc w:val="center"/>
              <w:rPr>
                <w:sz w:val="22"/>
                <w:szCs w:val="22"/>
              </w:rPr>
            </w:pPr>
            <w:r w:rsidRPr="00AD420D">
              <w:rPr>
                <w:sz w:val="22"/>
                <w:szCs w:val="22"/>
              </w:rPr>
              <w:t>5</w:t>
            </w:r>
          </w:p>
        </w:tc>
        <w:tc>
          <w:tcPr>
            <w:tcW w:w="4678" w:type="dxa"/>
            <w:vAlign w:val="center"/>
          </w:tcPr>
          <w:p w14:paraId="05F4EA8A" w14:textId="77777777" w:rsidR="00477C31" w:rsidRPr="00AD420D" w:rsidRDefault="00477C31" w:rsidP="00467803">
            <w:pPr>
              <w:rPr>
                <w:b/>
                <w:sz w:val="22"/>
                <w:szCs w:val="22"/>
              </w:rPr>
            </w:pPr>
            <w:r w:rsidRPr="00AD420D">
              <w:rPr>
                <w:b/>
                <w:sz w:val="22"/>
                <w:szCs w:val="22"/>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1FD67691" w14:textId="77777777" w:rsidR="00477C31" w:rsidRPr="00AD420D" w:rsidRDefault="00477C31" w:rsidP="00467803">
            <w:pPr>
              <w:rPr>
                <w:sz w:val="22"/>
                <w:szCs w:val="22"/>
              </w:rPr>
            </w:pPr>
          </w:p>
          <w:p w14:paraId="018F68A1"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26D267B6" w14:textId="77777777" w:rsidR="00477C31" w:rsidRPr="00AD420D" w:rsidRDefault="00477C31" w:rsidP="00467803">
            <w:pPr>
              <w:jc w:val="center"/>
              <w:rPr>
                <w:sz w:val="22"/>
                <w:szCs w:val="22"/>
              </w:rPr>
            </w:pPr>
            <w:r w:rsidRPr="00AD420D">
              <w:rPr>
                <w:sz w:val="22"/>
                <w:szCs w:val="22"/>
              </w:rPr>
              <w:t>91,6</w:t>
            </w:r>
          </w:p>
        </w:tc>
        <w:tc>
          <w:tcPr>
            <w:tcW w:w="851" w:type="dxa"/>
            <w:shd w:val="clear" w:color="auto" w:fill="auto"/>
            <w:vAlign w:val="center"/>
          </w:tcPr>
          <w:p w14:paraId="03C92EA1" w14:textId="77777777" w:rsidR="00477C31" w:rsidRPr="00AD420D" w:rsidRDefault="00477C31" w:rsidP="00467803">
            <w:pPr>
              <w:jc w:val="center"/>
              <w:rPr>
                <w:sz w:val="22"/>
                <w:szCs w:val="22"/>
              </w:rPr>
            </w:pPr>
            <w:r w:rsidRPr="00AD420D">
              <w:rPr>
                <w:sz w:val="22"/>
                <w:szCs w:val="22"/>
              </w:rPr>
              <w:t>80</w:t>
            </w:r>
          </w:p>
        </w:tc>
        <w:tc>
          <w:tcPr>
            <w:tcW w:w="992" w:type="dxa"/>
            <w:shd w:val="clear" w:color="auto" w:fill="auto"/>
            <w:vAlign w:val="center"/>
          </w:tcPr>
          <w:p w14:paraId="72DDA15E" w14:textId="77777777" w:rsidR="00477C31" w:rsidRPr="00AD420D" w:rsidRDefault="00477C31" w:rsidP="00467803">
            <w:pPr>
              <w:jc w:val="center"/>
              <w:rPr>
                <w:sz w:val="22"/>
                <w:szCs w:val="22"/>
              </w:rPr>
            </w:pPr>
            <w:r w:rsidRPr="00AD420D">
              <w:rPr>
                <w:sz w:val="22"/>
                <w:szCs w:val="22"/>
              </w:rPr>
              <w:t>72,5</w:t>
            </w:r>
          </w:p>
        </w:tc>
        <w:tc>
          <w:tcPr>
            <w:tcW w:w="992" w:type="dxa"/>
            <w:shd w:val="clear" w:color="auto" w:fill="auto"/>
            <w:vAlign w:val="center"/>
          </w:tcPr>
          <w:p w14:paraId="2B419F19" w14:textId="77777777" w:rsidR="00477C31" w:rsidRPr="00AD420D" w:rsidRDefault="00477C31" w:rsidP="00467803">
            <w:pPr>
              <w:jc w:val="center"/>
              <w:rPr>
                <w:sz w:val="22"/>
                <w:szCs w:val="22"/>
              </w:rPr>
            </w:pPr>
            <w:r w:rsidRPr="00AD420D">
              <w:rPr>
                <w:sz w:val="22"/>
                <w:szCs w:val="22"/>
              </w:rPr>
              <w:t>90,6</w:t>
            </w:r>
          </w:p>
        </w:tc>
        <w:tc>
          <w:tcPr>
            <w:tcW w:w="993" w:type="dxa"/>
            <w:shd w:val="clear" w:color="auto" w:fill="auto"/>
            <w:vAlign w:val="center"/>
          </w:tcPr>
          <w:p w14:paraId="7A025F22" w14:textId="77777777" w:rsidR="00477C31" w:rsidRPr="00AD420D" w:rsidRDefault="00477C31" w:rsidP="00467803">
            <w:pPr>
              <w:jc w:val="center"/>
              <w:rPr>
                <w:sz w:val="22"/>
                <w:szCs w:val="22"/>
              </w:rPr>
            </w:pPr>
            <w:r w:rsidRPr="00AD420D">
              <w:rPr>
                <w:sz w:val="22"/>
                <w:szCs w:val="22"/>
              </w:rPr>
              <w:t>79,1</w:t>
            </w:r>
          </w:p>
        </w:tc>
      </w:tr>
      <w:tr w:rsidR="00934FEC" w:rsidRPr="00AD420D" w14:paraId="341DA936" w14:textId="77777777" w:rsidTr="003153D1">
        <w:trPr>
          <w:trHeight w:val="705"/>
        </w:trPr>
        <w:tc>
          <w:tcPr>
            <w:tcW w:w="425" w:type="dxa"/>
          </w:tcPr>
          <w:p w14:paraId="0D36090F" w14:textId="77777777" w:rsidR="00477C31" w:rsidRPr="00AD420D" w:rsidRDefault="00477C31" w:rsidP="00467803">
            <w:pPr>
              <w:jc w:val="center"/>
              <w:rPr>
                <w:sz w:val="22"/>
                <w:szCs w:val="22"/>
              </w:rPr>
            </w:pPr>
            <w:r w:rsidRPr="00AD420D">
              <w:rPr>
                <w:sz w:val="22"/>
                <w:szCs w:val="22"/>
              </w:rPr>
              <w:t>6</w:t>
            </w:r>
          </w:p>
        </w:tc>
        <w:tc>
          <w:tcPr>
            <w:tcW w:w="4678" w:type="dxa"/>
            <w:vAlign w:val="center"/>
          </w:tcPr>
          <w:p w14:paraId="6D0633A7" w14:textId="77777777" w:rsidR="00477C31" w:rsidRPr="00AD420D" w:rsidRDefault="00477C31" w:rsidP="00467803">
            <w:pPr>
              <w:rPr>
                <w:b/>
                <w:sz w:val="22"/>
                <w:szCs w:val="22"/>
              </w:rPr>
            </w:pPr>
            <w:r w:rsidRPr="00AD420D">
              <w:rPr>
                <w:b/>
                <w:sz w:val="22"/>
                <w:szCs w:val="22"/>
              </w:rPr>
              <w:t>Доля муниципальных общеобразовательных учреждений, переведенных на:</w:t>
            </w:r>
          </w:p>
        </w:tc>
        <w:tc>
          <w:tcPr>
            <w:tcW w:w="709" w:type="dxa"/>
            <w:vAlign w:val="center"/>
          </w:tcPr>
          <w:p w14:paraId="21F87825" w14:textId="77777777" w:rsidR="00477C31" w:rsidRPr="00AD420D" w:rsidRDefault="00477C31" w:rsidP="00467803">
            <w:pPr>
              <w:jc w:val="center"/>
              <w:rPr>
                <w:sz w:val="22"/>
                <w:szCs w:val="22"/>
              </w:rPr>
            </w:pPr>
          </w:p>
        </w:tc>
        <w:tc>
          <w:tcPr>
            <w:tcW w:w="992" w:type="dxa"/>
            <w:vAlign w:val="center"/>
          </w:tcPr>
          <w:p w14:paraId="5425DB43" w14:textId="77777777" w:rsidR="00477C31" w:rsidRPr="00AD420D" w:rsidRDefault="00477C31" w:rsidP="00467803">
            <w:pPr>
              <w:rPr>
                <w:sz w:val="22"/>
                <w:szCs w:val="22"/>
              </w:rPr>
            </w:pPr>
          </w:p>
        </w:tc>
        <w:tc>
          <w:tcPr>
            <w:tcW w:w="851" w:type="dxa"/>
            <w:shd w:val="clear" w:color="auto" w:fill="auto"/>
            <w:vAlign w:val="center"/>
          </w:tcPr>
          <w:p w14:paraId="4B597F8B" w14:textId="77777777" w:rsidR="00477C31" w:rsidRPr="00AD420D" w:rsidRDefault="00477C31" w:rsidP="00467803">
            <w:pPr>
              <w:rPr>
                <w:sz w:val="22"/>
                <w:szCs w:val="22"/>
                <w:highlight w:val="yellow"/>
              </w:rPr>
            </w:pPr>
          </w:p>
        </w:tc>
        <w:tc>
          <w:tcPr>
            <w:tcW w:w="992" w:type="dxa"/>
            <w:shd w:val="clear" w:color="auto" w:fill="auto"/>
            <w:vAlign w:val="center"/>
          </w:tcPr>
          <w:p w14:paraId="437EC80B" w14:textId="77777777" w:rsidR="00477C31" w:rsidRPr="00AD420D" w:rsidRDefault="00477C31" w:rsidP="00467803">
            <w:pPr>
              <w:jc w:val="center"/>
              <w:rPr>
                <w:sz w:val="22"/>
                <w:szCs w:val="22"/>
                <w:highlight w:val="yellow"/>
              </w:rPr>
            </w:pPr>
          </w:p>
        </w:tc>
        <w:tc>
          <w:tcPr>
            <w:tcW w:w="992" w:type="dxa"/>
            <w:shd w:val="clear" w:color="auto" w:fill="auto"/>
            <w:vAlign w:val="center"/>
          </w:tcPr>
          <w:p w14:paraId="71CD31F3" w14:textId="77777777" w:rsidR="00477C31" w:rsidRPr="00AD420D" w:rsidRDefault="00477C31" w:rsidP="00467803">
            <w:pPr>
              <w:jc w:val="center"/>
              <w:rPr>
                <w:sz w:val="22"/>
                <w:szCs w:val="22"/>
                <w:highlight w:val="yellow"/>
              </w:rPr>
            </w:pPr>
          </w:p>
        </w:tc>
        <w:tc>
          <w:tcPr>
            <w:tcW w:w="993" w:type="dxa"/>
            <w:shd w:val="clear" w:color="auto" w:fill="auto"/>
            <w:vAlign w:val="center"/>
          </w:tcPr>
          <w:p w14:paraId="68021CF4" w14:textId="77777777" w:rsidR="00477C31" w:rsidRPr="00AD420D" w:rsidRDefault="00477C31" w:rsidP="00467803">
            <w:pPr>
              <w:jc w:val="center"/>
              <w:rPr>
                <w:sz w:val="22"/>
                <w:szCs w:val="22"/>
                <w:highlight w:val="yellow"/>
              </w:rPr>
            </w:pPr>
          </w:p>
        </w:tc>
      </w:tr>
      <w:tr w:rsidR="00934FEC" w:rsidRPr="00AD420D" w14:paraId="13C133F3" w14:textId="77777777" w:rsidTr="003153D1">
        <w:trPr>
          <w:trHeight w:val="481"/>
        </w:trPr>
        <w:tc>
          <w:tcPr>
            <w:tcW w:w="425" w:type="dxa"/>
          </w:tcPr>
          <w:p w14:paraId="70F15E05" w14:textId="77777777" w:rsidR="00477C31" w:rsidRPr="00AD420D" w:rsidRDefault="00477C31" w:rsidP="00467803">
            <w:pPr>
              <w:jc w:val="center"/>
              <w:rPr>
                <w:sz w:val="22"/>
                <w:szCs w:val="22"/>
              </w:rPr>
            </w:pPr>
          </w:p>
        </w:tc>
        <w:tc>
          <w:tcPr>
            <w:tcW w:w="4678" w:type="dxa"/>
            <w:vAlign w:val="center"/>
          </w:tcPr>
          <w:p w14:paraId="76B0EB1C" w14:textId="77777777" w:rsidR="00477C31" w:rsidRPr="00AD420D" w:rsidRDefault="00477C31" w:rsidP="00467803">
            <w:pPr>
              <w:rPr>
                <w:sz w:val="22"/>
                <w:szCs w:val="22"/>
              </w:rPr>
            </w:pPr>
            <w:r w:rsidRPr="00AD420D">
              <w:rPr>
                <w:sz w:val="22"/>
                <w:szCs w:val="22"/>
              </w:rPr>
              <w:t>новую систему оплаты труда, ориентированную на результат</w:t>
            </w:r>
          </w:p>
        </w:tc>
        <w:tc>
          <w:tcPr>
            <w:tcW w:w="709" w:type="dxa"/>
            <w:vAlign w:val="center"/>
          </w:tcPr>
          <w:p w14:paraId="7C3896C4"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21FCD850" w14:textId="77777777" w:rsidR="00477C31" w:rsidRPr="00AD420D" w:rsidRDefault="00477C31" w:rsidP="00467803">
            <w:pPr>
              <w:jc w:val="center"/>
              <w:rPr>
                <w:sz w:val="22"/>
                <w:szCs w:val="22"/>
              </w:rPr>
            </w:pPr>
            <w:r w:rsidRPr="00AD420D">
              <w:rPr>
                <w:sz w:val="22"/>
                <w:szCs w:val="22"/>
              </w:rPr>
              <w:t>100</w:t>
            </w:r>
          </w:p>
        </w:tc>
        <w:tc>
          <w:tcPr>
            <w:tcW w:w="851" w:type="dxa"/>
            <w:shd w:val="clear" w:color="auto" w:fill="auto"/>
            <w:vAlign w:val="center"/>
          </w:tcPr>
          <w:p w14:paraId="7C033952" w14:textId="77777777" w:rsidR="00477C31" w:rsidRPr="00AD420D" w:rsidRDefault="00477C31" w:rsidP="00467803">
            <w:pPr>
              <w:jc w:val="center"/>
              <w:rPr>
                <w:sz w:val="22"/>
                <w:szCs w:val="22"/>
              </w:rPr>
            </w:pPr>
            <w:r w:rsidRPr="00AD420D">
              <w:rPr>
                <w:sz w:val="22"/>
                <w:szCs w:val="22"/>
              </w:rPr>
              <w:t>100</w:t>
            </w:r>
          </w:p>
        </w:tc>
        <w:tc>
          <w:tcPr>
            <w:tcW w:w="992" w:type="dxa"/>
            <w:shd w:val="clear" w:color="auto" w:fill="auto"/>
            <w:vAlign w:val="center"/>
          </w:tcPr>
          <w:p w14:paraId="22BAEAD6" w14:textId="77777777" w:rsidR="00477C31" w:rsidRPr="00AD420D" w:rsidRDefault="00477C31" w:rsidP="00467803">
            <w:pPr>
              <w:jc w:val="center"/>
              <w:rPr>
                <w:sz w:val="22"/>
                <w:szCs w:val="22"/>
              </w:rPr>
            </w:pPr>
            <w:r w:rsidRPr="00AD420D">
              <w:rPr>
                <w:sz w:val="22"/>
                <w:szCs w:val="22"/>
              </w:rPr>
              <w:t>100</w:t>
            </w:r>
          </w:p>
        </w:tc>
        <w:tc>
          <w:tcPr>
            <w:tcW w:w="992" w:type="dxa"/>
            <w:shd w:val="clear" w:color="auto" w:fill="auto"/>
            <w:vAlign w:val="center"/>
          </w:tcPr>
          <w:p w14:paraId="77CFEAE1"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E72C374" w14:textId="77777777" w:rsidR="00477C31" w:rsidRPr="00AD420D" w:rsidRDefault="00477C31" w:rsidP="00467803">
            <w:pPr>
              <w:jc w:val="center"/>
              <w:rPr>
                <w:sz w:val="22"/>
                <w:szCs w:val="22"/>
              </w:rPr>
            </w:pPr>
            <w:r w:rsidRPr="00AD420D">
              <w:rPr>
                <w:sz w:val="22"/>
                <w:szCs w:val="22"/>
              </w:rPr>
              <w:t>100</w:t>
            </w:r>
          </w:p>
        </w:tc>
      </w:tr>
      <w:tr w:rsidR="00934FEC" w:rsidRPr="00AD420D" w14:paraId="04FE10DC" w14:textId="77777777" w:rsidTr="00467803">
        <w:trPr>
          <w:trHeight w:val="1024"/>
        </w:trPr>
        <w:tc>
          <w:tcPr>
            <w:tcW w:w="425" w:type="dxa"/>
          </w:tcPr>
          <w:p w14:paraId="75F2C006" w14:textId="77777777" w:rsidR="00477C31" w:rsidRPr="00AD420D" w:rsidRDefault="00477C31" w:rsidP="00467803">
            <w:pPr>
              <w:jc w:val="center"/>
              <w:rPr>
                <w:sz w:val="22"/>
                <w:szCs w:val="22"/>
              </w:rPr>
            </w:pPr>
          </w:p>
        </w:tc>
        <w:tc>
          <w:tcPr>
            <w:tcW w:w="4678" w:type="dxa"/>
          </w:tcPr>
          <w:p w14:paraId="7CBDA2B5" w14:textId="77777777" w:rsidR="00477C31" w:rsidRPr="00AD420D" w:rsidRDefault="00477C31" w:rsidP="00467803">
            <w:pPr>
              <w:rPr>
                <w:sz w:val="22"/>
                <w:szCs w:val="22"/>
              </w:rPr>
            </w:pPr>
            <w:r w:rsidRPr="00AD420D">
              <w:rPr>
                <w:sz w:val="22"/>
                <w:szCs w:val="22"/>
              </w:rPr>
              <w:t>Затраты на содержание одного ребенка, в том числе:</w:t>
            </w:r>
          </w:p>
          <w:p w14:paraId="1217F5C3" w14:textId="77777777" w:rsidR="00477C31" w:rsidRPr="00AD420D" w:rsidRDefault="00477C31" w:rsidP="00467803">
            <w:pPr>
              <w:rPr>
                <w:sz w:val="22"/>
                <w:szCs w:val="22"/>
              </w:rPr>
            </w:pPr>
            <w:r w:rsidRPr="00AD420D">
              <w:rPr>
                <w:sz w:val="22"/>
                <w:szCs w:val="22"/>
              </w:rPr>
              <w:t>- дошкольное образование</w:t>
            </w:r>
          </w:p>
          <w:p w14:paraId="3C3C04FE" w14:textId="77777777" w:rsidR="00477C31" w:rsidRPr="00AD420D" w:rsidRDefault="00477C31" w:rsidP="00467803">
            <w:pPr>
              <w:rPr>
                <w:sz w:val="22"/>
                <w:szCs w:val="22"/>
              </w:rPr>
            </w:pPr>
            <w:r w:rsidRPr="00AD420D">
              <w:rPr>
                <w:sz w:val="22"/>
                <w:szCs w:val="22"/>
              </w:rPr>
              <w:t>- школы</w:t>
            </w:r>
          </w:p>
        </w:tc>
        <w:tc>
          <w:tcPr>
            <w:tcW w:w="709" w:type="dxa"/>
          </w:tcPr>
          <w:p w14:paraId="6598653B" w14:textId="77777777" w:rsidR="00477C31" w:rsidRPr="00AD420D" w:rsidRDefault="00477C31" w:rsidP="00467803">
            <w:pPr>
              <w:rPr>
                <w:sz w:val="22"/>
                <w:szCs w:val="22"/>
              </w:rPr>
            </w:pPr>
          </w:p>
          <w:p w14:paraId="227063EC" w14:textId="77777777" w:rsidR="00477C31" w:rsidRPr="00AD420D" w:rsidRDefault="00477C31" w:rsidP="00467803">
            <w:pPr>
              <w:rPr>
                <w:sz w:val="22"/>
                <w:szCs w:val="22"/>
              </w:rPr>
            </w:pPr>
          </w:p>
          <w:p w14:paraId="4CB62642" w14:textId="77777777" w:rsidR="00477C31" w:rsidRPr="00AD420D" w:rsidRDefault="00477C31" w:rsidP="00467803">
            <w:pPr>
              <w:rPr>
                <w:sz w:val="22"/>
                <w:szCs w:val="22"/>
              </w:rPr>
            </w:pPr>
            <w:r w:rsidRPr="00AD420D">
              <w:rPr>
                <w:sz w:val="22"/>
                <w:szCs w:val="22"/>
              </w:rPr>
              <w:t>Тыс. руб.</w:t>
            </w:r>
          </w:p>
        </w:tc>
        <w:tc>
          <w:tcPr>
            <w:tcW w:w="992" w:type="dxa"/>
          </w:tcPr>
          <w:p w14:paraId="02E67D6F" w14:textId="77777777" w:rsidR="00477C31" w:rsidRPr="00AD420D" w:rsidRDefault="00477C31" w:rsidP="00467803">
            <w:pPr>
              <w:jc w:val="center"/>
              <w:rPr>
                <w:sz w:val="22"/>
                <w:szCs w:val="22"/>
                <w:lang w:val="en-US"/>
              </w:rPr>
            </w:pPr>
          </w:p>
          <w:p w14:paraId="5F66BB6D" w14:textId="77777777" w:rsidR="00477C31" w:rsidRPr="00AD420D" w:rsidRDefault="00477C31" w:rsidP="00467803">
            <w:pPr>
              <w:jc w:val="center"/>
              <w:rPr>
                <w:sz w:val="22"/>
                <w:szCs w:val="22"/>
                <w:lang w:val="en-US"/>
              </w:rPr>
            </w:pPr>
          </w:p>
          <w:p w14:paraId="033135F8" w14:textId="77777777" w:rsidR="00477C31" w:rsidRPr="00AD420D" w:rsidRDefault="00477C31" w:rsidP="00467803">
            <w:pPr>
              <w:jc w:val="center"/>
              <w:rPr>
                <w:sz w:val="22"/>
                <w:szCs w:val="22"/>
              </w:rPr>
            </w:pPr>
            <w:r w:rsidRPr="00AD420D">
              <w:rPr>
                <w:sz w:val="22"/>
                <w:szCs w:val="22"/>
              </w:rPr>
              <w:t>118,5</w:t>
            </w:r>
          </w:p>
          <w:p w14:paraId="11F02EC2" w14:textId="77777777" w:rsidR="00477C31" w:rsidRPr="00AD420D" w:rsidRDefault="00477C31" w:rsidP="00467803">
            <w:pPr>
              <w:jc w:val="center"/>
              <w:rPr>
                <w:sz w:val="22"/>
                <w:szCs w:val="22"/>
              </w:rPr>
            </w:pPr>
            <w:r w:rsidRPr="00AD420D">
              <w:rPr>
                <w:sz w:val="22"/>
                <w:szCs w:val="22"/>
              </w:rPr>
              <w:t>89,8</w:t>
            </w:r>
          </w:p>
        </w:tc>
        <w:tc>
          <w:tcPr>
            <w:tcW w:w="851" w:type="dxa"/>
            <w:shd w:val="clear" w:color="auto" w:fill="auto"/>
          </w:tcPr>
          <w:p w14:paraId="463E7CC7" w14:textId="77777777" w:rsidR="00477C31" w:rsidRPr="00AD420D" w:rsidRDefault="00477C31" w:rsidP="00467803">
            <w:pPr>
              <w:jc w:val="center"/>
              <w:rPr>
                <w:sz w:val="22"/>
                <w:szCs w:val="22"/>
              </w:rPr>
            </w:pPr>
          </w:p>
          <w:p w14:paraId="6645C6E4" w14:textId="77777777" w:rsidR="00477C31" w:rsidRPr="00AD420D" w:rsidRDefault="00477C31" w:rsidP="00467803">
            <w:pPr>
              <w:jc w:val="center"/>
              <w:rPr>
                <w:sz w:val="22"/>
                <w:szCs w:val="22"/>
              </w:rPr>
            </w:pPr>
          </w:p>
          <w:p w14:paraId="1DEC088C" w14:textId="77777777" w:rsidR="00477C31" w:rsidRPr="00AD420D" w:rsidRDefault="00477C31" w:rsidP="00467803">
            <w:pPr>
              <w:jc w:val="center"/>
              <w:rPr>
                <w:sz w:val="22"/>
                <w:szCs w:val="22"/>
              </w:rPr>
            </w:pPr>
            <w:r w:rsidRPr="00AD420D">
              <w:rPr>
                <w:sz w:val="22"/>
                <w:szCs w:val="22"/>
              </w:rPr>
              <w:t>158,5</w:t>
            </w:r>
          </w:p>
          <w:p w14:paraId="0310B609" w14:textId="77777777" w:rsidR="00477C31" w:rsidRPr="00AD420D" w:rsidRDefault="00477C31" w:rsidP="00467803">
            <w:pPr>
              <w:jc w:val="center"/>
              <w:rPr>
                <w:sz w:val="22"/>
                <w:szCs w:val="22"/>
              </w:rPr>
            </w:pPr>
            <w:r w:rsidRPr="00AD420D">
              <w:rPr>
                <w:sz w:val="22"/>
                <w:szCs w:val="22"/>
              </w:rPr>
              <w:t>144,9</w:t>
            </w:r>
          </w:p>
        </w:tc>
        <w:tc>
          <w:tcPr>
            <w:tcW w:w="992" w:type="dxa"/>
            <w:shd w:val="clear" w:color="auto" w:fill="auto"/>
          </w:tcPr>
          <w:p w14:paraId="33241C36" w14:textId="77777777" w:rsidR="00477C31" w:rsidRPr="00AD420D" w:rsidRDefault="00477C31" w:rsidP="00467803">
            <w:pPr>
              <w:jc w:val="center"/>
              <w:rPr>
                <w:sz w:val="22"/>
                <w:szCs w:val="22"/>
                <w:lang w:val="en-US"/>
              </w:rPr>
            </w:pPr>
          </w:p>
          <w:p w14:paraId="0B5B0C27" w14:textId="77777777" w:rsidR="00477C31" w:rsidRPr="00AD420D" w:rsidRDefault="00477C31" w:rsidP="00467803">
            <w:pPr>
              <w:jc w:val="center"/>
              <w:rPr>
                <w:sz w:val="22"/>
                <w:szCs w:val="22"/>
                <w:lang w:val="en-US"/>
              </w:rPr>
            </w:pPr>
          </w:p>
          <w:p w14:paraId="3EEDF80E" w14:textId="77777777" w:rsidR="00477C31" w:rsidRPr="00AD420D" w:rsidRDefault="00477C31" w:rsidP="00467803">
            <w:pPr>
              <w:jc w:val="center"/>
              <w:rPr>
                <w:sz w:val="22"/>
                <w:szCs w:val="22"/>
              </w:rPr>
            </w:pPr>
            <w:r w:rsidRPr="00AD420D">
              <w:rPr>
                <w:sz w:val="22"/>
                <w:szCs w:val="22"/>
              </w:rPr>
              <w:t>122,8</w:t>
            </w:r>
          </w:p>
          <w:p w14:paraId="4A51FA4A" w14:textId="77777777" w:rsidR="00477C31" w:rsidRPr="00AD420D" w:rsidRDefault="00477C31" w:rsidP="00467803">
            <w:pPr>
              <w:jc w:val="center"/>
              <w:rPr>
                <w:sz w:val="22"/>
                <w:szCs w:val="22"/>
              </w:rPr>
            </w:pPr>
            <w:r w:rsidRPr="00AD420D">
              <w:rPr>
                <w:sz w:val="22"/>
                <w:szCs w:val="22"/>
              </w:rPr>
              <w:t>100,5</w:t>
            </w:r>
          </w:p>
        </w:tc>
        <w:tc>
          <w:tcPr>
            <w:tcW w:w="992" w:type="dxa"/>
            <w:shd w:val="clear" w:color="auto" w:fill="auto"/>
          </w:tcPr>
          <w:p w14:paraId="45FBD47B" w14:textId="77777777" w:rsidR="00477C31" w:rsidRPr="00AD420D" w:rsidRDefault="00477C31" w:rsidP="00467803">
            <w:pPr>
              <w:jc w:val="center"/>
              <w:rPr>
                <w:sz w:val="22"/>
                <w:szCs w:val="22"/>
              </w:rPr>
            </w:pPr>
          </w:p>
          <w:p w14:paraId="6913463A" w14:textId="77777777" w:rsidR="00477C31" w:rsidRPr="00AD420D" w:rsidRDefault="00477C31" w:rsidP="00467803">
            <w:pPr>
              <w:jc w:val="center"/>
              <w:rPr>
                <w:sz w:val="22"/>
                <w:szCs w:val="22"/>
              </w:rPr>
            </w:pPr>
          </w:p>
          <w:p w14:paraId="237A0D38" w14:textId="77777777" w:rsidR="00477C31" w:rsidRPr="00AD420D" w:rsidRDefault="00477C31" w:rsidP="00467803">
            <w:pPr>
              <w:jc w:val="center"/>
              <w:rPr>
                <w:sz w:val="22"/>
                <w:szCs w:val="22"/>
              </w:rPr>
            </w:pPr>
            <w:r w:rsidRPr="00AD420D">
              <w:rPr>
                <w:sz w:val="22"/>
                <w:szCs w:val="22"/>
              </w:rPr>
              <w:t>77,5</w:t>
            </w:r>
          </w:p>
          <w:p w14:paraId="1C59D146" w14:textId="77777777" w:rsidR="00477C31" w:rsidRPr="00AD420D" w:rsidRDefault="00477C31" w:rsidP="00467803">
            <w:pPr>
              <w:jc w:val="center"/>
              <w:rPr>
                <w:sz w:val="22"/>
                <w:szCs w:val="22"/>
              </w:rPr>
            </w:pPr>
            <w:r w:rsidRPr="00AD420D">
              <w:rPr>
                <w:sz w:val="22"/>
                <w:szCs w:val="22"/>
              </w:rPr>
              <w:t>69,4</w:t>
            </w:r>
          </w:p>
        </w:tc>
        <w:tc>
          <w:tcPr>
            <w:tcW w:w="993" w:type="dxa"/>
            <w:shd w:val="clear" w:color="auto" w:fill="auto"/>
          </w:tcPr>
          <w:p w14:paraId="3CBE192F" w14:textId="77777777" w:rsidR="00477C31" w:rsidRPr="00AD420D" w:rsidRDefault="00477C31" w:rsidP="00467803">
            <w:pPr>
              <w:rPr>
                <w:sz w:val="22"/>
                <w:szCs w:val="22"/>
                <w:lang w:val="en-US"/>
              </w:rPr>
            </w:pPr>
          </w:p>
          <w:p w14:paraId="63D90719" w14:textId="77777777" w:rsidR="00477C31" w:rsidRPr="00AD420D" w:rsidRDefault="00477C31" w:rsidP="00467803">
            <w:pPr>
              <w:rPr>
                <w:sz w:val="22"/>
                <w:szCs w:val="22"/>
                <w:lang w:val="en-US"/>
              </w:rPr>
            </w:pPr>
          </w:p>
          <w:p w14:paraId="17F240EC" w14:textId="77777777" w:rsidR="00477C31" w:rsidRPr="00AD420D" w:rsidRDefault="00477C31" w:rsidP="00467803">
            <w:pPr>
              <w:rPr>
                <w:sz w:val="22"/>
                <w:szCs w:val="22"/>
              </w:rPr>
            </w:pPr>
            <w:r w:rsidRPr="00AD420D">
              <w:rPr>
                <w:sz w:val="22"/>
                <w:szCs w:val="22"/>
              </w:rPr>
              <w:t>103,6</w:t>
            </w:r>
          </w:p>
          <w:p w14:paraId="43B1545B" w14:textId="77777777" w:rsidR="00477C31" w:rsidRPr="00AD420D" w:rsidRDefault="00477C31" w:rsidP="00467803">
            <w:pPr>
              <w:rPr>
                <w:sz w:val="22"/>
                <w:szCs w:val="22"/>
              </w:rPr>
            </w:pPr>
            <w:r w:rsidRPr="00AD420D">
              <w:rPr>
                <w:sz w:val="22"/>
                <w:szCs w:val="22"/>
              </w:rPr>
              <w:t>111,9</w:t>
            </w:r>
          </w:p>
        </w:tc>
      </w:tr>
    </w:tbl>
    <w:p w14:paraId="62ED3B42" w14:textId="77777777" w:rsidR="003153D1" w:rsidRPr="00AD420D" w:rsidRDefault="003153D1" w:rsidP="001E6BE3">
      <w:pPr>
        <w:pStyle w:val="af9"/>
        <w:spacing w:before="0" w:after="0"/>
        <w:ind w:firstLine="709"/>
        <w:jc w:val="both"/>
        <w:rPr>
          <w:b/>
          <w:sz w:val="28"/>
          <w:szCs w:val="28"/>
        </w:rPr>
      </w:pPr>
    </w:p>
    <w:p w14:paraId="4EB40AE6" w14:textId="3B76BCFB" w:rsidR="001E6BE3" w:rsidRPr="00AD420D" w:rsidRDefault="001E6BE3" w:rsidP="001E6BE3">
      <w:pPr>
        <w:pStyle w:val="af9"/>
        <w:spacing w:before="0" w:after="0"/>
        <w:ind w:firstLine="709"/>
        <w:jc w:val="both"/>
        <w:rPr>
          <w:szCs w:val="24"/>
        </w:rPr>
      </w:pPr>
      <w:r w:rsidRPr="00AD420D">
        <w:rPr>
          <w:b/>
          <w:szCs w:val="24"/>
        </w:rPr>
        <w:t>Система образования Кезского</w:t>
      </w:r>
      <w:r w:rsidRPr="00AD420D">
        <w:rPr>
          <w:szCs w:val="24"/>
        </w:rPr>
        <w:t xml:space="preserve"> района включает в себя дошкольное, общее и дополнительное образование. </w:t>
      </w:r>
      <w:r w:rsidR="00934FEC" w:rsidRPr="00AD420D">
        <w:rPr>
          <w:szCs w:val="24"/>
        </w:rPr>
        <w:t xml:space="preserve">По состоянию на 1 октября 2023 года  </w:t>
      </w:r>
      <w:r w:rsidR="003153D1" w:rsidRPr="00AD420D">
        <w:rPr>
          <w:szCs w:val="24"/>
        </w:rPr>
        <w:t xml:space="preserve"> </w:t>
      </w:r>
      <w:r w:rsidR="00934FEC" w:rsidRPr="00AD420D">
        <w:rPr>
          <w:szCs w:val="24"/>
        </w:rPr>
        <w:t>в</w:t>
      </w:r>
      <w:r w:rsidRPr="00AD420D">
        <w:rPr>
          <w:szCs w:val="24"/>
        </w:rPr>
        <w:t xml:space="preserve"> районе функционир</w:t>
      </w:r>
      <w:r w:rsidR="00934FEC" w:rsidRPr="00AD420D">
        <w:rPr>
          <w:szCs w:val="24"/>
        </w:rPr>
        <w:t>ует</w:t>
      </w:r>
      <w:r w:rsidRPr="00AD420D">
        <w:rPr>
          <w:szCs w:val="24"/>
        </w:rPr>
        <w:t xml:space="preserve"> 24 образовательных учреждений (в 1 квартале 2022 года – 25, но с 1 сентября 2022 года - 24 (реорганизация МБОУ </w:t>
      </w:r>
      <w:r w:rsidR="00934FEC" w:rsidRPr="00AD420D">
        <w:rPr>
          <w:szCs w:val="24"/>
        </w:rPr>
        <w:t>«</w:t>
      </w:r>
      <w:proofErr w:type="spellStart"/>
      <w:r w:rsidRPr="00AD420D">
        <w:rPr>
          <w:szCs w:val="24"/>
        </w:rPr>
        <w:t>Кулигинская</w:t>
      </w:r>
      <w:proofErr w:type="spellEnd"/>
      <w:r w:rsidRPr="00AD420D">
        <w:rPr>
          <w:szCs w:val="24"/>
        </w:rPr>
        <w:t xml:space="preserve"> СОШ</w:t>
      </w:r>
      <w:r w:rsidR="00934FEC" w:rsidRPr="00AD420D">
        <w:rPr>
          <w:szCs w:val="24"/>
        </w:rPr>
        <w:t>»</w:t>
      </w:r>
      <w:r w:rsidRPr="00AD420D">
        <w:rPr>
          <w:szCs w:val="24"/>
        </w:rPr>
        <w:t xml:space="preserve"> путем присоединения к ней МБОУ </w:t>
      </w:r>
      <w:r w:rsidR="00934FEC" w:rsidRPr="00AD420D">
        <w:rPr>
          <w:szCs w:val="24"/>
        </w:rPr>
        <w:t>«</w:t>
      </w:r>
      <w:proofErr w:type="spellStart"/>
      <w:r w:rsidRPr="00AD420D">
        <w:rPr>
          <w:szCs w:val="24"/>
        </w:rPr>
        <w:t>Мысовская</w:t>
      </w:r>
      <w:proofErr w:type="spellEnd"/>
      <w:r w:rsidRPr="00AD420D">
        <w:rPr>
          <w:szCs w:val="24"/>
        </w:rPr>
        <w:t xml:space="preserve"> ООШ</w:t>
      </w:r>
      <w:r w:rsidR="00934FEC" w:rsidRPr="00AD420D">
        <w:rPr>
          <w:szCs w:val="24"/>
        </w:rPr>
        <w:t>»</w:t>
      </w:r>
      <w:r w:rsidRPr="00AD420D">
        <w:rPr>
          <w:szCs w:val="24"/>
        </w:rPr>
        <w:t xml:space="preserve">)) - 8 дошкольных, </w:t>
      </w:r>
      <w:r w:rsidR="00B6001F" w:rsidRPr="00AD420D">
        <w:rPr>
          <w:szCs w:val="24"/>
        </w:rPr>
        <w:t>13</w:t>
      </w:r>
      <w:r w:rsidRPr="00AD420D">
        <w:rPr>
          <w:szCs w:val="24"/>
        </w:rPr>
        <w:t xml:space="preserve"> общеобразовательных</w:t>
      </w:r>
      <w:r w:rsidR="00934FEC" w:rsidRPr="00AD420D">
        <w:rPr>
          <w:szCs w:val="24"/>
        </w:rPr>
        <w:t xml:space="preserve"> учреждения </w:t>
      </w:r>
      <w:r w:rsidRPr="00AD420D">
        <w:rPr>
          <w:szCs w:val="24"/>
        </w:rPr>
        <w:t xml:space="preserve"> (с 1 сентября 2022 года – 13) (в 9 из них 10 дошкольных групп, реализующих основную общеобразовательную программу дошкольного образования), 3 учреждения дополнительного образования. </w:t>
      </w:r>
    </w:p>
    <w:p w14:paraId="2FDC26AC" w14:textId="15801EBB" w:rsidR="001E6BE3" w:rsidRPr="00AD420D" w:rsidRDefault="001E6BE3" w:rsidP="001E6BE3">
      <w:pPr>
        <w:pStyle w:val="af9"/>
        <w:spacing w:before="0" w:after="0"/>
        <w:ind w:firstLine="709"/>
        <w:jc w:val="both"/>
        <w:rPr>
          <w:szCs w:val="24"/>
        </w:rPr>
      </w:pPr>
      <w:r w:rsidRPr="00AD420D">
        <w:rPr>
          <w:szCs w:val="24"/>
        </w:rPr>
        <w:t>Сумма расходов по отрасли за 9 месяцев 2023 г</w:t>
      </w:r>
      <w:r w:rsidR="00934FEC" w:rsidRPr="00AD420D">
        <w:rPr>
          <w:szCs w:val="24"/>
        </w:rPr>
        <w:t>ода</w:t>
      </w:r>
      <w:r w:rsidRPr="00AD420D">
        <w:rPr>
          <w:szCs w:val="24"/>
        </w:rPr>
        <w:t xml:space="preserve"> составила 394,1 млн. руб. (9 месяцев 2022 г. – 363,6 млн. руб.), в том числе на зарплату – 295,3 млн. руб. (9 месяцев 2022 г. – 185,3 млн. руб.); коммунальные услуги – 32,2 млн. руб. (9 месяцев  2022 г. – 27,1 млн. руб.).</w:t>
      </w:r>
    </w:p>
    <w:p w14:paraId="2BC466D5" w14:textId="61E1255C" w:rsidR="001E6BE3" w:rsidRPr="00AD420D" w:rsidRDefault="001E6BE3" w:rsidP="001E6BE3">
      <w:pPr>
        <w:ind w:firstLine="708"/>
      </w:pPr>
      <w:r w:rsidRPr="00AD420D">
        <w:t xml:space="preserve">За 9 месяцев 2023 </w:t>
      </w:r>
      <w:r w:rsidR="00934FEC" w:rsidRPr="00AD420D">
        <w:t>года были</w:t>
      </w:r>
      <w:r w:rsidRPr="00AD420D">
        <w:t xml:space="preserve"> выделены средства: </w:t>
      </w:r>
    </w:p>
    <w:p w14:paraId="1AEC73B5" w14:textId="4EB59584" w:rsidR="00934FEC" w:rsidRPr="00AD420D" w:rsidRDefault="00934FEC" w:rsidP="00934FEC">
      <w:pPr>
        <w:pStyle w:val="ac"/>
        <w:numPr>
          <w:ilvl w:val="0"/>
          <w:numId w:val="15"/>
        </w:numPr>
        <w:ind w:left="0" w:firstLine="360"/>
      </w:pPr>
      <w:r w:rsidRPr="00AD420D">
        <w:t>МБУДО «Кезская районная спортивная школа» на приобретение</w:t>
      </w:r>
      <w:r w:rsidR="00F80B76" w:rsidRPr="00AD420D">
        <w:t>:</w:t>
      </w:r>
    </w:p>
    <w:p w14:paraId="28A9C4C2" w14:textId="2735C709" w:rsidR="001E6BE3" w:rsidRPr="00AD420D" w:rsidRDefault="00934FEC" w:rsidP="00934FEC">
      <w:pPr>
        <w:pStyle w:val="ac"/>
        <w:ind w:firstLine="360"/>
      </w:pPr>
      <w:r w:rsidRPr="00AD420D">
        <w:t xml:space="preserve">-  защитной маски от отравления для обработки гоночных лыж </w:t>
      </w:r>
      <w:r w:rsidR="001E6BE3" w:rsidRPr="00AD420D">
        <w:t>в сумме 135 </w:t>
      </w:r>
      <w:r w:rsidRPr="00AD420D">
        <w:t xml:space="preserve">тыс. </w:t>
      </w:r>
      <w:r w:rsidR="001E6BE3" w:rsidRPr="00AD420D">
        <w:t xml:space="preserve">рублей; </w:t>
      </w:r>
    </w:p>
    <w:p w14:paraId="13EE15FA" w14:textId="378D1F56" w:rsidR="001E6BE3" w:rsidRPr="00AD420D" w:rsidRDefault="00934FEC" w:rsidP="00934FEC">
      <w:pPr>
        <w:pStyle w:val="ac"/>
        <w:ind w:firstLine="360"/>
      </w:pPr>
      <w:r w:rsidRPr="00AD420D">
        <w:t xml:space="preserve">- </w:t>
      </w:r>
      <w:r w:rsidR="001E6BE3" w:rsidRPr="00AD420D">
        <w:t xml:space="preserve"> спортивного инвентаря и обуви для занятий физической культурой и спортом </w:t>
      </w:r>
      <w:r w:rsidR="001E6BE3" w:rsidRPr="00AD420D">
        <w:lastRenderedPageBreak/>
        <w:t xml:space="preserve">школьников и </w:t>
      </w:r>
      <w:r w:rsidR="00F80B76" w:rsidRPr="00AD420D">
        <w:t>молодежи в</w:t>
      </w:r>
      <w:r w:rsidR="001E6BE3" w:rsidRPr="00AD420D">
        <w:t xml:space="preserve"> сумме 86</w:t>
      </w:r>
      <w:r w:rsidR="00F80B76" w:rsidRPr="00AD420D">
        <w:t>,</w:t>
      </w:r>
      <w:r w:rsidR="001E6BE3" w:rsidRPr="00AD420D">
        <w:t>5</w:t>
      </w:r>
      <w:r w:rsidR="00F80B76" w:rsidRPr="00AD420D">
        <w:t xml:space="preserve"> тыс.</w:t>
      </w:r>
      <w:r w:rsidR="001E6BE3" w:rsidRPr="00AD420D">
        <w:t xml:space="preserve"> рублей;</w:t>
      </w:r>
    </w:p>
    <w:p w14:paraId="2FCDE6F2" w14:textId="3350C767" w:rsidR="001E6BE3" w:rsidRPr="00AD420D" w:rsidRDefault="00F80B76" w:rsidP="00F80B76">
      <w:pPr>
        <w:pStyle w:val="ac"/>
        <w:ind w:firstLine="360"/>
      </w:pPr>
      <w:r w:rsidRPr="00AD420D">
        <w:t xml:space="preserve">- </w:t>
      </w:r>
      <w:r w:rsidR="001E6BE3" w:rsidRPr="00AD420D">
        <w:t xml:space="preserve">спортивной экипировки, инвентаря, лыжной смазки для лыжной базы в </w:t>
      </w:r>
      <w:r w:rsidRPr="00AD420D">
        <w:t>сумме 4 </w:t>
      </w:r>
      <w:r w:rsidR="001E6BE3" w:rsidRPr="00AD420D">
        <w:t>928</w:t>
      </w:r>
      <w:r w:rsidRPr="00AD420D">
        <w:t xml:space="preserve">, </w:t>
      </w:r>
      <w:r w:rsidR="001E6BE3" w:rsidRPr="00AD420D">
        <w:t>1</w:t>
      </w:r>
      <w:r w:rsidRPr="00AD420D">
        <w:t xml:space="preserve"> тыс.</w:t>
      </w:r>
      <w:r w:rsidR="001E6BE3" w:rsidRPr="00AD420D">
        <w:t xml:space="preserve"> рублей; </w:t>
      </w:r>
    </w:p>
    <w:p w14:paraId="06ED9749" w14:textId="46373543" w:rsidR="00F80B76" w:rsidRPr="00AD420D" w:rsidRDefault="00F80B76" w:rsidP="00F80B76">
      <w:pPr>
        <w:rPr>
          <w:rFonts w:eastAsia="Calibri"/>
        </w:rPr>
      </w:pPr>
      <w:r w:rsidRPr="00AD420D">
        <w:t xml:space="preserve">      - на реализацию проекта молодежного инициативного бюджетирования «Площадка для игровых занятий» 303, 604 тыс. рублей;</w:t>
      </w:r>
    </w:p>
    <w:p w14:paraId="451B19E0" w14:textId="7A84097F" w:rsidR="00F80B76" w:rsidRPr="00AD420D" w:rsidRDefault="001E6BE3" w:rsidP="001E6BE3">
      <w:pPr>
        <w:numPr>
          <w:ilvl w:val="0"/>
          <w:numId w:val="13"/>
        </w:numPr>
        <w:ind w:left="0" w:firstLine="709"/>
        <w:rPr>
          <w:rFonts w:eastAsia="Calibri"/>
        </w:rPr>
      </w:pPr>
      <w:r w:rsidRPr="00AD420D">
        <w:t>МКОУ «</w:t>
      </w:r>
      <w:proofErr w:type="spellStart"/>
      <w:r w:rsidRPr="00AD420D">
        <w:t>Новоунтемская</w:t>
      </w:r>
      <w:proofErr w:type="spellEnd"/>
      <w:r w:rsidRPr="00AD420D">
        <w:t xml:space="preserve"> ООШ» на</w:t>
      </w:r>
      <w:r w:rsidR="00F80B76" w:rsidRPr="00AD420D">
        <w:t>:</w:t>
      </w:r>
    </w:p>
    <w:p w14:paraId="0921A490" w14:textId="1B790621" w:rsidR="001E6BE3" w:rsidRPr="00AD420D" w:rsidRDefault="00F80B76" w:rsidP="00F80B76">
      <w:pPr>
        <w:ind w:firstLine="709"/>
      </w:pPr>
      <w:r w:rsidRPr="00AD420D">
        <w:t xml:space="preserve">- </w:t>
      </w:r>
      <w:r w:rsidR="001E6BE3" w:rsidRPr="00AD420D">
        <w:t xml:space="preserve"> </w:t>
      </w:r>
      <w:r w:rsidRPr="00AD420D">
        <w:t xml:space="preserve">приобретение </w:t>
      </w:r>
      <w:r w:rsidR="001E6BE3" w:rsidRPr="00AD420D">
        <w:t>строительного материала для обустройства территории и оборудования для проведения спортивной игры «</w:t>
      </w:r>
      <w:proofErr w:type="spellStart"/>
      <w:r w:rsidR="001E6BE3" w:rsidRPr="00AD420D">
        <w:t>Лазертаг</w:t>
      </w:r>
      <w:proofErr w:type="spellEnd"/>
      <w:r w:rsidR="001E6BE3" w:rsidRPr="00AD420D">
        <w:t>» в сумме 120</w:t>
      </w:r>
      <w:r w:rsidRPr="00AD420D">
        <w:t xml:space="preserve"> тыс.</w:t>
      </w:r>
      <w:r w:rsidR="001E6BE3" w:rsidRPr="00AD420D">
        <w:t xml:space="preserve"> рублей</w:t>
      </w:r>
      <w:r w:rsidRPr="00AD420D">
        <w:t>;</w:t>
      </w:r>
    </w:p>
    <w:p w14:paraId="5FD7D26A" w14:textId="1D8AA058" w:rsidR="00F80B76" w:rsidRPr="00AD420D" w:rsidRDefault="00F80B76" w:rsidP="00F80B76">
      <w:pPr>
        <w:ind w:firstLine="709"/>
        <w:rPr>
          <w:rFonts w:eastAsia="Calibri"/>
        </w:rPr>
      </w:pPr>
      <w:r w:rsidRPr="00AD420D">
        <w:t xml:space="preserve">- на реализацию проекта молодежного инициативного бюджетирования «Дрон </w:t>
      </w:r>
      <w:proofErr w:type="spellStart"/>
      <w:r w:rsidRPr="00AD420D">
        <w:t>рейсинг</w:t>
      </w:r>
      <w:proofErr w:type="spellEnd"/>
      <w:r w:rsidRPr="00AD420D">
        <w:t>» 439, 997 тыс. рублей.</w:t>
      </w:r>
    </w:p>
    <w:p w14:paraId="6AB2E933" w14:textId="17F329C5" w:rsidR="001E6BE3" w:rsidRPr="00AD420D" w:rsidRDefault="001E6BE3" w:rsidP="001E6BE3">
      <w:pPr>
        <w:numPr>
          <w:ilvl w:val="0"/>
          <w:numId w:val="13"/>
        </w:numPr>
        <w:ind w:left="0" w:firstLine="709"/>
        <w:rPr>
          <w:rFonts w:eastAsia="Calibri"/>
        </w:rPr>
      </w:pPr>
      <w:r w:rsidRPr="00AD420D">
        <w:t>МБОУ «</w:t>
      </w:r>
      <w:proofErr w:type="spellStart"/>
      <w:r w:rsidRPr="00AD420D">
        <w:t>Степаненская</w:t>
      </w:r>
      <w:proofErr w:type="spellEnd"/>
      <w:r w:rsidRPr="00AD420D">
        <w:t xml:space="preserve"> СОШ» на реализацию проекта молодежного инициативного бюджетирования «</w:t>
      </w:r>
      <w:proofErr w:type="spellStart"/>
      <w:r w:rsidRPr="00AD420D">
        <w:t>Ехай</w:t>
      </w:r>
      <w:proofErr w:type="spellEnd"/>
      <w:r w:rsidRPr="00AD420D">
        <w:t>» 264</w:t>
      </w:r>
      <w:r w:rsidR="00F80B76" w:rsidRPr="00AD420D">
        <w:t>,</w:t>
      </w:r>
      <w:r w:rsidRPr="00AD420D">
        <w:t> 535</w:t>
      </w:r>
      <w:r w:rsidR="00F80B76" w:rsidRPr="00AD420D">
        <w:t xml:space="preserve"> тыс.</w:t>
      </w:r>
      <w:r w:rsidRPr="00AD420D">
        <w:t xml:space="preserve"> рублей;</w:t>
      </w:r>
    </w:p>
    <w:p w14:paraId="639E4502" w14:textId="77777777" w:rsidR="007775B1" w:rsidRPr="00AD420D" w:rsidRDefault="001E6BE3" w:rsidP="001E6BE3">
      <w:pPr>
        <w:numPr>
          <w:ilvl w:val="0"/>
          <w:numId w:val="13"/>
        </w:numPr>
        <w:ind w:left="0" w:firstLine="709"/>
        <w:rPr>
          <w:rFonts w:eastAsia="Calibri"/>
        </w:rPr>
      </w:pPr>
      <w:r w:rsidRPr="00AD420D">
        <w:t>МБОУ «</w:t>
      </w:r>
      <w:proofErr w:type="spellStart"/>
      <w:r w:rsidRPr="00AD420D">
        <w:t>Кулигинская</w:t>
      </w:r>
      <w:proofErr w:type="spellEnd"/>
      <w:r w:rsidRPr="00AD420D">
        <w:t xml:space="preserve"> СОШ»</w:t>
      </w:r>
      <w:r w:rsidR="007775B1" w:rsidRPr="00AD420D">
        <w:t>:</w:t>
      </w:r>
    </w:p>
    <w:p w14:paraId="6CA92EE7" w14:textId="7190FB81" w:rsidR="001E6BE3" w:rsidRPr="00AD420D" w:rsidRDefault="007775B1" w:rsidP="007775B1">
      <w:pPr>
        <w:ind w:firstLine="709"/>
      </w:pPr>
      <w:r w:rsidRPr="00AD420D">
        <w:t xml:space="preserve">- </w:t>
      </w:r>
      <w:r w:rsidR="001E6BE3" w:rsidRPr="00AD420D">
        <w:t xml:space="preserve"> на реализацию проекта молодежного инициативного бюджетирования «Молодежный слет «АКТИВАЦИЯ» 466</w:t>
      </w:r>
      <w:r w:rsidR="00F80B76" w:rsidRPr="00AD420D">
        <w:t>,</w:t>
      </w:r>
      <w:r w:rsidR="001E6BE3" w:rsidRPr="00AD420D">
        <w:t xml:space="preserve"> 691</w:t>
      </w:r>
      <w:r w:rsidR="00F80B76" w:rsidRPr="00AD420D">
        <w:t xml:space="preserve"> тыс.</w:t>
      </w:r>
      <w:r w:rsidR="001E6BE3" w:rsidRPr="00AD420D">
        <w:t xml:space="preserve"> рублей;</w:t>
      </w:r>
    </w:p>
    <w:p w14:paraId="0395C2F3" w14:textId="4C20B80B" w:rsidR="007775B1" w:rsidRPr="00AD420D" w:rsidRDefault="007775B1" w:rsidP="007775B1">
      <w:pPr>
        <w:ind w:firstLine="709"/>
        <w:rPr>
          <w:rFonts w:eastAsia="Calibri"/>
        </w:rPr>
      </w:pPr>
      <w:r w:rsidRPr="00AD420D">
        <w:t xml:space="preserve">- на выполнение проектных работ по капитальному ремонту здания 590 тыс. рублей; </w:t>
      </w:r>
    </w:p>
    <w:p w14:paraId="15A8349C" w14:textId="77777777" w:rsidR="00F80B76" w:rsidRPr="00AD420D" w:rsidRDefault="00F80B76" w:rsidP="00F80B76">
      <w:pPr>
        <w:numPr>
          <w:ilvl w:val="0"/>
          <w:numId w:val="13"/>
        </w:numPr>
        <w:ind w:left="0" w:firstLine="709"/>
        <w:rPr>
          <w:rFonts w:eastAsia="Calibri"/>
        </w:rPr>
      </w:pPr>
      <w:r w:rsidRPr="00AD420D">
        <w:t xml:space="preserve"> </w:t>
      </w:r>
      <w:r w:rsidR="001E6BE3" w:rsidRPr="00AD420D">
        <w:t>МБОУ «Кезская СОШ №1»</w:t>
      </w:r>
      <w:r w:rsidRPr="00AD420D">
        <w:t>:</w:t>
      </w:r>
    </w:p>
    <w:p w14:paraId="5AF448F2" w14:textId="77777777" w:rsidR="00F80B76" w:rsidRPr="00AD420D" w:rsidRDefault="00F80B76" w:rsidP="00F80B76">
      <w:pPr>
        <w:ind w:firstLine="709"/>
      </w:pPr>
      <w:r w:rsidRPr="00AD420D">
        <w:t xml:space="preserve">- </w:t>
      </w:r>
      <w:r w:rsidR="001E6BE3" w:rsidRPr="00AD420D">
        <w:t xml:space="preserve"> для проекта «Кабинет инклюзивного обучения» 1042</w:t>
      </w:r>
      <w:r w:rsidRPr="00AD420D">
        <w:t>,</w:t>
      </w:r>
      <w:r w:rsidR="001E6BE3" w:rsidRPr="00AD420D">
        <w:t>294</w:t>
      </w:r>
      <w:r w:rsidRPr="00AD420D">
        <w:t xml:space="preserve"> тыс.</w:t>
      </w:r>
      <w:r w:rsidR="001E6BE3" w:rsidRPr="00AD420D">
        <w:t xml:space="preserve"> рублей;</w:t>
      </w:r>
      <w:r w:rsidRPr="00AD420D">
        <w:t xml:space="preserve"> </w:t>
      </w:r>
    </w:p>
    <w:p w14:paraId="36C724EE" w14:textId="1A9C75C5" w:rsidR="00F80B76" w:rsidRPr="00AD420D" w:rsidRDefault="00F80B76" w:rsidP="00F80B76">
      <w:pPr>
        <w:ind w:firstLine="709"/>
        <w:rPr>
          <w:rFonts w:eastAsia="Calibri"/>
        </w:rPr>
      </w:pPr>
      <w:r w:rsidRPr="00AD420D">
        <w:t>-</w:t>
      </w:r>
      <w:r w:rsidRPr="00AD420D">
        <w:rPr>
          <w:rFonts w:eastAsia="Calibri"/>
        </w:rPr>
        <w:t xml:space="preserve"> на реализацию программы по организации временного трудоустройства подростков «Трудяги» 66, 15135 тыс. рублей;</w:t>
      </w:r>
    </w:p>
    <w:p w14:paraId="4535FA1F" w14:textId="321140FA" w:rsidR="00F80B76" w:rsidRPr="00AD420D" w:rsidRDefault="00F80B76" w:rsidP="00F80B76">
      <w:pPr>
        <w:ind w:firstLine="709"/>
        <w:rPr>
          <w:rFonts w:eastAsia="Calibri"/>
        </w:rPr>
      </w:pPr>
      <w:r w:rsidRPr="00AD420D">
        <w:rPr>
          <w:rFonts w:eastAsia="Calibri"/>
        </w:rPr>
        <w:t>- на реализацию программы профильной смены «Школа для девочек» 34, 400 тыс. рублей;</w:t>
      </w:r>
    </w:p>
    <w:p w14:paraId="237E9BAA" w14:textId="7DA378C7" w:rsidR="001E6BE3" w:rsidRPr="00AD420D" w:rsidRDefault="00F80B76" w:rsidP="00F80B76">
      <w:pPr>
        <w:ind w:firstLine="709"/>
        <w:rPr>
          <w:rFonts w:eastAsia="Calibri"/>
        </w:rPr>
      </w:pPr>
      <w:r w:rsidRPr="00AD420D">
        <w:rPr>
          <w:rFonts w:eastAsia="Calibri"/>
        </w:rPr>
        <w:t>-</w:t>
      </w:r>
      <w:r w:rsidRPr="00AD420D">
        <w:t xml:space="preserve"> </w:t>
      </w:r>
      <w:r w:rsidRPr="00AD420D">
        <w:rPr>
          <w:rFonts w:eastAsia="Calibri"/>
        </w:rPr>
        <w:t>на реализацию программы профильной смены «Юный вожатый» 13</w:t>
      </w:r>
      <w:r w:rsidR="00285D59" w:rsidRPr="00AD420D">
        <w:rPr>
          <w:rFonts w:eastAsia="Calibri"/>
        </w:rPr>
        <w:t>,</w:t>
      </w:r>
      <w:r w:rsidRPr="00AD420D">
        <w:rPr>
          <w:rFonts w:eastAsia="Calibri"/>
        </w:rPr>
        <w:t xml:space="preserve">500 </w:t>
      </w:r>
      <w:r w:rsidR="00285D59" w:rsidRPr="00AD420D">
        <w:rPr>
          <w:rFonts w:eastAsia="Calibri"/>
        </w:rPr>
        <w:t xml:space="preserve">тыс. </w:t>
      </w:r>
      <w:r w:rsidRPr="00AD420D">
        <w:rPr>
          <w:rFonts w:eastAsia="Calibri"/>
        </w:rPr>
        <w:t>рублей;</w:t>
      </w:r>
    </w:p>
    <w:p w14:paraId="0F40AE4A" w14:textId="77777777" w:rsidR="00F80B76" w:rsidRPr="00AD420D" w:rsidRDefault="001E6BE3" w:rsidP="00863A4C">
      <w:pPr>
        <w:numPr>
          <w:ilvl w:val="0"/>
          <w:numId w:val="13"/>
        </w:numPr>
        <w:ind w:left="0" w:firstLine="709"/>
        <w:rPr>
          <w:rFonts w:eastAsia="Calibri"/>
        </w:rPr>
      </w:pPr>
      <w:r w:rsidRPr="00AD420D">
        <w:rPr>
          <w:rFonts w:eastAsia="Calibri"/>
        </w:rPr>
        <w:t>МБУДО «Кезский РЦДТ»</w:t>
      </w:r>
      <w:r w:rsidR="00F80B76" w:rsidRPr="00AD420D">
        <w:rPr>
          <w:rFonts w:eastAsia="Calibri"/>
        </w:rPr>
        <w:t>:</w:t>
      </w:r>
    </w:p>
    <w:p w14:paraId="24EE2704" w14:textId="07AEB2F3" w:rsidR="00F80B76" w:rsidRPr="00AD420D" w:rsidRDefault="00F80B76" w:rsidP="00F80B76">
      <w:pPr>
        <w:ind w:left="709"/>
        <w:rPr>
          <w:rFonts w:eastAsia="Calibri"/>
        </w:rPr>
      </w:pPr>
      <w:r w:rsidRPr="00AD420D">
        <w:rPr>
          <w:rFonts w:eastAsia="Calibri"/>
        </w:rPr>
        <w:t xml:space="preserve">- </w:t>
      </w:r>
      <w:r w:rsidR="001E6BE3" w:rsidRPr="00AD420D">
        <w:rPr>
          <w:rFonts w:eastAsia="Calibri"/>
        </w:rPr>
        <w:t>для проекта «Инклюзив» Грани Кубика-Рубика» 673</w:t>
      </w:r>
      <w:r w:rsidRPr="00AD420D">
        <w:rPr>
          <w:rFonts w:eastAsia="Calibri"/>
        </w:rPr>
        <w:t xml:space="preserve"> тыс. </w:t>
      </w:r>
      <w:r w:rsidR="001E6BE3" w:rsidRPr="00AD420D">
        <w:rPr>
          <w:rFonts w:eastAsia="Calibri"/>
        </w:rPr>
        <w:t xml:space="preserve"> рублей;</w:t>
      </w:r>
    </w:p>
    <w:p w14:paraId="79C40ECE" w14:textId="24D905CF" w:rsidR="007775B1" w:rsidRPr="00AD420D" w:rsidRDefault="007775B1" w:rsidP="007775B1">
      <w:pPr>
        <w:ind w:firstLine="709"/>
        <w:rPr>
          <w:rFonts w:eastAsia="Calibri"/>
        </w:rPr>
      </w:pPr>
      <w:r w:rsidRPr="00AD420D">
        <w:rPr>
          <w:rFonts w:eastAsia="Calibri"/>
        </w:rPr>
        <w:t xml:space="preserve">- на реализацию программы по организации временного трудоустройства подростков «Амбар </w:t>
      </w:r>
      <w:proofErr w:type="spellStart"/>
      <w:r w:rsidRPr="00AD420D">
        <w:rPr>
          <w:rFonts w:eastAsia="Calibri"/>
        </w:rPr>
        <w:t>Лопшо</w:t>
      </w:r>
      <w:proofErr w:type="spellEnd"/>
      <w:r w:rsidRPr="00AD420D">
        <w:rPr>
          <w:rFonts w:eastAsia="Calibri"/>
        </w:rPr>
        <w:t xml:space="preserve"> </w:t>
      </w:r>
      <w:proofErr w:type="spellStart"/>
      <w:r w:rsidRPr="00AD420D">
        <w:rPr>
          <w:rFonts w:eastAsia="Calibri"/>
        </w:rPr>
        <w:t>Педуня</w:t>
      </w:r>
      <w:proofErr w:type="spellEnd"/>
      <w:r w:rsidRPr="00AD420D">
        <w:rPr>
          <w:rFonts w:eastAsia="Calibri"/>
        </w:rPr>
        <w:t>» 244,14525</w:t>
      </w:r>
      <w:r w:rsidR="00285D59" w:rsidRPr="00AD420D">
        <w:rPr>
          <w:rFonts w:eastAsia="Calibri"/>
        </w:rPr>
        <w:t xml:space="preserve"> тыс.</w:t>
      </w:r>
      <w:r w:rsidRPr="00AD420D">
        <w:rPr>
          <w:rFonts w:eastAsia="Calibri"/>
        </w:rPr>
        <w:t xml:space="preserve"> рублей;</w:t>
      </w:r>
    </w:p>
    <w:p w14:paraId="2D94DC85" w14:textId="77777777" w:rsidR="007775B1" w:rsidRPr="00AD420D" w:rsidRDefault="007775B1" w:rsidP="007775B1">
      <w:pPr>
        <w:ind w:firstLine="786"/>
        <w:rPr>
          <w:rFonts w:eastAsia="Calibri"/>
        </w:rPr>
      </w:pPr>
      <w:r w:rsidRPr="00AD420D">
        <w:rPr>
          <w:rFonts w:eastAsia="Calibri"/>
        </w:rPr>
        <w:t xml:space="preserve">- на реализацию программы по организации временных детских разновозрастных коллективов (сводных отрядов) «Игровое пространство </w:t>
      </w:r>
      <w:proofErr w:type="spellStart"/>
      <w:r w:rsidRPr="00AD420D">
        <w:rPr>
          <w:rFonts w:eastAsia="Calibri"/>
        </w:rPr>
        <w:t>Лопшо</w:t>
      </w:r>
      <w:proofErr w:type="spellEnd"/>
      <w:r w:rsidRPr="00AD420D">
        <w:rPr>
          <w:rFonts w:eastAsia="Calibri"/>
        </w:rPr>
        <w:t xml:space="preserve"> </w:t>
      </w:r>
      <w:proofErr w:type="spellStart"/>
      <w:r w:rsidRPr="00AD420D">
        <w:rPr>
          <w:rFonts w:eastAsia="Calibri"/>
        </w:rPr>
        <w:t>Педуня</w:t>
      </w:r>
      <w:proofErr w:type="spellEnd"/>
      <w:r w:rsidRPr="00AD420D">
        <w:rPr>
          <w:rFonts w:eastAsia="Calibri"/>
        </w:rPr>
        <w:t>» 12,50000 рублей;</w:t>
      </w:r>
    </w:p>
    <w:p w14:paraId="6AB66D2F" w14:textId="2C1DD9E9" w:rsidR="007775B1" w:rsidRPr="00AD420D" w:rsidRDefault="007775B1" w:rsidP="007775B1">
      <w:pPr>
        <w:ind w:firstLine="786"/>
        <w:rPr>
          <w:rFonts w:eastAsia="Calibri"/>
        </w:rPr>
      </w:pPr>
      <w:r w:rsidRPr="00AD420D">
        <w:rPr>
          <w:rFonts w:eastAsia="Calibri"/>
        </w:rPr>
        <w:t>- на разработку проектно-сметной документации АПС 37</w:t>
      </w:r>
      <w:r w:rsidR="00285D59" w:rsidRPr="00AD420D">
        <w:rPr>
          <w:rFonts w:eastAsia="Calibri"/>
        </w:rPr>
        <w:t>,</w:t>
      </w:r>
      <w:r w:rsidRPr="00AD420D">
        <w:rPr>
          <w:rFonts w:eastAsia="Calibri"/>
        </w:rPr>
        <w:t xml:space="preserve">09560 </w:t>
      </w:r>
      <w:proofErr w:type="spellStart"/>
      <w:r w:rsidR="00285D59" w:rsidRPr="00AD420D">
        <w:rPr>
          <w:rFonts w:eastAsia="Calibri"/>
        </w:rPr>
        <w:t>тыс.</w:t>
      </w:r>
      <w:r w:rsidRPr="00AD420D">
        <w:rPr>
          <w:rFonts w:eastAsia="Calibri"/>
        </w:rPr>
        <w:t>рублей</w:t>
      </w:r>
      <w:proofErr w:type="spellEnd"/>
      <w:r w:rsidRPr="00AD420D">
        <w:rPr>
          <w:rFonts w:eastAsia="Calibri"/>
        </w:rPr>
        <w:t>;</w:t>
      </w:r>
    </w:p>
    <w:p w14:paraId="2152FA9F" w14:textId="4349890E" w:rsidR="001E6BE3" w:rsidRPr="00AD420D" w:rsidRDefault="001E6BE3" w:rsidP="00863A4C">
      <w:pPr>
        <w:numPr>
          <w:ilvl w:val="0"/>
          <w:numId w:val="13"/>
        </w:numPr>
        <w:ind w:left="0" w:firstLine="709"/>
        <w:rPr>
          <w:rFonts w:eastAsia="Calibri"/>
        </w:rPr>
      </w:pPr>
      <w:r w:rsidRPr="00AD420D">
        <w:rPr>
          <w:rFonts w:eastAsia="Calibri"/>
        </w:rPr>
        <w:t xml:space="preserve">МБОУ «Александровская СОШ» на реализацию </w:t>
      </w:r>
      <w:r w:rsidR="00F80B76" w:rsidRPr="00AD420D">
        <w:rPr>
          <w:rFonts w:eastAsia="Calibri"/>
        </w:rPr>
        <w:t>программы по</w:t>
      </w:r>
      <w:r w:rsidRPr="00AD420D">
        <w:rPr>
          <w:rFonts w:eastAsia="Calibri"/>
        </w:rPr>
        <w:t xml:space="preserve"> организации временного трудоустройства подростков «</w:t>
      </w:r>
      <w:proofErr w:type="spellStart"/>
      <w:r w:rsidR="00F80B76" w:rsidRPr="00AD420D">
        <w:rPr>
          <w:rFonts w:eastAsia="Calibri"/>
        </w:rPr>
        <w:t>Этностудия</w:t>
      </w:r>
      <w:proofErr w:type="spellEnd"/>
      <w:r w:rsidR="00F80B76" w:rsidRPr="00AD420D">
        <w:rPr>
          <w:rFonts w:eastAsia="Calibri"/>
        </w:rPr>
        <w:t xml:space="preserve"> «</w:t>
      </w:r>
      <w:proofErr w:type="spellStart"/>
      <w:r w:rsidRPr="00AD420D">
        <w:rPr>
          <w:rFonts w:eastAsia="Calibri"/>
        </w:rPr>
        <w:t>Коштан</w:t>
      </w:r>
      <w:proofErr w:type="spellEnd"/>
      <w:r w:rsidRPr="00AD420D">
        <w:rPr>
          <w:rFonts w:eastAsia="Calibri"/>
        </w:rPr>
        <w:t xml:space="preserve">»  </w:t>
      </w:r>
      <w:proofErr w:type="spellStart"/>
      <w:r w:rsidRPr="00AD420D">
        <w:rPr>
          <w:rFonts w:eastAsia="Calibri"/>
        </w:rPr>
        <w:t>Мифтурлэнд</w:t>
      </w:r>
      <w:proofErr w:type="spellEnd"/>
      <w:r w:rsidRPr="00AD420D">
        <w:rPr>
          <w:rFonts w:eastAsia="Calibri"/>
        </w:rPr>
        <w:t>» 92</w:t>
      </w:r>
      <w:r w:rsidR="00F80B76" w:rsidRPr="00AD420D">
        <w:rPr>
          <w:rFonts w:eastAsia="Calibri"/>
        </w:rPr>
        <w:t>,</w:t>
      </w:r>
      <w:r w:rsidRPr="00AD420D">
        <w:rPr>
          <w:rFonts w:eastAsia="Calibri"/>
        </w:rPr>
        <w:t>61189</w:t>
      </w:r>
      <w:r w:rsidR="00F80B76" w:rsidRPr="00AD420D">
        <w:rPr>
          <w:rFonts w:eastAsia="Calibri"/>
        </w:rPr>
        <w:t xml:space="preserve"> тыс.</w:t>
      </w:r>
      <w:r w:rsidRPr="00AD420D">
        <w:rPr>
          <w:rFonts w:eastAsia="Calibri"/>
        </w:rPr>
        <w:t xml:space="preserve"> рублей;</w:t>
      </w:r>
    </w:p>
    <w:p w14:paraId="480E8E96" w14:textId="77777777" w:rsidR="007775B1" w:rsidRPr="00AD420D" w:rsidRDefault="001E6BE3" w:rsidP="001E6BE3">
      <w:pPr>
        <w:numPr>
          <w:ilvl w:val="0"/>
          <w:numId w:val="13"/>
        </w:numPr>
        <w:ind w:left="0" w:firstLine="709"/>
        <w:rPr>
          <w:rFonts w:eastAsia="Calibri"/>
        </w:rPr>
      </w:pPr>
      <w:r w:rsidRPr="00AD420D">
        <w:t>МБОУ «Кезская СОШ №2»</w:t>
      </w:r>
      <w:r w:rsidR="007775B1" w:rsidRPr="00AD420D">
        <w:rPr>
          <w:rFonts w:eastAsia="Calibri"/>
        </w:rPr>
        <w:t>:</w:t>
      </w:r>
    </w:p>
    <w:p w14:paraId="35776ACA" w14:textId="7E53BF6C" w:rsidR="001E6BE3" w:rsidRPr="00AD420D" w:rsidRDefault="007775B1" w:rsidP="00285D59">
      <w:pPr>
        <w:tabs>
          <w:tab w:val="left" w:pos="709"/>
        </w:tabs>
        <w:ind w:left="709"/>
        <w:rPr>
          <w:rFonts w:eastAsia="Calibri"/>
        </w:rPr>
      </w:pPr>
      <w:r w:rsidRPr="00AD420D">
        <w:rPr>
          <w:rFonts w:eastAsia="Calibri"/>
        </w:rPr>
        <w:t xml:space="preserve">- </w:t>
      </w:r>
      <w:r w:rsidR="001E6BE3" w:rsidRPr="00AD420D">
        <w:rPr>
          <w:rFonts w:eastAsia="Calibri"/>
        </w:rPr>
        <w:t xml:space="preserve">на реализацию программы </w:t>
      </w:r>
      <w:r w:rsidRPr="00AD420D">
        <w:rPr>
          <w:rFonts w:eastAsia="Calibri"/>
        </w:rPr>
        <w:t>профильной смены</w:t>
      </w:r>
      <w:r w:rsidR="001E6BE3" w:rsidRPr="00AD420D">
        <w:rPr>
          <w:rFonts w:eastAsia="Calibri"/>
        </w:rPr>
        <w:t xml:space="preserve"> «В лабиринте медиа» 18</w:t>
      </w:r>
      <w:r w:rsidRPr="00AD420D">
        <w:rPr>
          <w:rFonts w:eastAsia="Calibri"/>
        </w:rPr>
        <w:t xml:space="preserve"> тыс.</w:t>
      </w:r>
      <w:r w:rsidR="001E6BE3" w:rsidRPr="00AD420D">
        <w:rPr>
          <w:rFonts w:eastAsia="Calibri"/>
        </w:rPr>
        <w:t xml:space="preserve"> рублей;</w:t>
      </w:r>
    </w:p>
    <w:p w14:paraId="34789E84" w14:textId="5F5390BA" w:rsidR="007775B1" w:rsidRPr="00AD420D" w:rsidRDefault="007775B1" w:rsidP="007775B1">
      <w:pPr>
        <w:ind w:firstLine="709"/>
        <w:rPr>
          <w:rFonts w:eastAsia="Calibri"/>
        </w:rPr>
      </w:pPr>
      <w:r w:rsidRPr="00AD420D">
        <w:rPr>
          <w:rFonts w:eastAsia="Calibri"/>
        </w:rPr>
        <w:t>-</w:t>
      </w:r>
      <w:r w:rsidRPr="00AD420D">
        <w:t xml:space="preserve"> на приобретение формы всероссийского детско-юношеского движения «Юнармия» 175 тыс. рублей;</w:t>
      </w:r>
    </w:p>
    <w:p w14:paraId="17FC74CC" w14:textId="364EF67F" w:rsidR="001E6BE3" w:rsidRPr="00AD420D" w:rsidRDefault="001E6BE3" w:rsidP="001E6BE3">
      <w:pPr>
        <w:numPr>
          <w:ilvl w:val="0"/>
          <w:numId w:val="13"/>
        </w:numPr>
        <w:ind w:left="0" w:firstLine="709"/>
        <w:rPr>
          <w:rFonts w:eastAsia="Calibri"/>
        </w:rPr>
      </w:pPr>
      <w:r w:rsidRPr="00AD420D">
        <w:t>МБОУ «Кузьминская СОШ»</w:t>
      </w:r>
      <w:r w:rsidRPr="00AD420D">
        <w:rPr>
          <w:rFonts w:eastAsia="Calibri"/>
        </w:rPr>
        <w:t xml:space="preserve"> на реализацию программы </w:t>
      </w:r>
      <w:r w:rsidR="007775B1" w:rsidRPr="00AD420D">
        <w:rPr>
          <w:rFonts w:eastAsia="Calibri"/>
        </w:rPr>
        <w:t>профильной смены</w:t>
      </w:r>
      <w:r w:rsidRPr="00AD420D">
        <w:rPr>
          <w:rFonts w:eastAsia="Calibri"/>
        </w:rPr>
        <w:t xml:space="preserve"> «Виктория: путь к победе» 22</w:t>
      </w:r>
      <w:r w:rsidR="007775B1" w:rsidRPr="00AD420D">
        <w:rPr>
          <w:rFonts w:eastAsia="Calibri"/>
        </w:rPr>
        <w:t>,</w:t>
      </w:r>
      <w:r w:rsidRPr="00AD420D">
        <w:rPr>
          <w:rFonts w:eastAsia="Calibri"/>
        </w:rPr>
        <w:t>320</w:t>
      </w:r>
      <w:r w:rsidR="007775B1" w:rsidRPr="00AD420D">
        <w:rPr>
          <w:rFonts w:eastAsia="Calibri"/>
        </w:rPr>
        <w:t xml:space="preserve"> тыс.</w:t>
      </w:r>
      <w:r w:rsidRPr="00AD420D">
        <w:rPr>
          <w:rFonts w:eastAsia="Calibri"/>
        </w:rPr>
        <w:t xml:space="preserve"> рублей;</w:t>
      </w:r>
    </w:p>
    <w:p w14:paraId="313FA526" w14:textId="77777777" w:rsidR="007775B1" w:rsidRPr="00AD420D" w:rsidRDefault="007775B1" w:rsidP="007775B1">
      <w:pPr>
        <w:numPr>
          <w:ilvl w:val="0"/>
          <w:numId w:val="13"/>
        </w:numPr>
        <w:ind w:left="0" w:firstLine="709"/>
        <w:rPr>
          <w:rFonts w:eastAsia="Calibri"/>
        </w:rPr>
      </w:pPr>
      <w:r w:rsidRPr="00AD420D">
        <w:rPr>
          <w:rFonts w:eastAsia="Calibri"/>
        </w:rPr>
        <w:t>МБДОУ «ЦРР-д/с № 2 «Теремок» на обустройство спортивной площадки 375,160 тыс. рублей;</w:t>
      </w:r>
    </w:p>
    <w:p w14:paraId="1961F27F" w14:textId="77777777" w:rsidR="007775B1" w:rsidRPr="00AD420D" w:rsidRDefault="001E6BE3" w:rsidP="007775B1">
      <w:pPr>
        <w:numPr>
          <w:ilvl w:val="0"/>
          <w:numId w:val="13"/>
        </w:numPr>
        <w:ind w:left="0" w:firstLine="709"/>
        <w:rPr>
          <w:rFonts w:eastAsia="Calibri"/>
        </w:rPr>
      </w:pPr>
      <w:r w:rsidRPr="00AD420D">
        <w:rPr>
          <w:rFonts w:eastAsia="Calibri"/>
        </w:rPr>
        <w:t>Образовательным учреждениям</w:t>
      </w:r>
      <w:r w:rsidR="007775B1" w:rsidRPr="00AD420D">
        <w:rPr>
          <w:rFonts w:eastAsia="Calibri"/>
        </w:rPr>
        <w:t>:</w:t>
      </w:r>
    </w:p>
    <w:p w14:paraId="2D557EBA" w14:textId="5DA0A58A" w:rsidR="001E6BE3" w:rsidRPr="00AD420D" w:rsidRDefault="007775B1" w:rsidP="007775B1">
      <w:pPr>
        <w:ind w:firstLine="709"/>
        <w:rPr>
          <w:rFonts w:eastAsia="Calibri"/>
        </w:rPr>
      </w:pPr>
      <w:r w:rsidRPr="00AD420D">
        <w:rPr>
          <w:rFonts w:eastAsia="Calibri"/>
        </w:rPr>
        <w:t>-</w:t>
      </w:r>
      <w:r w:rsidR="001E6BE3" w:rsidRPr="00AD420D">
        <w:rPr>
          <w:rFonts w:eastAsia="Calibri"/>
        </w:rPr>
        <w:t xml:space="preserve"> на реализацию мероприятий по подготовке к отопительному сезону и новому учебному году 972</w:t>
      </w:r>
      <w:r w:rsidRPr="00AD420D">
        <w:rPr>
          <w:rFonts w:eastAsia="Calibri"/>
        </w:rPr>
        <w:t>,</w:t>
      </w:r>
      <w:r w:rsidR="001E6BE3" w:rsidRPr="00AD420D">
        <w:rPr>
          <w:rFonts w:eastAsia="Calibri"/>
        </w:rPr>
        <w:t>3</w:t>
      </w:r>
      <w:r w:rsidRPr="00AD420D">
        <w:rPr>
          <w:rFonts w:eastAsia="Calibri"/>
        </w:rPr>
        <w:t xml:space="preserve"> тыс.</w:t>
      </w:r>
      <w:r w:rsidR="001E6BE3" w:rsidRPr="00AD420D">
        <w:rPr>
          <w:rFonts w:eastAsia="Calibri"/>
        </w:rPr>
        <w:t xml:space="preserve"> рублей;</w:t>
      </w:r>
    </w:p>
    <w:p w14:paraId="0BA2F423" w14:textId="60BCA834" w:rsidR="001E6BE3" w:rsidRPr="00AD420D" w:rsidRDefault="00285D59" w:rsidP="00285D59">
      <w:pPr>
        <w:ind w:firstLine="709"/>
        <w:rPr>
          <w:rFonts w:eastAsia="Calibri"/>
        </w:rPr>
      </w:pPr>
      <w:r w:rsidRPr="00AD420D">
        <w:rPr>
          <w:rFonts w:eastAsia="Calibri"/>
        </w:rPr>
        <w:t>-</w:t>
      </w:r>
      <w:r w:rsidR="001E6BE3" w:rsidRPr="00AD420D">
        <w:rPr>
          <w:rFonts w:eastAsia="Calibri"/>
        </w:rPr>
        <w:t xml:space="preserve"> на уплату налога на имущество 6060</w:t>
      </w:r>
      <w:r w:rsidRPr="00AD420D">
        <w:rPr>
          <w:rFonts w:eastAsia="Calibri"/>
        </w:rPr>
        <w:t>,</w:t>
      </w:r>
      <w:r w:rsidR="001E6BE3" w:rsidRPr="00AD420D">
        <w:rPr>
          <w:rFonts w:eastAsia="Calibri"/>
        </w:rPr>
        <w:t xml:space="preserve">500 </w:t>
      </w:r>
      <w:r w:rsidRPr="00AD420D">
        <w:rPr>
          <w:rFonts w:eastAsia="Calibri"/>
        </w:rPr>
        <w:t xml:space="preserve">тыс. </w:t>
      </w:r>
      <w:r w:rsidR="001E6BE3" w:rsidRPr="00AD420D">
        <w:rPr>
          <w:rFonts w:eastAsia="Calibri"/>
        </w:rPr>
        <w:t>рублей;</w:t>
      </w:r>
    </w:p>
    <w:p w14:paraId="057C90BA" w14:textId="69EBFC30" w:rsidR="001E6BE3" w:rsidRPr="00AD420D" w:rsidRDefault="001E6BE3" w:rsidP="00285D59">
      <w:pPr>
        <w:numPr>
          <w:ilvl w:val="0"/>
          <w:numId w:val="13"/>
        </w:numPr>
        <w:ind w:left="0" w:firstLine="709"/>
        <w:rPr>
          <w:rFonts w:eastAsia="Calibri"/>
        </w:rPr>
      </w:pPr>
      <w:r w:rsidRPr="00AD420D">
        <w:rPr>
          <w:rFonts w:eastAsia="Calibri"/>
        </w:rPr>
        <w:t>МБОУ «Чепецкая СОШ»</w:t>
      </w:r>
      <w:r w:rsidRPr="00AD420D">
        <w:t xml:space="preserve"> </w:t>
      </w:r>
      <w:r w:rsidRPr="00AD420D">
        <w:rPr>
          <w:rFonts w:eastAsia="Calibri"/>
        </w:rPr>
        <w:t>выделена субсидия из федерального бюджета бюджетам субъектов РФ на реализацию мероприятий по модернизации школьных систем образования на 2023 год в рамках государственной программы Российской Федерации «Развитие образования» 9096</w:t>
      </w:r>
      <w:r w:rsidR="00285D59" w:rsidRPr="00AD420D">
        <w:rPr>
          <w:rFonts w:eastAsia="Calibri"/>
        </w:rPr>
        <w:t>,</w:t>
      </w:r>
      <w:r w:rsidRPr="00AD420D">
        <w:rPr>
          <w:rFonts w:eastAsia="Calibri"/>
        </w:rPr>
        <w:t>81613</w:t>
      </w:r>
      <w:r w:rsidR="00285D59" w:rsidRPr="00AD420D">
        <w:rPr>
          <w:rFonts w:eastAsia="Calibri"/>
        </w:rPr>
        <w:t xml:space="preserve"> тыс.</w:t>
      </w:r>
      <w:r w:rsidRPr="00AD420D">
        <w:rPr>
          <w:rFonts w:eastAsia="Calibri"/>
        </w:rPr>
        <w:t xml:space="preserve"> рублей.</w:t>
      </w:r>
    </w:p>
    <w:p w14:paraId="16C8D0EB" w14:textId="5CF855F4" w:rsidR="001E6BE3" w:rsidRPr="00AD420D" w:rsidRDefault="001E6BE3" w:rsidP="001E6BE3">
      <w:pPr>
        <w:ind w:firstLine="708"/>
        <w:rPr>
          <w:highlight w:val="yellow"/>
        </w:rPr>
      </w:pPr>
      <w:bookmarkStart w:id="7" w:name="_Hlk150845065"/>
      <w:r w:rsidRPr="00AD420D">
        <w:lastRenderedPageBreak/>
        <w:t xml:space="preserve">Образовательными программами дошкольного и общего образования </w:t>
      </w:r>
      <w:r w:rsidR="00285D59" w:rsidRPr="00AD420D">
        <w:t>в отчетном периоде</w:t>
      </w:r>
      <w:r w:rsidRPr="00AD420D">
        <w:t xml:space="preserve"> </w:t>
      </w:r>
      <w:r w:rsidR="00285D59" w:rsidRPr="00AD420D">
        <w:t>охвачено 3412</w:t>
      </w:r>
      <w:r w:rsidRPr="00AD420D">
        <w:t xml:space="preserve"> чел</w:t>
      </w:r>
      <w:r w:rsidR="00285D59" w:rsidRPr="00AD420D">
        <w:t>овек</w:t>
      </w:r>
      <w:r w:rsidRPr="00AD420D">
        <w:t>, что составляет 95% от общего количества детей в возрасте от 5 до 18 лет и 93</w:t>
      </w:r>
      <w:r w:rsidR="00285D59" w:rsidRPr="00AD420D">
        <w:t>% к</w:t>
      </w:r>
      <w:r w:rsidRPr="00AD420D">
        <w:t xml:space="preserve"> прошлому году.</w:t>
      </w:r>
      <w:r w:rsidRPr="00AD420D">
        <w:rPr>
          <w:b/>
          <w:highlight w:val="yellow"/>
        </w:rPr>
        <w:t xml:space="preserve"> </w:t>
      </w:r>
      <w:r w:rsidRPr="00AD420D">
        <w:rPr>
          <w:highlight w:val="yellow"/>
        </w:rPr>
        <w:t xml:space="preserve"> </w:t>
      </w:r>
    </w:p>
    <w:bookmarkEnd w:id="7"/>
    <w:p w14:paraId="6995777F" w14:textId="4E27D952" w:rsidR="001E6BE3" w:rsidRPr="00AD420D" w:rsidRDefault="001E6BE3" w:rsidP="001E6BE3">
      <w:pPr>
        <w:ind w:firstLine="708"/>
      </w:pPr>
      <w:r w:rsidRPr="00AD420D">
        <w:t>Уплотненность по дошкольным учреждениям в п. Кез составила 81,3% (МБДОУ «Ладушки» - 69,6%, МБДОУ «Теремок» - 81,7%, МБДОУ «Солнышко» - 91,1%, МБДОУ «Семицветик» - 83,2%</w:t>
      </w:r>
      <w:r w:rsidR="008E4293">
        <w:t>,</w:t>
      </w:r>
      <w:r w:rsidRPr="00AD420D">
        <w:t xml:space="preserve"> МБДОУ «Улыбка» - 86,1%, МБДОУ «Колосок» - 76,3%). </w:t>
      </w:r>
      <w:r w:rsidR="00285D59" w:rsidRPr="00AD420D">
        <w:t>Переуплотненность в</w:t>
      </w:r>
      <w:r w:rsidRPr="00AD420D">
        <w:t xml:space="preserve"> образовательных учреждениях отсутствует.</w:t>
      </w:r>
    </w:p>
    <w:p w14:paraId="261622D2" w14:textId="769587E5" w:rsidR="001E6BE3" w:rsidRPr="00AD420D" w:rsidRDefault="001E6BE3" w:rsidP="00BD6C36">
      <w:pPr>
        <w:pStyle w:val="af9"/>
        <w:tabs>
          <w:tab w:val="left" w:pos="1560"/>
        </w:tabs>
        <w:spacing w:before="0" w:after="0"/>
        <w:ind w:firstLine="709"/>
        <w:jc w:val="both"/>
        <w:rPr>
          <w:szCs w:val="24"/>
        </w:rPr>
      </w:pPr>
      <w:r w:rsidRPr="00AD420D">
        <w:rPr>
          <w:szCs w:val="24"/>
        </w:rPr>
        <w:t xml:space="preserve">Расходы на содержание одного ребенка в </w:t>
      </w:r>
      <w:r w:rsidR="005914FA" w:rsidRPr="00AD420D">
        <w:rPr>
          <w:szCs w:val="24"/>
        </w:rPr>
        <w:t xml:space="preserve">дошкольном образовательном учреждении за отчетный период </w:t>
      </w:r>
      <w:r w:rsidRPr="00AD420D">
        <w:rPr>
          <w:szCs w:val="24"/>
        </w:rPr>
        <w:t xml:space="preserve">составили 122,8  тыс. руб. </w:t>
      </w:r>
      <w:r w:rsidR="00BD6C36" w:rsidRPr="00AD420D">
        <w:rPr>
          <w:szCs w:val="24"/>
        </w:rPr>
        <w:t xml:space="preserve">(9 месяцев </w:t>
      </w:r>
      <w:r w:rsidRPr="00AD420D">
        <w:rPr>
          <w:szCs w:val="24"/>
        </w:rPr>
        <w:t xml:space="preserve"> 2022 г</w:t>
      </w:r>
      <w:r w:rsidR="00BD6C36" w:rsidRPr="00AD420D">
        <w:rPr>
          <w:szCs w:val="24"/>
        </w:rPr>
        <w:t>ода</w:t>
      </w:r>
      <w:r w:rsidRPr="00AD420D">
        <w:rPr>
          <w:szCs w:val="24"/>
        </w:rPr>
        <w:t xml:space="preserve"> – 118,5 тыс. руб.). </w:t>
      </w:r>
    </w:p>
    <w:p w14:paraId="3A42AA68" w14:textId="17171868" w:rsidR="001E6BE3" w:rsidRPr="00AD420D" w:rsidRDefault="001E6BE3" w:rsidP="00BD6C36">
      <w:pPr>
        <w:pStyle w:val="af9"/>
        <w:tabs>
          <w:tab w:val="left" w:pos="1560"/>
        </w:tabs>
        <w:spacing w:before="0" w:after="0"/>
        <w:ind w:firstLine="708"/>
        <w:jc w:val="both"/>
        <w:rPr>
          <w:szCs w:val="24"/>
        </w:rPr>
      </w:pPr>
      <w:r w:rsidRPr="00AD420D">
        <w:rPr>
          <w:szCs w:val="24"/>
        </w:rPr>
        <w:t>Расходы на содержание одного учащегося в общеобразовательных учреждениях составили 100,5 тыс. руб. (</w:t>
      </w:r>
      <w:r w:rsidR="00BD6C36" w:rsidRPr="00AD420D">
        <w:rPr>
          <w:szCs w:val="24"/>
        </w:rPr>
        <w:t xml:space="preserve">9 месяцев </w:t>
      </w:r>
      <w:r w:rsidRPr="00AD420D">
        <w:rPr>
          <w:szCs w:val="24"/>
        </w:rPr>
        <w:t>2022 г</w:t>
      </w:r>
      <w:r w:rsidR="00BD6C36" w:rsidRPr="00AD420D">
        <w:rPr>
          <w:szCs w:val="24"/>
        </w:rPr>
        <w:t xml:space="preserve">ода </w:t>
      </w:r>
      <w:r w:rsidRPr="00AD420D">
        <w:rPr>
          <w:szCs w:val="24"/>
        </w:rPr>
        <w:t xml:space="preserve"> – 89,8 тыс. руб.). </w:t>
      </w:r>
    </w:p>
    <w:p w14:paraId="2A9022A3" w14:textId="287809A0" w:rsidR="001E6BE3" w:rsidRPr="00AD420D" w:rsidRDefault="001E6BE3" w:rsidP="001E6BE3">
      <w:pPr>
        <w:pStyle w:val="af9"/>
        <w:spacing w:before="0" w:after="0"/>
        <w:ind w:firstLine="709"/>
        <w:jc w:val="both"/>
        <w:rPr>
          <w:szCs w:val="24"/>
        </w:rPr>
      </w:pPr>
      <w:r w:rsidRPr="00AD420D">
        <w:rPr>
          <w:szCs w:val="24"/>
        </w:rPr>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За счет средств местного бюджета дети с </w:t>
      </w:r>
      <w:r w:rsidR="00BD6C36" w:rsidRPr="00AD420D">
        <w:rPr>
          <w:szCs w:val="24"/>
        </w:rPr>
        <w:t>ограниченными возможностями здоровья</w:t>
      </w:r>
      <w:r w:rsidRPr="00AD420D">
        <w:rPr>
          <w:szCs w:val="24"/>
        </w:rPr>
        <w:t xml:space="preserve"> обеспечиваются бесплатным двухразовым питанием в соответствии с Федеральным законом «Об образовании в Российской Федерации». На начало 2022-2023 учебного года в районе 13 детей-инвалидов школьного </w:t>
      </w:r>
      <w:r w:rsidR="00BD6C36" w:rsidRPr="00AD420D">
        <w:rPr>
          <w:szCs w:val="24"/>
        </w:rPr>
        <w:t>возраста и</w:t>
      </w:r>
      <w:r w:rsidRPr="00AD420D">
        <w:rPr>
          <w:szCs w:val="24"/>
        </w:rPr>
        <w:t xml:space="preserve"> 1 дошкольного возраста (без ОВЗ), детей с </w:t>
      </w:r>
      <w:r w:rsidR="00BD6C36" w:rsidRPr="00AD420D">
        <w:rPr>
          <w:szCs w:val="24"/>
        </w:rPr>
        <w:t>ограниченными возможностями здоровья</w:t>
      </w:r>
      <w:r w:rsidRPr="00AD420D">
        <w:rPr>
          <w:szCs w:val="24"/>
        </w:rPr>
        <w:t xml:space="preserve"> – 127 человек школьников и 58 дошкольников. Обучение на дому </w:t>
      </w:r>
      <w:r w:rsidR="00BD6C36" w:rsidRPr="00AD420D">
        <w:rPr>
          <w:szCs w:val="24"/>
        </w:rPr>
        <w:t xml:space="preserve">в отчетном периоде </w:t>
      </w:r>
      <w:r w:rsidRPr="00AD420D">
        <w:rPr>
          <w:szCs w:val="24"/>
        </w:rPr>
        <w:t xml:space="preserve">получают 7 учащихся (в предыдущем учебном году –14 детей). </w:t>
      </w:r>
    </w:p>
    <w:p w14:paraId="768D8C4C" w14:textId="2E31CA7B" w:rsidR="001E6BE3" w:rsidRPr="00AD420D" w:rsidRDefault="001E6BE3" w:rsidP="001E6BE3">
      <w:pPr>
        <w:pStyle w:val="af9"/>
        <w:spacing w:before="0" w:after="0"/>
        <w:ind w:firstLine="709"/>
        <w:jc w:val="both"/>
        <w:rPr>
          <w:szCs w:val="24"/>
        </w:rPr>
      </w:pPr>
      <w:bookmarkStart w:id="8" w:name="_Hlk150845109"/>
      <w:r w:rsidRPr="00AD420D">
        <w:rPr>
          <w:szCs w:val="24"/>
        </w:rPr>
        <w:t>Для обеспечения подвоза учащихся на территории района действует 30 школьных маршрутов в 50 населенных пунктах (</w:t>
      </w:r>
      <w:r w:rsidR="00BD6C36" w:rsidRPr="00AD420D">
        <w:rPr>
          <w:szCs w:val="24"/>
        </w:rPr>
        <w:t xml:space="preserve">9 месяцев </w:t>
      </w:r>
      <w:r w:rsidRPr="00AD420D">
        <w:rPr>
          <w:szCs w:val="24"/>
        </w:rPr>
        <w:t>2022 г</w:t>
      </w:r>
      <w:r w:rsidR="00BD6C36" w:rsidRPr="00AD420D">
        <w:rPr>
          <w:szCs w:val="24"/>
        </w:rPr>
        <w:t xml:space="preserve">ода </w:t>
      </w:r>
      <w:r w:rsidRPr="00AD420D">
        <w:rPr>
          <w:szCs w:val="24"/>
        </w:rPr>
        <w:t xml:space="preserve"> - 29</w:t>
      </w:r>
      <w:r w:rsidR="00BD6C36" w:rsidRPr="00AD420D">
        <w:rPr>
          <w:szCs w:val="24"/>
        </w:rPr>
        <w:t xml:space="preserve"> маршрутов</w:t>
      </w:r>
      <w:r w:rsidRPr="00AD420D">
        <w:rPr>
          <w:szCs w:val="24"/>
        </w:rPr>
        <w:t>), охвачено подвозом к месту учебы 384 учащихся. Из имеющихся 15 школьных автобусов, все соответствуют требованиям ГОСТа.</w:t>
      </w:r>
    </w:p>
    <w:p w14:paraId="2F4C2B95" w14:textId="0A8222C6" w:rsidR="001E6BE3" w:rsidRPr="00AD420D" w:rsidRDefault="001E6BE3" w:rsidP="001E6BE3">
      <w:pPr>
        <w:pStyle w:val="af9"/>
        <w:spacing w:before="0" w:after="0"/>
        <w:ind w:firstLine="709"/>
        <w:jc w:val="both"/>
        <w:rPr>
          <w:szCs w:val="24"/>
        </w:rPr>
      </w:pPr>
      <w:bookmarkStart w:id="9" w:name="_Hlk150845223"/>
      <w:bookmarkEnd w:id="8"/>
      <w:r w:rsidRPr="00AD420D">
        <w:rPr>
          <w:szCs w:val="24"/>
        </w:rPr>
        <w:t xml:space="preserve">В 2022-2023 учебном году в 13 общеобразовательных учреждениях горячим </w:t>
      </w:r>
      <w:r w:rsidR="00BD6C36" w:rsidRPr="00AD420D">
        <w:rPr>
          <w:szCs w:val="24"/>
        </w:rPr>
        <w:t>питанием охвачено</w:t>
      </w:r>
      <w:r w:rsidRPr="00AD420D">
        <w:rPr>
          <w:szCs w:val="24"/>
        </w:rPr>
        <w:t xml:space="preserve"> 2590 чел</w:t>
      </w:r>
      <w:r w:rsidR="00BD6C36" w:rsidRPr="00AD420D">
        <w:rPr>
          <w:szCs w:val="24"/>
        </w:rPr>
        <w:t>овек</w:t>
      </w:r>
      <w:r w:rsidRPr="00AD420D">
        <w:rPr>
          <w:szCs w:val="24"/>
        </w:rPr>
        <w:t xml:space="preserve">, что составляет 100 % от общего числа учащихся. </w:t>
      </w:r>
      <w:bookmarkEnd w:id="9"/>
      <w:r w:rsidRPr="00AD420D">
        <w:rPr>
          <w:szCs w:val="24"/>
        </w:rPr>
        <w:t xml:space="preserve">Расходы на питание за </w:t>
      </w:r>
      <w:r w:rsidR="00BD6C36" w:rsidRPr="00AD420D">
        <w:rPr>
          <w:szCs w:val="24"/>
        </w:rPr>
        <w:t>истекший период</w:t>
      </w:r>
      <w:r w:rsidRPr="00AD420D">
        <w:rPr>
          <w:szCs w:val="24"/>
        </w:rPr>
        <w:t xml:space="preserve"> составили 15561,4 тыс. руб., из них родительские </w:t>
      </w:r>
      <w:r w:rsidR="00BD6C36" w:rsidRPr="00AD420D">
        <w:rPr>
          <w:szCs w:val="24"/>
        </w:rPr>
        <w:t>– 2292</w:t>
      </w:r>
      <w:r w:rsidRPr="00AD420D">
        <w:rPr>
          <w:szCs w:val="24"/>
        </w:rPr>
        <w:t xml:space="preserve">,1 тыс. руб., (за </w:t>
      </w:r>
      <w:r w:rsidR="00BD6C36" w:rsidRPr="00AD420D">
        <w:rPr>
          <w:szCs w:val="24"/>
        </w:rPr>
        <w:t>аналогичный период 2023</w:t>
      </w:r>
      <w:r w:rsidRPr="00AD420D">
        <w:rPr>
          <w:szCs w:val="24"/>
        </w:rPr>
        <w:t xml:space="preserve"> г</w:t>
      </w:r>
      <w:r w:rsidR="00BD6C36" w:rsidRPr="00AD420D">
        <w:rPr>
          <w:szCs w:val="24"/>
        </w:rPr>
        <w:t>ода</w:t>
      </w:r>
      <w:r w:rsidRPr="00AD420D">
        <w:rPr>
          <w:szCs w:val="24"/>
        </w:rPr>
        <w:t xml:space="preserve"> –11860,3 тыс. руб., из них родительские – 1321,0 тыс. руб.). </w:t>
      </w:r>
    </w:p>
    <w:p w14:paraId="1830C33B" w14:textId="42E0E431" w:rsidR="001E6BE3" w:rsidRPr="00AD420D" w:rsidRDefault="001E6BE3" w:rsidP="001E6BE3">
      <w:pPr>
        <w:pStyle w:val="af9"/>
        <w:spacing w:before="0" w:after="0"/>
        <w:ind w:firstLine="709"/>
        <w:jc w:val="both"/>
        <w:rPr>
          <w:szCs w:val="24"/>
        </w:rPr>
      </w:pPr>
      <w:r w:rsidRPr="00AD420D">
        <w:rPr>
          <w:szCs w:val="24"/>
        </w:rPr>
        <w:t>Организация питания обучающихся регламентируется санитарными правилами и нормами, исполнение норм питания детей за 9 месяцев 2023 г</w:t>
      </w:r>
      <w:r w:rsidR="00BD6C36" w:rsidRPr="00AD420D">
        <w:rPr>
          <w:szCs w:val="24"/>
        </w:rPr>
        <w:t>ода</w:t>
      </w:r>
      <w:r w:rsidRPr="00AD420D">
        <w:rPr>
          <w:szCs w:val="24"/>
        </w:rPr>
        <w:t xml:space="preserve"> составила 74% (за аналогичный период 2022 г</w:t>
      </w:r>
      <w:r w:rsidR="00BD6C36" w:rsidRPr="00AD420D">
        <w:rPr>
          <w:szCs w:val="24"/>
        </w:rPr>
        <w:t>ода</w:t>
      </w:r>
      <w:r w:rsidRPr="00AD420D">
        <w:rPr>
          <w:szCs w:val="24"/>
        </w:rPr>
        <w:t xml:space="preserve"> - 77%).</w:t>
      </w:r>
    </w:p>
    <w:p w14:paraId="21BE6895" w14:textId="77777777" w:rsidR="001E6BE3" w:rsidRPr="00AD420D" w:rsidRDefault="001E6BE3" w:rsidP="001E6BE3">
      <w:pPr>
        <w:ind w:firstLine="708"/>
        <w:jc w:val="center"/>
      </w:pPr>
    </w:p>
    <w:p w14:paraId="20BECDCF" w14:textId="77777777" w:rsidR="001E6BE3" w:rsidRPr="00AD420D" w:rsidRDefault="001E6BE3" w:rsidP="001E6BE3">
      <w:pPr>
        <w:ind w:firstLine="708"/>
        <w:jc w:val="center"/>
        <w:rPr>
          <w:b/>
          <w:spacing w:val="-3"/>
        </w:rPr>
      </w:pPr>
      <w:r w:rsidRPr="00AD420D">
        <w:rPr>
          <w:b/>
          <w:spacing w:val="-3"/>
        </w:rPr>
        <w:t>Развитие кадрового потенциала системы образования</w:t>
      </w:r>
    </w:p>
    <w:p w14:paraId="52EA4215"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xml:space="preserve">Количественный состав работников в образовательных учреждениях Кезского района составляет 872 чел. </w:t>
      </w:r>
    </w:p>
    <w:p w14:paraId="7FF60F32"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Из них, в общеобразовательных учреждениях - 545 чел. (62,5%):</w:t>
      </w:r>
    </w:p>
    <w:p w14:paraId="1DB1DCC3"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42 чел. (7,7%), в том числе 13 директоров (2,39%), 28 заместителей (5,13%), 1 заведующий структурным подразделением (0,18%);</w:t>
      </w:r>
    </w:p>
    <w:p w14:paraId="4B6EF862"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 xml:space="preserve">- педагогические работники – 284 чел. (52,11%), в том числе 231 учителя (42,4%). </w:t>
      </w:r>
    </w:p>
    <w:p w14:paraId="7B3BB5BE"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В дошкольных образовательных учреждениях – 293 чел. (29,1%):</w:t>
      </w:r>
    </w:p>
    <w:p w14:paraId="3CB83AAD"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8 чел. (2,7%);</w:t>
      </w:r>
    </w:p>
    <w:p w14:paraId="02AFD40C"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 педагогические работники - 114 чел. (38,9%), в том числе 86 воспитателей (29,4%), 25 специалистов (8,5%), 4 старших воспитателя (1,4%); помощников воспитателя - 59 (20,1%),</w:t>
      </w:r>
    </w:p>
    <w:p w14:paraId="2E6671A1"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иной персонал – 109 чел. (37,2%).</w:t>
      </w:r>
    </w:p>
    <w:p w14:paraId="2B21F9D8"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В учреждениях дополнительного образования – 34 чел. (3,9%):</w:t>
      </w:r>
    </w:p>
    <w:p w14:paraId="517AA178"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4 чел. (11,7%), в том числе 3 директора (8,8%), 1 заместитель (3,4%);</w:t>
      </w:r>
    </w:p>
    <w:p w14:paraId="689155CD"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педагогические работники – 27 чел. (79,4%): педагоги дополнительного образования – 27 чел. (79,4%), в том числе тренеры-преподаватели – 12 чел., методисты – 3 чел. (8,82%);</w:t>
      </w:r>
    </w:p>
    <w:p w14:paraId="2A95982E"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иной персонал – 2 (5,8%) (ДЮСШ – завхоз, водитель).</w:t>
      </w:r>
    </w:p>
    <w:p w14:paraId="47FBD61B"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xml:space="preserve">Из общего количества педагогических работников (425 человека)  высшее образование имеют 316 человека, из них педагогическое – 300 человек (в 2022 году - 319 человек (74,2%), в 2021 году- 383 человека (76,6%), в 2020 году - 406 человек (80,1%). Уменьшение количества </w:t>
      </w:r>
      <w:r w:rsidRPr="00AD420D">
        <w:rPr>
          <w:rFonts w:ascii="Times New Roman" w:hAnsi="Times New Roman" w:cs="Times New Roman"/>
          <w:sz w:val="24"/>
        </w:rPr>
        <w:lastRenderedPageBreak/>
        <w:t xml:space="preserve">работников с высшим образованием связано с движением работников в дошкольных образовательных учреждениях. </w:t>
      </w:r>
    </w:p>
    <w:p w14:paraId="2351A8E5"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lang w:eastAsia="ru-RU"/>
        </w:rPr>
        <w:t xml:space="preserve">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w:t>
      </w:r>
      <w:r w:rsidRPr="00AD420D">
        <w:rPr>
          <w:rFonts w:ascii="Times New Roman" w:hAnsi="Times New Roman" w:cs="Times New Roman"/>
          <w:sz w:val="24"/>
        </w:rPr>
        <w:t>Меняется количество квалифицированных руководителей по категориям. Из 24 руководителей образовательных учреждений с высшей квалификационной категорией 8 руководителей (33%), в 2021 году 7 руководителей (28%), с 1 категорией – 1 руководитель (4 %), в 2021 году - 3 руководителя (12%); на соответствие занимаемой должности аттестовано 15 руководителей (63%), в 2021 году - 18 человек (72%).</w:t>
      </w:r>
    </w:p>
    <w:p w14:paraId="0EC91FED" w14:textId="77777777" w:rsidR="001E6BE3" w:rsidRPr="00AD420D" w:rsidRDefault="001E6BE3" w:rsidP="001E6BE3">
      <w:pPr>
        <w:ind w:firstLine="709"/>
      </w:pPr>
      <w:bookmarkStart w:id="10" w:name="221"/>
      <w:r w:rsidRPr="00AD420D">
        <w:t xml:space="preserve">Молодых педагогов в возрасте до 35 лет  в учреждениях образования – 156 человек: в 2022 году - 111 чел., в 2021 году - 146 чел., в 2020 году - 103 чел., в 2019 году - 121 чел. </w:t>
      </w:r>
    </w:p>
    <w:p w14:paraId="54DA8C8E" w14:textId="77777777" w:rsidR="001E6BE3" w:rsidRPr="00AD420D" w:rsidRDefault="001E6BE3" w:rsidP="001E6BE3">
      <w:pPr>
        <w:pStyle w:val="af9"/>
        <w:spacing w:before="0" w:after="0"/>
        <w:ind w:firstLine="720"/>
        <w:jc w:val="both"/>
        <w:rPr>
          <w:szCs w:val="24"/>
          <w:shd w:val="clear" w:color="auto" w:fill="FFFFFF"/>
        </w:rPr>
      </w:pPr>
      <w:r w:rsidRPr="00AD420D">
        <w:rPr>
          <w:szCs w:val="24"/>
          <w:shd w:val="clear" w:color="auto" w:fill="FFFFFF"/>
        </w:rPr>
        <w:t>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хватает учителей английского языка, физики и информатики, учителей математики</w:t>
      </w:r>
      <w:bookmarkEnd w:id="10"/>
      <w:r w:rsidRPr="00AD420D">
        <w:rPr>
          <w:szCs w:val="24"/>
          <w:shd w:val="clear" w:color="auto" w:fill="FFFFFF"/>
        </w:rPr>
        <w:t>, учителей русского языка и литературы, дефектологов.</w:t>
      </w:r>
    </w:p>
    <w:p w14:paraId="5F4F0C09" w14:textId="77777777" w:rsidR="001E6BE3" w:rsidRPr="00AD420D" w:rsidRDefault="001E6BE3" w:rsidP="001E6BE3">
      <w:pPr>
        <w:tabs>
          <w:tab w:val="left" w:pos="0"/>
          <w:tab w:val="left" w:pos="284"/>
          <w:tab w:val="left" w:pos="709"/>
        </w:tabs>
        <w:suppressAutoHyphens/>
        <w:adjustRightInd w:val="0"/>
        <w:ind w:firstLine="709"/>
      </w:pPr>
      <w:r w:rsidRPr="00AD420D">
        <w:t xml:space="preserve">Для успешной адаптации молодых специалистов Управлением образованием организована работа Школы молодого педагога, Школы молодого классного руководителя, Школы молодого воспитателя, в рамках которых проводятся семинары, круглые столы, открытые уроки опытных педагогов, консультации. </w:t>
      </w:r>
      <w:r w:rsidRPr="00AD420D">
        <w:rPr>
          <w:bCs/>
          <w:shd w:val="clear" w:color="auto" w:fill="FFFFFF"/>
        </w:rPr>
        <w:t xml:space="preserve">Адаптация молодых специалистов </w:t>
      </w:r>
      <w:r w:rsidRPr="00AD420D">
        <w:rPr>
          <w:shd w:val="clear" w:color="auto" w:fill="FFFFFF"/>
        </w:rPr>
        <w:t>в обра</w:t>
      </w:r>
      <w:r w:rsidRPr="00AD420D">
        <w:rPr>
          <w:bCs/>
          <w:shd w:val="clear" w:color="auto" w:fill="FFFFFF"/>
        </w:rPr>
        <w:t xml:space="preserve">зовательных учреждениях </w:t>
      </w:r>
      <w:r w:rsidRPr="00AD420D">
        <w:rPr>
          <w:shd w:val="clear" w:color="auto" w:fill="FFFFFF"/>
        </w:rPr>
        <w:t xml:space="preserve">является важным фактором на пути формирования профессиональной компетентности </w:t>
      </w:r>
      <w:r w:rsidRPr="00AD420D">
        <w:rPr>
          <w:bCs/>
          <w:shd w:val="clear" w:color="auto" w:fill="FFFFFF"/>
        </w:rPr>
        <w:t>педагога</w:t>
      </w:r>
      <w:r w:rsidRPr="00AD420D">
        <w:rPr>
          <w:shd w:val="clear" w:color="auto" w:fill="FFFFFF"/>
        </w:rPr>
        <w:t>.</w:t>
      </w:r>
      <w:r w:rsidRPr="00AD420D">
        <w:t xml:space="preserve"> </w:t>
      </w:r>
    </w:p>
    <w:p w14:paraId="768D970C" w14:textId="62E2CE32" w:rsidR="001E6BE3" w:rsidRPr="00AD420D" w:rsidRDefault="001E6BE3" w:rsidP="001E6BE3">
      <w:pPr>
        <w:pStyle w:val="ConsPlusNormal"/>
        <w:ind w:firstLine="709"/>
        <w:jc w:val="both"/>
        <w:rPr>
          <w:rFonts w:ascii="Times New Roman" w:hAnsi="Times New Roman" w:cs="Times New Roman"/>
          <w:sz w:val="24"/>
          <w:szCs w:val="24"/>
          <w:highlight w:val="yellow"/>
        </w:rPr>
      </w:pPr>
      <w:r w:rsidRPr="00AD420D">
        <w:rPr>
          <w:rFonts w:ascii="Times New Roman" w:hAnsi="Times New Roman" w:cs="Times New Roman"/>
          <w:sz w:val="24"/>
          <w:szCs w:val="24"/>
        </w:rPr>
        <w:t>В соответствии с постановлением Правительства Удмуртской Республики, утвержденным 28 августа 2020 года №401 «</w:t>
      </w:r>
      <w:r w:rsidRPr="00AD420D">
        <w:rPr>
          <w:rFonts w:ascii="Times New Roman" w:hAnsi="Times New Roman" w:cs="Times New Roman"/>
          <w:sz w:val="24"/>
          <w:szCs w:val="24"/>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AD420D">
        <w:rPr>
          <w:rFonts w:ascii="Times New Roman" w:hAnsi="Times New Roman" w:cs="Times New Roman"/>
          <w:spacing w:val="-4"/>
          <w:sz w:val="24"/>
          <w:szCs w:val="24"/>
        </w:rPr>
        <w:t xml:space="preserve">» </w:t>
      </w:r>
      <w:r w:rsidRPr="00AD420D">
        <w:rPr>
          <w:rFonts w:ascii="Times New Roman" w:hAnsi="Times New Roman" w:cs="Times New Roman"/>
          <w:sz w:val="24"/>
          <w:szCs w:val="24"/>
        </w:rPr>
        <w:t>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В районе по 5000 рублей получают 175 человек (за</w:t>
      </w:r>
      <w:r w:rsidR="00287213" w:rsidRPr="00AD420D">
        <w:rPr>
          <w:rFonts w:ascii="Times New Roman" w:hAnsi="Times New Roman" w:cs="Times New Roman"/>
          <w:sz w:val="24"/>
          <w:szCs w:val="24"/>
        </w:rPr>
        <w:t xml:space="preserve"> 9 месяцев </w:t>
      </w:r>
      <w:r w:rsidRPr="00AD420D">
        <w:rPr>
          <w:rFonts w:ascii="Times New Roman" w:hAnsi="Times New Roman" w:cs="Times New Roman"/>
          <w:sz w:val="24"/>
          <w:szCs w:val="24"/>
        </w:rPr>
        <w:t>2022 г</w:t>
      </w:r>
      <w:r w:rsidR="00287213" w:rsidRPr="00AD420D">
        <w:rPr>
          <w:rFonts w:ascii="Times New Roman" w:hAnsi="Times New Roman" w:cs="Times New Roman"/>
          <w:sz w:val="24"/>
          <w:szCs w:val="24"/>
        </w:rPr>
        <w:t>ода</w:t>
      </w:r>
      <w:r w:rsidRPr="00AD420D">
        <w:rPr>
          <w:rFonts w:ascii="Times New Roman" w:hAnsi="Times New Roman" w:cs="Times New Roman"/>
          <w:sz w:val="24"/>
          <w:szCs w:val="24"/>
        </w:rPr>
        <w:t xml:space="preserve"> – </w:t>
      </w:r>
      <w:r w:rsidR="00287213" w:rsidRPr="00AD420D">
        <w:rPr>
          <w:rFonts w:ascii="Times New Roman" w:hAnsi="Times New Roman" w:cs="Times New Roman"/>
          <w:sz w:val="24"/>
          <w:szCs w:val="24"/>
        </w:rPr>
        <w:t>184 человека</w:t>
      </w:r>
      <w:r w:rsidRPr="00AD420D">
        <w:rPr>
          <w:rFonts w:ascii="Times New Roman" w:hAnsi="Times New Roman" w:cs="Times New Roman"/>
          <w:sz w:val="24"/>
          <w:szCs w:val="24"/>
        </w:rPr>
        <w:t xml:space="preserve">), по 10000 рублей - 6 классных руководителей. </w:t>
      </w:r>
    </w:p>
    <w:p w14:paraId="30E8A923" w14:textId="77777777" w:rsidR="001E6BE3" w:rsidRPr="00AD420D" w:rsidRDefault="001E6BE3" w:rsidP="001E6BE3">
      <w:pPr>
        <w:widowControl w:val="0"/>
        <w:ind w:firstLine="720"/>
      </w:pPr>
      <w:r w:rsidRPr="00AD420D">
        <w:t>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школах предметы, по которым отсутствуют специалисты, ведут совместители из других образовательных учреждений- 45 человек( в 2022 году - 53 человека, в 2021 году - 44 человека, в 2020 году – 64 человек, в 2019 году – 60 человека).</w:t>
      </w:r>
    </w:p>
    <w:p w14:paraId="68AD6E44" w14:textId="77777777" w:rsidR="001E6BE3" w:rsidRPr="00AD420D" w:rsidRDefault="001E6BE3" w:rsidP="001E6BE3">
      <w:pPr>
        <w:pStyle w:val="210"/>
        <w:widowControl w:val="0"/>
        <w:suppressAutoHyphens w:val="0"/>
        <w:ind w:firstLine="720"/>
        <w:rPr>
          <w:rFonts w:ascii="Times New Roman" w:hAnsi="Times New Roman" w:cs="Times New Roman"/>
          <w:sz w:val="24"/>
          <w:lang w:eastAsia="ru-RU"/>
        </w:rPr>
      </w:pPr>
      <w:r w:rsidRPr="00AD420D">
        <w:rPr>
          <w:rFonts w:ascii="Times New Roman" w:hAnsi="Times New Roman" w:cs="Times New Roman"/>
          <w:sz w:val="24"/>
          <w:lang w:eastAsia="ru-RU"/>
        </w:rPr>
        <w:t>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Руководители и педагогические работники проходят курсы повышения квалификации по должности не реже 1 раза в 3 года. В 3 квартале 2023 года курсы повышения квалификации прошли 402 педагогических работника.</w:t>
      </w:r>
    </w:p>
    <w:p w14:paraId="606C1CA3" w14:textId="0FC89FE4" w:rsidR="001E6BE3" w:rsidRPr="00AD420D" w:rsidRDefault="001E6BE3" w:rsidP="001E6BE3">
      <w:pPr>
        <w:ind w:firstLine="709"/>
        <w:rPr>
          <w:highlight w:val="yellow"/>
        </w:rPr>
      </w:pPr>
      <w:r w:rsidRPr="00AD420D">
        <w:t>Важным стимулом развития кадрового потенциала является заработная плата. По итогам 9мес 2023 года средняя заработная плата педагогов дошкольного образования в районе составил 35,8 тыс. руб. (2022 г. – 30,9 тыс. руб</w:t>
      </w:r>
      <w:r w:rsidR="00287213" w:rsidRPr="00AD420D">
        <w:t>.</w:t>
      </w:r>
      <w:r w:rsidRPr="00AD420D">
        <w:t>), педагогов дополнительного образования – 37,3 тыс. руб. (2022 г. – 34,4тыс. руб</w:t>
      </w:r>
      <w:r w:rsidR="00287213" w:rsidRPr="00AD420D">
        <w:t>.</w:t>
      </w:r>
      <w:r w:rsidRPr="00AD420D">
        <w:t>); педагогических работников общего образования – 41,5 тыс. руб. (2022 г. – 37,2тыс. руб.). Средняя зарплата по образованию за 9 мес</w:t>
      </w:r>
      <w:r w:rsidR="00287213" w:rsidRPr="00AD420D">
        <w:t>яцев</w:t>
      </w:r>
      <w:r w:rsidRPr="00AD420D">
        <w:t xml:space="preserve"> 2023 года составила 32,9 тыс. руб. (за 9 мес</w:t>
      </w:r>
      <w:r w:rsidR="00287213" w:rsidRPr="00AD420D">
        <w:t>яцев</w:t>
      </w:r>
      <w:r w:rsidRPr="00AD420D">
        <w:t xml:space="preserve"> 2022 года средняя зарплата составляла 29,4тыс. руб.). </w:t>
      </w:r>
    </w:p>
    <w:p w14:paraId="2E9395AC" w14:textId="77777777" w:rsidR="001E6BE3" w:rsidRPr="00AD420D" w:rsidRDefault="001E6BE3" w:rsidP="001E6BE3">
      <w:pPr>
        <w:ind w:firstLine="709"/>
      </w:pPr>
      <w:r w:rsidRPr="00AD420D">
        <w:t xml:space="preserve">Однако, несмотря на проводимую работу по повышению престижности профессии педагога, в ряде образовательных учреждений существует проблема нехватки кадров. По </w:t>
      </w:r>
      <w:r w:rsidRPr="00AD420D">
        <w:lastRenderedPageBreak/>
        <w:t>итогам комплектования педагогическими и руководящими кадрами на 2023-2024 учебный год в 3 образовательных учреждениях Кезского района открыты следующие вакансии:</w:t>
      </w:r>
    </w:p>
    <w:p w14:paraId="6EE1B602" w14:textId="77777777" w:rsidR="001E6BE3" w:rsidRPr="00AD420D" w:rsidRDefault="001E6BE3" w:rsidP="001E6BE3">
      <w:r w:rsidRPr="00AD420D">
        <w:rPr>
          <w:u w:val="single"/>
        </w:rPr>
        <w:t>1. МБОУ «Чепецкая СОШ»:</w:t>
      </w:r>
      <w:r w:rsidRPr="00AD420D">
        <w:t xml:space="preserve"> </w:t>
      </w:r>
    </w:p>
    <w:p w14:paraId="6410525A" w14:textId="05867CC3" w:rsidR="001E6BE3" w:rsidRPr="00AD420D" w:rsidRDefault="001E6BE3" w:rsidP="001E6BE3">
      <w:pPr>
        <w:ind w:firstLine="708"/>
      </w:pPr>
      <w:r w:rsidRPr="00AD420D">
        <w:t xml:space="preserve">- </w:t>
      </w:r>
      <w:r w:rsidR="00BD6C36" w:rsidRPr="00AD420D">
        <w:t>учитель математики</w:t>
      </w:r>
      <w:r w:rsidRPr="00AD420D">
        <w:t xml:space="preserve"> – 19 часов,</w:t>
      </w:r>
    </w:p>
    <w:p w14:paraId="613428A0" w14:textId="77777777" w:rsidR="001E6BE3" w:rsidRPr="00AD420D" w:rsidRDefault="001E6BE3" w:rsidP="001E6BE3">
      <w:pPr>
        <w:ind w:firstLine="708"/>
      </w:pPr>
      <w:r w:rsidRPr="00AD420D">
        <w:t>- учитель физики - 13 час,</w:t>
      </w:r>
    </w:p>
    <w:p w14:paraId="29076B7A" w14:textId="77777777" w:rsidR="001E6BE3" w:rsidRPr="00AD420D" w:rsidRDefault="001E6BE3" w:rsidP="001E6BE3">
      <w:pPr>
        <w:ind w:firstLine="708"/>
      </w:pPr>
      <w:r w:rsidRPr="00AD420D">
        <w:t>-учитель английского языка-25 час,</w:t>
      </w:r>
    </w:p>
    <w:p w14:paraId="1CB2E9A2" w14:textId="1C609118" w:rsidR="001E6BE3" w:rsidRPr="00AD420D" w:rsidRDefault="001E6BE3" w:rsidP="001E6BE3">
      <w:pPr>
        <w:ind w:firstLine="708"/>
      </w:pPr>
      <w:r w:rsidRPr="00AD420D">
        <w:t>-</w:t>
      </w:r>
      <w:r w:rsidR="00BD6C36" w:rsidRPr="00AD420D">
        <w:t>учитель начальных</w:t>
      </w:r>
      <w:r w:rsidRPr="00AD420D">
        <w:t xml:space="preserve"> классов -39 часов (2 ставки).</w:t>
      </w:r>
    </w:p>
    <w:p w14:paraId="16B9BC2D" w14:textId="77777777" w:rsidR="001E6BE3" w:rsidRPr="00AD420D" w:rsidRDefault="001E6BE3" w:rsidP="001E6BE3">
      <w:pPr>
        <w:rPr>
          <w:u w:val="single"/>
        </w:rPr>
      </w:pPr>
      <w:r w:rsidRPr="00AD420D">
        <w:rPr>
          <w:u w:val="single"/>
        </w:rPr>
        <w:t xml:space="preserve">2. МБОУ «Кезская СОШ № 2» </w:t>
      </w:r>
    </w:p>
    <w:p w14:paraId="6E74D965" w14:textId="77777777" w:rsidR="001E6BE3" w:rsidRPr="00AD420D" w:rsidRDefault="001E6BE3" w:rsidP="001E6BE3">
      <w:pPr>
        <w:ind w:firstLine="708"/>
      </w:pPr>
      <w:r w:rsidRPr="00AD420D">
        <w:t>- воспитатель ГПД – 1 ставка часа,</w:t>
      </w:r>
    </w:p>
    <w:p w14:paraId="13C4E9BC" w14:textId="77777777" w:rsidR="001E6BE3" w:rsidRPr="00AD420D" w:rsidRDefault="001E6BE3" w:rsidP="001E6BE3">
      <w:pPr>
        <w:ind w:firstLine="708"/>
      </w:pPr>
      <w:r w:rsidRPr="00AD420D">
        <w:t>- учитель-логопед – 1 ставка.</w:t>
      </w:r>
    </w:p>
    <w:p w14:paraId="04479676" w14:textId="77777777" w:rsidR="001E6BE3" w:rsidRPr="00AD420D" w:rsidRDefault="001E6BE3" w:rsidP="001E6BE3">
      <w:pPr>
        <w:rPr>
          <w:u w:val="single"/>
        </w:rPr>
      </w:pPr>
      <w:r w:rsidRPr="00AD420D">
        <w:rPr>
          <w:u w:val="single"/>
        </w:rPr>
        <w:t>3. МБОУ «Александровская СОШ»:</w:t>
      </w:r>
    </w:p>
    <w:p w14:paraId="4963D315" w14:textId="6106FB47" w:rsidR="001E6BE3" w:rsidRPr="00AD420D" w:rsidRDefault="001E6BE3" w:rsidP="001E6BE3">
      <w:r w:rsidRPr="00AD420D">
        <w:t xml:space="preserve">           -педагог-психолог</w:t>
      </w:r>
      <w:r w:rsidR="00252ACA" w:rsidRPr="00AD420D">
        <w:t xml:space="preserve"> </w:t>
      </w:r>
      <w:r w:rsidRPr="00AD420D">
        <w:t>-</w:t>
      </w:r>
      <w:r w:rsidR="00252ACA" w:rsidRPr="00AD420D">
        <w:t xml:space="preserve"> </w:t>
      </w:r>
      <w:r w:rsidRPr="00AD420D">
        <w:t xml:space="preserve">9 часов. </w:t>
      </w:r>
    </w:p>
    <w:p w14:paraId="0CD97353" w14:textId="77777777" w:rsidR="001E6BE3" w:rsidRPr="00AD420D" w:rsidRDefault="001E6BE3" w:rsidP="001E6BE3">
      <w:pPr>
        <w:jc w:val="center"/>
        <w:rPr>
          <w:b/>
        </w:rPr>
      </w:pPr>
      <w:r w:rsidRPr="00AD420D">
        <w:rPr>
          <w:b/>
        </w:rPr>
        <w:t>Поддержка талантливой молодёжи</w:t>
      </w:r>
    </w:p>
    <w:p w14:paraId="0D29E96F" w14:textId="77777777" w:rsidR="001E6BE3" w:rsidRPr="00AD420D" w:rsidRDefault="001E6BE3" w:rsidP="001E6BE3">
      <w:pPr>
        <w:shd w:val="clear" w:color="auto" w:fill="FFFFFF"/>
        <w:ind w:firstLine="709"/>
      </w:pPr>
      <w:r w:rsidRPr="00AD420D">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и других мероприятий. Это направление работы традиционно для муниципальной системы образования.</w:t>
      </w:r>
    </w:p>
    <w:p w14:paraId="1BECF63B" w14:textId="77777777" w:rsidR="001E6BE3" w:rsidRPr="00AD420D" w:rsidRDefault="001E6BE3" w:rsidP="001E6BE3">
      <w:pPr>
        <w:ind w:firstLine="708"/>
      </w:pPr>
      <w:bookmarkStart w:id="11" w:name="_Hlk150845315"/>
      <w:r w:rsidRPr="00AD420D">
        <w:t>В районе работают 3 учреждения дополнительного образования детей, в которых реализуются программы по 6 направленностям. К наиболее востребованным и популярным направленностям дополнительного образования относятся художественная и физкультурно-спортивная.</w:t>
      </w:r>
    </w:p>
    <w:p w14:paraId="6CAF0408" w14:textId="77777777" w:rsidR="001E6BE3" w:rsidRPr="00AD420D" w:rsidRDefault="001E6BE3" w:rsidP="001E6BE3">
      <w:pPr>
        <w:shd w:val="clear" w:color="auto" w:fill="FFFFFF"/>
        <w:ind w:firstLine="708"/>
      </w:pPr>
      <w:r w:rsidRPr="00AD420D">
        <w:t xml:space="preserve">Общий охват обучающихся дополнительным образованием составляет 2734 человека, 72,5 % от общего количества детей в возрасте от 5 до 18 лет. </w:t>
      </w:r>
      <w:bookmarkEnd w:id="11"/>
      <w:r w:rsidRPr="00AD420D">
        <w:t xml:space="preserve">Процент охвата изменился в связи с методикой расчета </w:t>
      </w:r>
      <w:r w:rsidRPr="00AD420D">
        <w:rPr>
          <w:bCs/>
          <w:shd w:val="clear" w:color="auto" w:fill="FFFFFF"/>
        </w:rPr>
        <w:t>показателя национального проекта «Образование» «Доля детей в возрасте от 5 до 18 лет, охваченных дополнительным образованием».</w:t>
      </w:r>
    </w:p>
    <w:p w14:paraId="113A9581" w14:textId="77777777" w:rsidR="001E6BE3" w:rsidRPr="00AD420D" w:rsidRDefault="001E6BE3" w:rsidP="001E6BE3">
      <w:pPr>
        <w:ind w:firstLine="737"/>
      </w:pPr>
      <w:bookmarkStart w:id="12" w:name="_Hlk150845375"/>
      <w:r w:rsidRPr="00AD420D">
        <w:t xml:space="preserve">За 9 месяцев 2023 года учреждениями дополнительного образования проведено 46 районных мероприятий и принято участие в 88 республиканских мероприятиях. </w:t>
      </w:r>
    </w:p>
    <w:p w14:paraId="0F862D3D" w14:textId="77777777" w:rsidR="001E6BE3" w:rsidRPr="00AD420D" w:rsidRDefault="001E6BE3" w:rsidP="001E6BE3">
      <w:pPr>
        <w:ind w:firstLine="708"/>
      </w:pPr>
      <w:r w:rsidRPr="00AD420D">
        <w:t xml:space="preserve">Учащиеся МБУДО «Кезский РЦДТ» приняли участие в 1 международных, 8 всероссийских мероприятиях, где получили 14 призовых места, в 14 республиканских мероприятиях, где заняли 20 призовых мест, в 2 межрайонных, где заняли  5 призовых мест, в 17 районных, где заняли 142 призовых  места, а также получили сертификаты и дипломы участников. </w:t>
      </w:r>
    </w:p>
    <w:p w14:paraId="2982398E" w14:textId="77777777" w:rsidR="001E6BE3" w:rsidRPr="00AD420D" w:rsidRDefault="001E6BE3" w:rsidP="001E6BE3">
      <w:pPr>
        <w:ind w:firstLine="708"/>
      </w:pPr>
      <w:r w:rsidRPr="00AD420D">
        <w:t>Учащиеся МБУДО «Кезская РСЮТ» приняли участие в 5 районных мероприятиях, где приняли участие 139 детей.</w:t>
      </w:r>
    </w:p>
    <w:p w14:paraId="03E6BF80" w14:textId="07C31532" w:rsidR="001E6BE3" w:rsidRPr="00AD420D" w:rsidRDefault="001E6BE3" w:rsidP="001E6BE3">
      <w:pPr>
        <w:ind w:firstLine="708"/>
      </w:pPr>
      <w:r w:rsidRPr="00AD420D">
        <w:t xml:space="preserve">Учащиеся МБУДО «Кезская ДЮСШ» приняли участие в 74 республиканских </w:t>
      </w:r>
      <w:r w:rsidR="00252ACA" w:rsidRPr="00AD420D">
        <w:t>соревнованиях, 24</w:t>
      </w:r>
      <w:r w:rsidRPr="00AD420D">
        <w:t xml:space="preserve"> районных мероприятиях, где заняли 54 призовых места.</w:t>
      </w:r>
    </w:p>
    <w:bookmarkEnd w:id="12"/>
    <w:p w14:paraId="464D4CD8" w14:textId="77777777" w:rsidR="001E6BE3" w:rsidRPr="00AD420D" w:rsidRDefault="001E6BE3" w:rsidP="001E6BE3">
      <w:pPr>
        <w:ind w:firstLine="708"/>
      </w:pPr>
      <w:r w:rsidRPr="00AD420D">
        <w:t>Данные результаты свидетельствуют о заинтересованности школьников в дополнительном образовании и высоком уровне педагогического сопровождения.</w:t>
      </w:r>
    </w:p>
    <w:p w14:paraId="27D3B5AF" w14:textId="77777777" w:rsidR="001E6BE3" w:rsidRPr="00AD420D" w:rsidRDefault="001E6BE3" w:rsidP="00252ACA">
      <w:pPr>
        <w:tabs>
          <w:tab w:val="left" w:pos="180"/>
        </w:tabs>
        <w:ind w:firstLine="709"/>
      </w:pPr>
      <w:r w:rsidRPr="00AD420D">
        <w:t xml:space="preserve">На сегодняшний день в отрасли имеется </w:t>
      </w:r>
      <w:r w:rsidRPr="00AD420D">
        <w:rPr>
          <w:b/>
        </w:rPr>
        <w:t>ряд проблем, требующих решения:</w:t>
      </w:r>
      <w:r w:rsidRPr="00AD420D">
        <w:t xml:space="preserve"> </w:t>
      </w:r>
    </w:p>
    <w:p w14:paraId="7FEDC9C5" w14:textId="77777777" w:rsidR="001E6BE3" w:rsidRPr="00AD420D" w:rsidRDefault="001E6BE3" w:rsidP="00252ACA">
      <w:r w:rsidRPr="00AD420D">
        <w:t>- частичное устройство ограждения территорий ОУ;</w:t>
      </w:r>
    </w:p>
    <w:p w14:paraId="60628A8B" w14:textId="77777777" w:rsidR="001E6BE3" w:rsidRPr="00AD420D" w:rsidRDefault="001E6BE3" w:rsidP="00252ACA">
      <w:pPr>
        <w:tabs>
          <w:tab w:val="left" w:pos="180"/>
        </w:tabs>
      </w:pPr>
      <w:r w:rsidRPr="00AD420D">
        <w:t>- недостаточное оборудование помещений организаций дополнительного образования и прилегающих к ним территорий с учетом доступности для инвалидов;</w:t>
      </w:r>
    </w:p>
    <w:p w14:paraId="3F69D9A0" w14:textId="5560B3F2" w:rsidR="001E6BE3" w:rsidRPr="00AD420D" w:rsidRDefault="001E6BE3" w:rsidP="00252ACA">
      <w:r w:rsidRPr="00AD420D">
        <w:t>-</w:t>
      </w:r>
      <w:r w:rsidR="00252ACA" w:rsidRPr="00AD420D">
        <w:t xml:space="preserve"> </w:t>
      </w:r>
      <w:r w:rsidRPr="00AD420D">
        <w:t xml:space="preserve"> недостаточное создание условий по государственной программе «Доступная среда»;</w:t>
      </w:r>
    </w:p>
    <w:p w14:paraId="5ACEB4E0" w14:textId="77777777" w:rsidR="001E6BE3" w:rsidRPr="00AD420D" w:rsidRDefault="001E6BE3" w:rsidP="00252ACA">
      <w:pPr>
        <w:tabs>
          <w:tab w:val="left" w:pos="180"/>
        </w:tabs>
      </w:pPr>
      <w:r w:rsidRPr="00AD420D">
        <w:t xml:space="preserve">- недостаточное финансирование на замену ученической мебели в соответствии с </w:t>
      </w:r>
      <w:proofErr w:type="spellStart"/>
      <w:r w:rsidRPr="00AD420D">
        <w:t>росто</w:t>
      </w:r>
      <w:proofErr w:type="spellEnd"/>
      <w:r w:rsidRPr="00AD420D">
        <w:t>-возрастными показателями;</w:t>
      </w:r>
    </w:p>
    <w:p w14:paraId="46FDE8D7" w14:textId="6020621C" w:rsidR="001E6BE3" w:rsidRPr="00AD420D" w:rsidRDefault="001E6BE3" w:rsidP="00252ACA">
      <w:pPr>
        <w:tabs>
          <w:tab w:val="left" w:pos="180"/>
        </w:tabs>
      </w:pPr>
      <w:r w:rsidRPr="00AD420D">
        <w:t xml:space="preserve">- </w:t>
      </w:r>
      <w:r w:rsidR="00252ACA" w:rsidRPr="00AD420D">
        <w:t xml:space="preserve"> </w:t>
      </w:r>
      <w:r w:rsidRPr="00AD420D">
        <w:t>поломки и ветхость технологического и холодильного оборудования;</w:t>
      </w:r>
    </w:p>
    <w:p w14:paraId="15DA566D" w14:textId="214E9E6C" w:rsidR="001E6BE3" w:rsidRPr="00AD420D" w:rsidRDefault="001E6BE3" w:rsidP="00252ACA">
      <w:r w:rsidRPr="00AD420D">
        <w:t xml:space="preserve">- </w:t>
      </w:r>
      <w:r w:rsidR="00252ACA" w:rsidRPr="00AD420D">
        <w:t xml:space="preserve"> </w:t>
      </w:r>
      <w:r w:rsidRPr="00AD420D">
        <w:t>необходимость обновления систем водоснабжения, канализации, теплоснабжения;</w:t>
      </w:r>
    </w:p>
    <w:p w14:paraId="743250A9" w14:textId="60AE1772" w:rsidR="001E6BE3" w:rsidRPr="00AD420D" w:rsidRDefault="001E6BE3" w:rsidP="00252ACA">
      <w:pPr>
        <w:tabs>
          <w:tab w:val="left" w:pos="180"/>
        </w:tabs>
      </w:pPr>
      <w:r w:rsidRPr="00AD420D">
        <w:t>-необходимость установки искусственного освещения по периметру территории образовательных учреждений;</w:t>
      </w:r>
    </w:p>
    <w:p w14:paraId="494D6505" w14:textId="77777777" w:rsidR="001E6BE3" w:rsidRPr="00AD420D" w:rsidRDefault="001E6BE3" w:rsidP="00252ACA">
      <w:pPr>
        <w:tabs>
          <w:tab w:val="left" w:pos="180"/>
        </w:tabs>
      </w:pPr>
      <w:r w:rsidRPr="00AD420D">
        <w:t>- необходимость проверки состояния изоляции электросети и заземления;</w:t>
      </w:r>
    </w:p>
    <w:p w14:paraId="392953F3" w14:textId="77777777" w:rsidR="001E6BE3" w:rsidRPr="00AD420D" w:rsidRDefault="001E6BE3" w:rsidP="00252ACA">
      <w:pPr>
        <w:tabs>
          <w:tab w:val="left" w:pos="180"/>
        </w:tabs>
      </w:pPr>
      <w:r w:rsidRPr="00AD420D">
        <w:t>- ветхость электропроводки в образовательных учреждениях;</w:t>
      </w:r>
    </w:p>
    <w:p w14:paraId="018650AC" w14:textId="77777777" w:rsidR="001E6BE3" w:rsidRPr="00AD420D" w:rsidRDefault="001E6BE3" w:rsidP="00252ACA">
      <w:pPr>
        <w:tabs>
          <w:tab w:val="left" w:pos="180"/>
        </w:tabs>
      </w:pPr>
      <w:r w:rsidRPr="00AD420D">
        <w:t>- необходимость обновления компьютеров и оргтехники;</w:t>
      </w:r>
    </w:p>
    <w:p w14:paraId="18D17D3A" w14:textId="77777777" w:rsidR="001E6BE3" w:rsidRPr="00AD420D" w:rsidRDefault="001E6BE3" w:rsidP="00252ACA">
      <w:pPr>
        <w:tabs>
          <w:tab w:val="left" w:pos="180"/>
        </w:tabs>
      </w:pPr>
      <w:r w:rsidRPr="00AD420D">
        <w:lastRenderedPageBreak/>
        <w:t>- приведение объектов образования в соответствие с требованиями комплексной безопасности.</w:t>
      </w:r>
    </w:p>
    <w:p w14:paraId="3AAA1DE2" w14:textId="078CBA93" w:rsidR="00016C70" w:rsidRPr="00AD420D" w:rsidRDefault="00016C70" w:rsidP="008F5CE6">
      <w:pPr>
        <w:pStyle w:val="1"/>
        <w:tabs>
          <w:tab w:val="left" w:pos="3990"/>
        </w:tabs>
        <w:jc w:val="center"/>
        <w:rPr>
          <w:rFonts w:ascii="Times New Roman" w:hAnsi="Times New Roman" w:cs="Times New Roman"/>
          <w:sz w:val="28"/>
          <w:szCs w:val="28"/>
        </w:rPr>
      </w:pPr>
      <w:r w:rsidRPr="00AD420D">
        <w:rPr>
          <w:rFonts w:ascii="Times New Roman" w:hAnsi="Times New Roman" w:cs="Times New Roman"/>
          <w:sz w:val="28"/>
          <w:szCs w:val="28"/>
        </w:rPr>
        <w:t>Физическая культура и спорт</w:t>
      </w:r>
    </w:p>
    <w:p w14:paraId="2B492C56" w14:textId="31CA0513" w:rsidR="008B655C" w:rsidRPr="00AD420D" w:rsidRDefault="00252ACA" w:rsidP="008B655C">
      <w:pPr>
        <w:ind w:firstLine="360"/>
      </w:pPr>
      <w:r w:rsidRPr="00AD420D">
        <w:t xml:space="preserve">     </w:t>
      </w:r>
      <w:r w:rsidR="008B655C" w:rsidRPr="00AD420D">
        <w:t xml:space="preserve">Развитие физической культуры и спорта является </w:t>
      </w:r>
      <w:r w:rsidR="00FF6636" w:rsidRPr="00AD420D">
        <w:t>одним из</w:t>
      </w:r>
      <w:r w:rsidR="008B655C" w:rsidRPr="00AD420D">
        <w:t xml:space="preserve"> приоритетных направлений социально-экономической политики </w:t>
      </w:r>
      <w:r w:rsidR="00FF6636" w:rsidRPr="00AD420D">
        <w:t>Кез</w:t>
      </w:r>
      <w:r w:rsidR="008B655C" w:rsidRPr="00AD420D">
        <w:t>ского района.</w:t>
      </w:r>
      <w:r w:rsidR="00FF6636" w:rsidRPr="00AD420D">
        <w:t xml:space="preserve"> </w:t>
      </w:r>
    </w:p>
    <w:p w14:paraId="093D7709" w14:textId="77777777" w:rsidR="00FF6636" w:rsidRPr="00AD420D" w:rsidRDefault="00FF6636" w:rsidP="008B655C">
      <w:pPr>
        <w:ind w:firstLine="360"/>
      </w:pPr>
    </w:p>
    <w:p w14:paraId="7B963A74" w14:textId="77777777" w:rsidR="00FF6636" w:rsidRPr="00AD420D" w:rsidRDefault="00FF6636" w:rsidP="00FF6636">
      <w:pPr>
        <w:pStyle w:val="aa"/>
        <w:jc w:val="center"/>
        <w:rPr>
          <w:rFonts w:ascii="Times New Roman" w:hAnsi="Times New Roman"/>
          <w:b/>
          <w:sz w:val="24"/>
          <w:szCs w:val="24"/>
        </w:rPr>
      </w:pPr>
      <w:r w:rsidRPr="00AD420D">
        <w:rPr>
          <w:rFonts w:ascii="Times New Roman" w:hAnsi="Times New Roman"/>
          <w:b/>
          <w:sz w:val="24"/>
          <w:szCs w:val="24"/>
        </w:rPr>
        <w:t xml:space="preserve">Основные показатели развития физической культуры и спорта </w:t>
      </w:r>
    </w:p>
    <w:p w14:paraId="4D4D7E02" w14:textId="77777777" w:rsidR="00FF6636" w:rsidRPr="00AD420D" w:rsidRDefault="00FF6636" w:rsidP="00FF6636">
      <w:pPr>
        <w:pStyle w:val="aa"/>
        <w:jc w:val="center"/>
        <w:rPr>
          <w:rFonts w:ascii="Times New Roman" w:hAnsi="Times New Roman"/>
          <w:b/>
          <w:sz w:val="24"/>
          <w:szCs w:val="24"/>
        </w:rPr>
      </w:pPr>
      <w:r w:rsidRPr="00AD420D">
        <w:rPr>
          <w:rFonts w:ascii="Times New Roman" w:hAnsi="Times New Roman"/>
          <w:b/>
          <w:sz w:val="24"/>
          <w:szCs w:val="24"/>
        </w:rPr>
        <w:t>на территории Кезского района</w:t>
      </w:r>
    </w:p>
    <w:p w14:paraId="30E7F4F5" w14:textId="77777777" w:rsidR="00FF6636" w:rsidRPr="00AD420D" w:rsidRDefault="00FF6636" w:rsidP="00FF6636">
      <w:pPr>
        <w:pStyle w:val="aa"/>
        <w:rPr>
          <w:rFonts w:ascii="Times New Roman" w:hAnsi="Times New Roman"/>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993"/>
        <w:gridCol w:w="1134"/>
        <w:gridCol w:w="1134"/>
        <w:gridCol w:w="1134"/>
        <w:gridCol w:w="992"/>
        <w:gridCol w:w="992"/>
      </w:tblGrid>
      <w:tr w:rsidR="00FF6636" w:rsidRPr="00AD420D" w14:paraId="53F764B9" w14:textId="77777777" w:rsidTr="00252ACA">
        <w:trPr>
          <w:trHeight w:val="194"/>
        </w:trPr>
        <w:tc>
          <w:tcPr>
            <w:tcW w:w="568" w:type="dxa"/>
            <w:vMerge w:val="restart"/>
            <w:vAlign w:val="center"/>
          </w:tcPr>
          <w:p w14:paraId="4DAD39D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 п/п</w:t>
            </w:r>
          </w:p>
        </w:tc>
        <w:tc>
          <w:tcPr>
            <w:tcW w:w="3118" w:type="dxa"/>
            <w:vMerge w:val="restart"/>
            <w:vAlign w:val="center"/>
          </w:tcPr>
          <w:p w14:paraId="0991AB7B"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Показатели</w:t>
            </w:r>
          </w:p>
        </w:tc>
        <w:tc>
          <w:tcPr>
            <w:tcW w:w="993" w:type="dxa"/>
            <w:vMerge w:val="restart"/>
            <w:vAlign w:val="center"/>
          </w:tcPr>
          <w:p w14:paraId="346C392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Ед. изм.</w:t>
            </w:r>
          </w:p>
        </w:tc>
        <w:tc>
          <w:tcPr>
            <w:tcW w:w="1134" w:type="dxa"/>
            <w:vMerge w:val="restart"/>
            <w:vAlign w:val="center"/>
          </w:tcPr>
          <w:p w14:paraId="36D90168"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9 месяцев 2022 г.</w:t>
            </w:r>
          </w:p>
        </w:tc>
        <w:tc>
          <w:tcPr>
            <w:tcW w:w="1134" w:type="dxa"/>
            <w:vMerge w:val="restart"/>
            <w:vAlign w:val="center"/>
          </w:tcPr>
          <w:p w14:paraId="3E17B8C4"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Прогноз</w:t>
            </w:r>
          </w:p>
          <w:p w14:paraId="2F1803B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0"/>
                <w:szCs w:val="20"/>
              </w:rPr>
              <w:t>на 2023г.</w:t>
            </w:r>
          </w:p>
        </w:tc>
        <w:tc>
          <w:tcPr>
            <w:tcW w:w="1134" w:type="dxa"/>
            <w:vMerge w:val="restart"/>
            <w:vAlign w:val="center"/>
          </w:tcPr>
          <w:p w14:paraId="4752FBB0"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9 месяцев 2023 г.</w:t>
            </w:r>
          </w:p>
        </w:tc>
        <w:tc>
          <w:tcPr>
            <w:tcW w:w="1984" w:type="dxa"/>
            <w:gridSpan w:val="2"/>
          </w:tcPr>
          <w:p w14:paraId="558E6CF9"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Темп роста</w:t>
            </w:r>
          </w:p>
        </w:tc>
      </w:tr>
      <w:tr w:rsidR="00FF6636" w:rsidRPr="00AD420D" w14:paraId="2BE781AC" w14:textId="77777777" w:rsidTr="00252ACA">
        <w:trPr>
          <w:trHeight w:val="165"/>
        </w:trPr>
        <w:tc>
          <w:tcPr>
            <w:tcW w:w="568" w:type="dxa"/>
            <w:vMerge/>
          </w:tcPr>
          <w:p w14:paraId="54DFE5FF" w14:textId="77777777" w:rsidR="00FF6636" w:rsidRPr="00AD420D" w:rsidRDefault="00FF6636" w:rsidP="003A2BCE">
            <w:pPr>
              <w:pStyle w:val="aa"/>
              <w:rPr>
                <w:rFonts w:ascii="Times New Roman" w:eastAsia="Times New Roman" w:hAnsi="Times New Roman"/>
                <w:sz w:val="24"/>
                <w:szCs w:val="24"/>
              </w:rPr>
            </w:pPr>
          </w:p>
        </w:tc>
        <w:tc>
          <w:tcPr>
            <w:tcW w:w="3118" w:type="dxa"/>
            <w:vMerge/>
          </w:tcPr>
          <w:p w14:paraId="2C874AD8" w14:textId="77777777" w:rsidR="00FF6636" w:rsidRPr="00AD420D" w:rsidRDefault="00FF6636" w:rsidP="003A2BCE">
            <w:pPr>
              <w:pStyle w:val="aa"/>
              <w:rPr>
                <w:rFonts w:ascii="Times New Roman" w:eastAsia="Times New Roman" w:hAnsi="Times New Roman"/>
                <w:sz w:val="24"/>
                <w:szCs w:val="24"/>
              </w:rPr>
            </w:pPr>
          </w:p>
        </w:tc>
        <w:tc>
          <w:tcPr>
            <w:tcW w:w="993" w:type="dxa"/>
            <w:vMerge/>
          </w:tcPr>
          <w:p w14:paraId="5D4F06D3" w14:textId="77777777" w:rsidR="00FF6636" w:rsidRPr="00AD420D" w:rsidRDefault="00FF6636" w:rsidP="003A2BCE">
            <w:pPr>
              <w:pStyle w:val="aa"/>
              <w:rPr>
                <w:rFonts w:ascii="Times New Roman" w:eastAsia="Times New Roman" w:hAnsi="Times New Roman"/>
                <w:sz w:val="24"/>
                <w:szCs w:val="24"/>
              </w:rPr>
            </w:pPr>
          </w:p>
        </w:tc>
        <w:tc>
          <w:tcPr>
            <w:tcW w:w="1134" w:type="dxa"/>
            <w:vMerge/>
          </w:tcPr>
          <w:p w14:paraId="3BC5BBFF" w14:textId="77777777" w:rsidR="00FF6636" w:rsidRPr="00AD420D" w:rsidRDefault="00FF6636" w:rsidP="003A2BCE">
            <w:pPr>
              <w:pStyle w:val="aa"/>
              <w:jc w:val="center"/>
              <w:rPr>
                <w:rFonts w:ascii="Times New Roman" w:eastAsia="Times New Roman" w:hAnsi="Times New Roman"/>
                <w:sz w:val="24"/>
                <w:szCs w:val="24"/>
              </w:rPr>
            </w:pPr>
          </w:p>
        </w:tc>
        <w:tc>
          <w:tcPr>
            <w:tcW w:w="1134" w:type="dxa"/>
            <w:vMerge/>
          </w:tcPr>
          <w:p w14:paraId="2BC9FC55" w14:textId="77777777" w:rsidR="00FF6636" w:rsidRPr="00AD420D" w:rsidRDefault="00FF6636" w:rsidP="003A2BCE">
            <w:pPr>
              <w:pStyle w:val="aa"/>
              <w:jc w:val="center"/>
              <w:rPr>
                <w:rFonts w:ascii="Times New Roman" w:eastAsia="Times New Roman" w:hAnsi="Times New Roman"/>
                <w:sz w:val="24"/>
                <w:szCs w:val="24"/>
              </w:rPr>
            </w:pPr>
          </w:p>
        </w:tc>
        <w:tc>
          <w:tcPr>
            <w:tcW w:w="1134" w:type="dxa"/>
            <w:vMerge/>
          </w:tcPr>
          <w:p w14:paraId="7EE2026C" w14:textId="77777777" w:rsidR="00FF6636" w:rsidRPr="00AD420D" w:rsidRDefault="00FF6636" w:rsidP="003A2BCE">
            <w:pPr>
              <w:pStyle w:val="aa"/>
              <w:jc w:val="center"/>
              <w:rPr>
                <w:rFonts w:ascii="Times New Roman" w:eastAsia="Times New Roman" w:hAnsi="Times New Roman"/>
                <w:sz w:val="24"/>
                <w:szCs w:val="24"/>
              </w:rPr>
            </w:pPr>
          </w:p>
        </w:tc>
        <w:tc>
          <w:tcPr>
            <w:tcW w:w="992" w:type="dxa"/>
          </w:tcPr>
          <w:p w14:paraId="3F83D641"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г.6/г.4*100%</w:t>
            </w:r>
          </w:p>
        </w:tc>
        <w:tc>
          <w:tcPr>
            <w:tcW w:w="992" w:type="dxa"/>
          </w:tcPr>
          <w:p w14:paraId="3FBF608B"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г.6/г.5*100%</w:t>
            </w:r>
          </w:p>
        </w:tc>
      </w:tr>
      <w:tr w:rsidR="00FF6636" w:rsidRPr="00AD420D" w14:paraId="72C9E852" w14:textId="77777777" w:rsidTr="00252ACA">
        <w:trPr>
          <w:trHeight w:val="165"/>
        </w:trPr>
        <w:tc>
          <w:tcPr>
            <w:tcW w:w="568" w:type="dxa"/>
          </w:tcPr>
          <w:p w14:paraId="6B6680C5"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1</w:t>
            </w:r>
          </w:p>
        </w:tc>
        <w:tc>
          <w:tcPr>
            <w:tcW w:w="3118" w:type="dxa"/>
          </w:tcPr>
          <w:p w14:paraId="5666E4E0"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2</w:t>
            </w:r>
          </w:p>
        </w:tc>
        <w:tc>
          <w:tcPr>
            <w:tcW w:w="993" w:type="dxa"/>
          </w:tcPr>
          <w:p w14:paraId="44674103"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3</w:t>
            </w:r>
          </w:p>
        </w:tc>
        <w:tc>
          <w:tcPr>
            <w:tcW w:w="1134" w:type="dxa"/>
          </w:tcPr>
          <w:p w14:paraId="4835EF8C"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4</w:t>
            </w:r>
          </w:p>
        </w:tc>
        <w:tc>
          <w:tcPr>
            <w:tcW w:w="1134" w:type="dxa"/>
          </w:tcPr>
          <w:p w14:paraId="5833B76F"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5</w:t>
            </w:r>
          </w:p>
        </w:tc>
        <w:tc>
          <w:tcPr>
            <w:tcW w:w="1134" w:type="dxa"/>
          </w:tcPr>
          <w:p w14:paraId="5310F48A"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6</w:t>
            </w:r>
          </w:p>
        </w:tc>
        <w:tc>
          <w:tcPr>
            <w:tcW w:w="992" w:type="dxa"/>
          </w:tcPr>
          <w:p w14:paraId="4C823C75"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7</w:t>
            </w:r>
          </w:p>
        </w:tc>
        <w:tc>
          <w:tcPr>
            <w:tcW w:w="992" w:type="dxa"/>
          </w:tcPr>
          <w:p w14:paraId="3B5624AE"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8</w:t>
            </w:r>
          </w:p>
        </w:tc>
      </w:tr>
      <w:tr w:rsidR="00FF6636" w:rsidRPr="00AD420D" w14:paraId="43BF216E" w14:textId="77777777" w:rsidTr="00252ACA">
        <w:tc>
          <w:tcPr>
            <w:tcW w:w="568" w:type="dxa"/>
            <w:vMerge w:val="restart"/>
          </w:tcPr>
          <w:p w14:paraId="46E28C12"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w:t>
            </w:r>
          </w:p>
        </w:tc>
        <w:tc>
          <w:tcPr>
            <w:tcW w:w="3118" w:type="dxa"/>
          </w:tcPr>
          <w:p w14:paraId="7C247929"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Штатных работников в сфере ФК</w:t>
            </w:r>
          </w:p>
        </w:tc>
        <w:tc>
          <w:tcPr>
            <w:tcW w:w="993" w:type="dxa"/>
          </w:tcPr>
          <w:p w14:paraId="1E4905F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275C5B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47</w:t>
            </w:r>
          </w:p>
        </w:tc>
        <w:tc>
          <w:tcPr>
            <w:tcW w:w="1134" w:type="dxa"/>
            <w:vAlign w:val="center"/>
          </w:tcPr>
          <w:p w14:paraId="2B2DFAA8"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50</w:t>
            </w:r>
          </w:p>
        </w:tc>
        <w:tc>
          <w:tcPr>
            <w:tcW w:w="1134" w:type="dxa"/>
            <w:vAlign w:val="center"/>
          </w:tcPr>
          <w:p w14:paraId="1DF5D3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46</w:t>
            </w:r>
          </w:p>
        </w:tc>
        <w:tc>
          <w:tcPr>
            <w:tcW w:w="992" w:type="dxa"/>
            <w:vAlign w:val="center"/>
          </w:tcPr>
          <w:p w14:paraId="7ABEBDF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97,9</w:t>
            </w:r>
          </w:p>
        </w:tc>
        <w:tc>
          <w:tcPr>
            <w:tcW w:w="992" w:type="dxa"/>
            <w:vAlign w:val="center"/>
          </w:tcPr>
          <w:p w14:paraId="028BAED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92</w:t>
            </w:r>
          </w:p>
        </w:tc>
      </w:tr>
      <w:tr w:rsidR="00FF6636" w:rsidRPr="00AD420D" w14:paraId="3A30B2F7" w14:textId="77777777" w:rsidTr="00252ACA">
        <w:tc>
          <w:tcPr>
            <w:tcW w:w="568" w:type="dxa"/>
            <w:vMerge/>
          </w:tcPr>
          <w:p w14:paraId="16726311"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D4F2F16"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них с высшим образованием</w:t>
            </w:r>
          </w:p>
        </w:tc>
        <w:tc>
          <w:tcPr>
            <w:tcW w:w="993" w:type="dxa"/>
          </w:tcPr>
          <w:p w14:paraId="21CE236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7C30FA0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23</w:t>
            </w:r>
          </w:p>
        </w:tc>
        <w:tc>
          <w:tcPr>
            <w:tcW w:w="1134" w:type="dxa"/>
            <w:vAlign w:val="center"/>
          </w:tcPr>
          <w:p w14:paraId="7DF5206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24</w:t>
            </w:r>
          </w:p>
        </w:tc>
        <w:tc>
          <w:tcPr>
            <w:tcW w:w="1134" w:type="dxa"/>
            <w:shd w:val="clear" w:color="auto" w:fill="auto"/>
            <w:vAlign w:val="center"/>
          </w:tcPr>
          <w:p w14:paraId="3FE825D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23</w:t>
            </w:r>
          </w:p>
        </w:tc>
        <w:tc>
          <w:tcPr>
            <w:tcW w:w="992" w:type="dxa"/>
            <w:shd w:val="clear" w:color="auto" w:fill="auto"/>
            <w:vAlign w:val="center"/>
          </w:tcPr>
          <w:p w14:paraId="4800AC0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c>
          <w:tcPr>
            <w:tcW w:w="992" w:type="dxa"/>
            <w:shd w:val="clear" w:color="auto" w:fill="auto"/>
            <w:vAlign w:val="center"/>
          </w:tcPr>
          <w:p w14:paraId="5CD388B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95,8</w:t>
            </w:r>
          </w:p>
        </w:tc>
      </w:tr>
      <w:tr w:rsidR="00FF6636" w:rsidRPr="00AD420D" w14:paraId="2A06B88D" w14:textId="77777777" w:rsidTr="00252ACA">
        <w:tc>
          <w:tcPr>
            <w:tcW w:w="568" w:type="dxa"/>
            <w:vMerge w:val="restart"/>
          </w:tcPr>
          <w:p w14:paraId="794E8971"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2.</w:t>
            </w:r>
          </w:p>
        </w:tc>
        <w:tc>
          <w:tcPr>
            <w:tcW w:w="3118" w:type="dxa"/>
          </w:tcPr>
          <w:p w14:paraId="54FB9A7A"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занимающихся</w:t>
            </w:r>
          </w:p>
        </w:tc>
        <w:tc>
          <w:tcPr>
            <w:tcW w:w="993" w:type="dxa"/>
          </w:tcPr>
          <w:p w14:paraId="53621FD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66CA66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8793</w:t>
            </w:r>
          </w:p>
        </w:tc>
        <w:tc>
          <w:tcPr>
            <w:tcW w:w="1134" w:type="dxa"/>
            <w:vAlign w:val="center"/>
          </w:tcPr>
          <w:p w14:paraId="41382D0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8800</w:t>
            </w:r>
          </w:p>
        </w:tc>
        <w:tc>
          <w:tcPr>
            <w:tcW w:w="1134" w:type="dxa"/>
            <w:vAlign w:val="center"/>
          </w:tcPr>
          <w:p w14:paraId="2323881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8822</w:t>
            </w:r>
          </w:p>
        </w:tc>
        <w:tc>
          <w:tcPr>
            <w:tcW w:w="992" w:type="dxa"/>
            <w:vAlign w:val="center"/>
          </w:tcPr>
          <w:p w14:paraId="2529609B"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100,3</w:t>
            </w:r>
          </w:p>
        </w:tc>
        <w:tc>
          <w:tcPr>
            <w:tcW w:w="992" w:type="dxa"/>
            <w:vAlign w:val="center"/>
          </w:tcPr>
          <w:p w14:paraId="3F6BEA4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100,3</w:t>
            </w:r>
          </w:p>
        </w:tc>
      </w:tr>
      <w:tr w:rsidR="00FF6636" w:rsidRPr="00AD420D" w14:paraId="42C09B9D" w14:textId="77777777" w:rsidTr="00252ACA">
        <w:tc>
          <w:tcPr>
            <w:tcW w:w="568" w:type="dxa"/>
            <w:vMerge/>
          </w:tcPr>
          <w:p w14:paraId="5EE2B324"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9FF5594"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них женщин</w:t>
            </w:r>
          </w:p>
        </w:tc>
        <w:tc>
          <w:tcPr>
            <w:tcW w:w="993" w:type="dxa"/>
          </w:tcPr>
          <w:p w14:paraId="1382DF0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1EB2648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3837</w:t>
            </w:r>
          </w:p>
        </w:tc>
        <w:tc>
          <w:tcPr>
            <w:tcW w:w="1134" w:type="dxa"/>
            <w:vAlign w:val="center"/>
          </w:tcPr>
          <w:p w14:paraId="3CC7AB9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5000</w:t>
            </w:r>
          </w:p>
        </w:tc>
        <w:tc>
          <w:tcPr>
            <w:tcW w:w="1134" w:type="dxa"/>
            <w:vAlign w:val="center"/>
          </w:tcPr>
          <w:p w14:paraId="530DC4A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4137</w:t>
            </w:r>
          </w:p>
        </w:tc>
        <w:tc>
          <w:tcPr>
            <w:tcW w:w="992" w:type="dxa"/>
            <w:vAlign w:val="center"/>
          </w:tcPr>
          <w:p w14:paraId="523EE30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107,8</w:t>
            </w:r>
          </w:p>
        </w:tc>
        <w:tc>
          <w:tcPr>
            <w:tcW w:w="992" w:type="dxa"/>
            <w:vAlign w:val="center"/>
          </w:tcPr>
          <w:p w14:paraId="5197AC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82,7</w:t>
            </w:r>
          </w:p>
        </w:tc>
      </w:tr>
      <w:tr w:rsidR="00FF6636" w:rsidRPr="00AD420D" w14:paraId="78087DA0" w14:textId="77777777" w:rsidTr="00252ACA">
        <w:tc>
          <w:tcPr>
            <w:tcW w:w="568" w:type="dxa"/>
            <w:vMerge w:val="restart"/>
          </w:tcPr>
          <w:p w14:paraId="721EA0F6"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3.</w:t>
            </w:r>
          </w:p>
        </w:tc>
        <w:tc>
          <w:tcPr>
            <w:tcW w:w="3118" w:type="dxa"/>
          </w:tcPr>
          <w:p w14:paraId="1C11EFC9"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Финансирование на развитие </w:t>
            </w:r>
            <w:proofErr w:type="spellStart"/>
            <w:r w:rsidRPr="00AD420D">
              <w:rPr>
                <w:rFonts w:ascii="Times New Roman" w:eastAsia="Times New Roman" w:hAnsi="Times New Roman"/>
                <w:sz w:val="24"/>
                <w:szCs w:val="24"/>
              </w:rPr>
              <w:t>ФКиС</w:t>
            </w:r>
            <w:proofErr w:type="spellEnd"/>
            <w:r w:rsidRPr="00AD420D">
              <w:rPr>
                <w:rFonts w:ascii="Times New Roman" w:eastAsia="Times New Roman" w:hAnsi="Times New Roman"/>
                <w:sz w:val="24"/>
                <w:szCs w:val="24"/>
              </w:rPr>
              <w:t xml:space="preserve"> </w:t>
            </w:r>
          </w:p>
        </w:tc>
        <w:tc>
          <w:tcPr>
            <w:tcW w:w="993" w:type="dxa"/>
          </w:tcPr>
          <w:p w14:paraId="7728B39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тыс. руб.</w:t>
            </w:r>
          </w:p>
        </w:tc>
        <w:tc>
          <w:tcPr>
            <w:tcW w:w="1134" w:type="dxa"/>
            <w:vAlign w:val="center"/>
          </w:tcPr>
          <w:p w14:paraId="6F7E327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2225,3</w:t>
            </w:r>
          </w:p>
        </w:tc>
        <w:tc>
          <w:tcPr>
            <w:tcW w:w="1134" w:type="dxa"/>
            <w:vAlign w:val="center"/>
          </w:tcPr>
          <w:p w14:paraId="5764042F"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4000,0</w:t>
            </w:r>
          </w:p>
        </w:tc>
        <w:tc>
          <w:tcPr>
            <w:tcW w:w="1134" w:type="dxa"/>
            <w:vAlign w:val="center"/>
          </w:tcPr>
          <w:p w14:paraId="3301550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2501,0</w:t>
            </w:r>
          </w:p>
        </w:tc>
        <w:tc>
          <w:tcPr>
            <w:tcW w:w="992" w:type="dxa"/>
            <w:vAlign w:val="center"/>
          </w:tcPr>
          <w:p w14:paraId="55276167"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112,4</w:t>
            </w:r>
          </w:p>
        </w:tc>
        <w:tc>
          <w:tcPr>
            <w:tcW w:w="992" w:type="dxa"/>
            <w:vAlign w:val="center"/>
          </w:tcPr>
          <w:p w14:paraId="62D09C49"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62,5</w:t>
            </w:r>
          </w:p>
        </w:tc>
      </w:tr>
      <w:tr w:rsidR="00FF6636" w:rsidRPr="00AD420D" w14:paraId="03E7A6F2" w14:textId="77777777" w:rsidTr="00252ACA">
        <w:tc>
          <w:tcPr>
            <w:tcW w:w="568" w:type="dxa"/>
            <w:vMerge/>
          </w:tcPr>
          <w:p w14:paraId="78C84C8C"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72D8694"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бюджета района на проведение спортивно массовых мероприятий</w:t>
            </w:r>
          </w:p>
        </w:tc>
        <w:tc>
          <w:tcPr>
            <w:tcW w:w="993" w:type="dxa"/>
          </w:tcPr>
          <w:p w14:paraId="6890AF0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тыс. руб.</w:t>
            </w:r>
          </w:p>
        </w:tc>
        <w:tc>
          <w:tcPr>
            <w:tcW w:w="1134" w:type="dxa"/>
            <w:vAlign w:val="center"/>
          </w:tcPr>
          <w:p w14:paraId="1196D85D"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522,8</w:t>
            </w:r>
          </w:p>
        </w:tc>
        <w:tc>
          <w:tcPr>
            <w:tcW w:w="1134" w:type="dxa"/>
            <w:vAlign w:val="center"/>
          </w:tcPr>
          <w:p w14:paraId="62F72C3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546,4</w:t>
            </w:r>
          </w:p>
        </w:tc>
        <w:tc>
          <w:tcPr>
            <w:tcW w:w="1134" w:type="dxa"/>
            <w:vAlign w:val="center"/>
          </w:tcPr>
          <w:p w14:paraId="3F674DC9"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791,8</w:t>
            </w:r>
          </w:p>
        </w:tc>
        <w:tc>
          <w:tcPr>
            <w:tcW w:w="992" w:type="dxa"/>
            <w:vAlign w:val="center"/>
          </w:tcPr>
          <w:p w14:paraId="791FE6C4" w14:textId="77777777" w:rsidR="00FF6636" w:rsidRPr="00AD420D" w:rsidRDefault="00FF6636" w:rsidP="003A2BCE">
            <w:pPr>
              <w:pStyle w:val="aa"/>
              <w:rPr>
                <w:rFonts w:ascii="Times New Roman" w:eastAsia="Times New Roman" w:hAnsi="Times New Roman"/>
                <w:sz w:val="24"/>
                <w:szCs w:val="24"/>
                <w:highlight w:val="yellow"/>
              </w:rPr>
            </w:pPr>
            <w:r w:rsidRPr="00AD420D">
              <w:rPr>
                <w:rFonts w:ascii="Times New Roman" w:eastAsia="Times New Roman" w:hAnsi="Times New Roman"/>
                <w:sz w:val="24"/>
                <w:szCs w:val="24"/>
              </w:rPr>
              <w:t>151,5</w:t>
            </w:r>
          </w:p>
        </w:tc>
        <w:tc>
          <w:tcPr>
            <w:tcW w:w="992" w:type="dxa"/>
            <w:vAlign w:val="center"/>
          </w:tcPr>
          <w:p w14:paraId="57E4E9BC"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144,9</w:t>
            </w:r>
          </w:p>
        </w:tc>
      </w:tr>
      <w:tr w:rsidR="00FF6636" w:rsidRPr="00AD420D" w14:paraId="39CC5C09" w14:textId="77777777" w:rsidTr="00252ACA">
        <w:tc>
          <w:tcPr>
            <w:tcW w:w="568" w:type="dxa"/>
          </w:tcPr>
          <w:p w14:paraId="68FC36A0"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4.</w:t>
            </w:r>
          </w:p>
        </w:tc>
        <w:tc>
          <w:tcPr>
            <w:tcW w:w="3118" w:type="dxa"/>
          </w:tcPr>
          <w:p w14:paraId="2EC8987B"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Количество видов спорта</w:t>
            </w:r>
          </w:p>
        </w:tc>
        <w:tc>
          <w:tcPr>
            <w:tcW w:w="993" w:type="dxa"/>
          </w:tcPr>
          <w:p w14:paraId="608E5FE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5102FE9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31</w:t>
            </w:r>
          </w:p>
        </w:tc>
        <w:tc>
          <w:tcPr>
            <w:tcW w:w="1134" w:type="dxa"/>
            <w:vAlign w:val="center"/>
          </w:tcPr>
          <w:p w14:paraId="7AEE75A5"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31</w:t>
            </w:r>
          </w:p>
        </w:tc>
        <w:tc>
          <w:tcPr>
            <w:tcW w:w="1134" w:type="dxa"/>
            <w:vAlign w:val="center"/>
          </w:tcPr>
          <w:p w14:paraId="2924260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31</w:t>
            </w:r>
          </w:p>
        </w:tc>
        <w:tc>
          <w:tcPr>
            <w:tcW w:w="992" w:type="dxa"/>
            <w:vAlign w:val="center"/>
          </w:tcPr>
          <w:p w14:paraId="6AD330A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c>
          <w:tcPr>
            <w:tcW w:w="992" w:type="dxa"/>
            <w:vAlign w:val="center"/>
          </w:tcPr>
          <w:p w14:paraId="42FE88A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r>
      <w:tr w:rsidR="00FF6636" w:rsidRPr="00AD420D" w14:paraId="6D49E28F" w14:textId="77777777" w:rsidTr="00252ACA">
        <w:tc>
          <w:tcPr>
            <w:tcW w:w="568" w:type="dxa"/>
          </w:tcPr>
          <w:p w14:paraId="6FF38D0C"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5.</w:t>
            </w:r>
          </w:p>
        </w:tc>
        <w:tc>
          <w:tcPr>
            <w:tcW w:w="3118" w:type="dxa"/>
          </w:tcPr>
          <w:p w14:paraId="6D770602"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Подготовлено спортсменов – разрядников</w:t>
            </w:r>
          </w:p>
        </w:tc>
        <w:tc>
          <w:tcPr>
            <w:tcW w:w="993" w:type="dxa"/>
          </w:tcPr>
          <w:p w14:paraId="0A2E7649" w14:textId="2E3170B6"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337C963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526</w:t>
            </w:r>
          </w:p>
        </w:tc>
        <w:tc>
          <w:tcPr>
            <w:tcW w:w="1134" w:type="dxa"/>
            <w:vAlign w:val="center"/>
          </w:tcPr>
          <w:p w14:paraId="4D9C0264"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850</w:t>
            </w:r>
          </w:p>
        </w:tc>
        <w:tc>
          <w:tcPr>
            <w:tcW w:w="1134" w:type="dxa"/>
            <w:vAlign w:val="center"/>
          </w:tcPr>
          <w:p w14:paraId="75148F9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726</w:t>
            </w:r>
          </w:p>
        </w:tc>
        <w:tc>
          <w:tcPr>
            <w:tcW w:w="992" w:type="dxa"/>
            <w:vAlign w:val="center"/>
          </w:tcPr>
          <w:p w14:paraId="30D4945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138</w:t>
            </w:r>
          </w:p>
        </w:tc>
        <w:tc>
          <w:tcPr>
            <w:tcW w:w="992" w:type="dxa"/>
            <w:vAlign w:val="center"/>
          </w:tcPr>
          <w:p w14:paraId="664B2EA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85,4</w:t>
            </w:r>
          </w:p>
        </w:tc>
      </w:tr>
      <w:tr w:rsidR="00FF6636" w:rsidRPr="00AD420D" w14:paraId="73E94FDB" w14:textId="77777777" w:rsidTr="00252ACA">
        <w:tc>
          <w:tcPr>
            <w:tcW w:w="568" w:type="dxa"/>
          </w:tcPr>
          <w:p w14:paraId="468567A2"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6.</w:t>
            </w:r>
          </w:p>
        </w:tc>
        <w:tc>
          <w:tcPr>
            <w:tcW w:w="3118" w:type="dxa"/>
          </w:tcPr>
          <w:p w14:paraId="06E58A0C"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участвующих в спортивно массовых мероприятиях</w:t>
            </w:r>
          </w:p>
        </w:tc>
        <w:tc>
          <w:tcPr>
            <w:tcW w:w="993" w:type="dxa"/>
          </w:tcPr>
          <w:p w14:paraId="2EED99D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6C32CE40"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6120</w:t>
            </w:r>
          </w:p>
        </w:tc>
        <w:tc>
          <w:tcPr>
            <w:tcW w:w="1134" w:type="dxa"/>
            <w:vAlign w:val="center"/>
          </w:tcPr>
          <w:p w14:paraId="741F5998"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более 12500</w:t>
            </w:r>
          </w:p>
        </w:tc>
        <w:tc>
          <w:tcPr>
            <w:tcW w:w="1134" w:type="dxa"/>
            <w:vAlign w:val="center"/>
          </w:tcPr>
          <w:p w14:paraId="71BD0F3B"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8964</w:t>
            </w:r>
          </w:p>
        </w:tc>
        <w:tc>
          <w:tcPr>
            <w:tcW w:w="992" w:type="dxa"/>
            <w:vAlign w:val="center"/>
          </w:tcPr>
          <w:p w14:paraId="7CFE43B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146,5</w:t>
            </w:r>
          </w:p>
        </w:tc>
        <w:tc>
          <w:tcPr>
            <w:tcW w:w="992" w:type="dxa"/>
            <w:vAlign w:val="center"/>
          </w:tcPr>
          <w:p w14:paraId="4179ACD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71,7</w:t>
            </w:r>
          </w:p>
        </w:tc>
      </w:tr>
      <w:tr w:rsidR="00FF6636" w:rsidRPr="00AD420D" w14:paraId="7B6D293A" w14:textId="77777777" w:rsidTr="00252ACA">
        <w:tc>
          <w:tcPr>
            <w:tcW w:w="568" w:type="dxa"/>
          </w:tcPr>
          <w:p w14:paraId="58A97FE4"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7.</w:t>
            </w:r>
          </w:p>
        </w:tc>
        <w:tc>
          <w:tcPr>
            <w:tcW w:w="3118" w:type="dxa"/>
          </w:tcPr>
          <w:p w14:paraId="799C2711"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Районные спортивно-массовые мероприятия.</w:t>
            </w:r>
          </w:p>
        </w:tc>
        <w:tc>
          <w:tcPr>
            <w:tcW w:w="993" w:type="dxa"/>
          </w:tcPr>
          <w:p w14:paraId="76939DD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181AA22A"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55</w:t>
            </w:r>
          </w:p>
        </w:tc>
        <w:tc>
          <w:tcPr>
            <w:tcW w:w="1134" w:type="dxa"/>
            <w:vAlign w:val="center"/>
          </w:tcPr>
          <w:p w14:paraId="50CBD82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80</w:t>
            </w:r>
          </w:p>
        </w:tc>
        <w:tc>
          <w:tcPr>
            <w:tcW w:w="1134" w:type="dxa"/>
            <w:vAlign w:val="center"/>
          </w:tcPr>
          <w:p w14:paraId="372F770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69</w:t>
            </w:r>
          </w:p>
        </w:tc>
        <w:tc>
          <w:tcPr>
            <w:tcW w:w="992" w:type="dxa"/>
            <w:vAlign w:val="center"/>
          </w:tcPr>
          <w:p w14:paraId="32F5355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125,4</w:t>
            </w:r>
          </w:p>
        </w:tc>
        <w:tc>
          <w:tcPr>
            <w:tcW w:w="992" w:type="dxa"/>
            <w:vAlign w:val="center"/>
          </w:tcPr>
          <w:p w14:paraId="040CD5A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86,3</w:t>
            </w:r>
          </w:p>
        </w:tc>
      </w:tr>
      <w:tr w:rsidR="00FF6636" w:rsidRPr="00AD420D" w14:paraId="696310F7" w14:textId="77777777" w:rsidTr="00252ACA">
        <w:tc>
          <w:tcPr>
            <w:tcW w:w="568" w:type="dxa"/>
          </w:tcPr>
          <w:p w14:paraId="25D393CD"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8.</w:t>
            </w:r>
          </w:p>
        </w:tc>
        <w:tc>
          <w:tcPr>
            <w:tcW w:w="3118" w:type="dxa"/>
          </w:tcPr>
          <w:p w14:paraId="40D9F185"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Участие в вышестоящих соревнованиях</w:t>
            </w:r>
          </w:p>
        </w:tc>
        <w:tc>
          <w:tcPr>
            <w:tcW w:w="993" w:type="dxa"/>
          </w:tcPr>
          <w:p w14:paraId="04135130"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741E580E"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39</w:t>
            </w:r>
          </w:p>
        </w:tc>
        <w:tc>
          <w:tcPr>
            <w:tcW w:w="1134" w:type="dxa"/>
            <w:shd w:val="clear" w:color="auto" w:fill="auto"/>
            <w:vAlign w:val="center"/>
          </w:tcPr>
          <w:p w14:paraId="4B250513"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70</w:t>
            </w:r>
          </w:p>
        </w:tc>
        <w:tc>
          <w:tcPr>
            <w:tcW w:w="1134" w:type="dxa"/>
            <w:vAlign w:val="center"/>
          </w:tcPr>
          <w:p w14:paraId="66408AA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45</w:t>
            </w:r>
          </w:p>
        </w:tc>
        <w:tc>
          <w:tcPr>
            <w:tcW w:w="992" w:type="dxa"/>
            <w:vAlign w:val="center"/>
          </w:tcPr>
          <w:p w14:paraId="551355C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115,4</w:t>
            </w:r>
          </w:p>
        </w:tc>
        <w:tc>
          <w:tcPr>
            <w:tcW w:w="992" w:type="dxa"/>
            <w:vAlign w:val="center"/>
          </w:tcPr>
          <w:p w14:paraId="61CF50F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64,3</w:t>
            </w:r>
          </w:p>
        </w:tc>
      </w:tr>
      <w:tr w:rsidR="00FF6636" w:rsidRPr="00AD420D" w14:paraId="6E1D9A09" w14:textId="77777777" w:rsidTr="00252ACA">
        <w:trPr>
          <w:trHeight w:val="397"/>
        </w:trPr>
        <w:tc>
          <w:tcPr>
            <w:tcW w:w="568" w:type="dxa"/>
          </w:tcPr>
          <w:p w14:paraId="188EB4C4"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9.</w:t>
            </w:r>
          </w:p>
        </w:tc>
        <w:tc>
          <w:tcPr>
            <w:tcW w:w="3118" w:type="dxa"/>
          </w:tcPr>
          <w:p w14:paraId="35B97F4C"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занимающихся в секциях</w:t>
            </w:r>
          </w:p>
        </w:tc>
        <w:tc>
          <w:tcPr>
            <w:tcW w:w="993" w:type="dxa"/>
          </w:tcPr>
          <w:p w14:paraId="2855540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6C84C2EA"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3800</w:t>
            </w:r>
          </w:p>
        </w:tc>
        <w:tc>
          <w:tcPr>
            <w:tcW w:w="1134" w:type="dxa"/>
            <w:vAlign w:val="center"/>
          </w:tcPr>
          <w:p w14:paraId="3C36845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4000</w:t>
            </w:r>
          </w:p>
        </w:tc>
        <w:tc>
          <w:tcPr>
            <w:tcW w:w="1134" w:type="dxa"/>
            <w:vAlign w:val="center"/>
          </w:tcPr>
          <w:p w14:paraId="127EF44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3971</w:t>
            </w:r>
          </w:p>
        </w:tc>
        <w:tc>
          <w:tcPr>
            <w:tcW w:w="992" w:type="dxa"/>
            <w:vAlign w:val="center"/>
          </w:tcPr>
          <w:p w14:paraId="2B6D8A3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104,5</w:t>
            </w:r>
          </w:p>
        </w:tc>
        <w:tc>
          <w:tcPr>
            <w:tcW w:w="992" w:type="dxa"/>
            <w:vAlign w:val="center"/>
          </w:tcPr>
          <w:p w14:paraId="245BBAE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99,3</w:t>
            </w:r>
          </w:p>
        </w:tc>
      </w:tr>
      <w:tr w:rsidR="00FF6636" w:rsidRPr="00AD420D" w14:paraId="6E70092C" w14:textId="77777777" w:rsidTr="00252ACA">
        <w:tc>
          <w:tcPr>
            <w:tcW w:w="568" w:type="dxa"/>
          </w:tcPr>
          <w:p w14:paraId="00AB49FA"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10.</w:t>
            </w:r>
          </w:p>
        </w:tc>
        <w:tc>
          <w:tcPr>
            <w:tcW w:w="3118" w:type="dxa"/>
          </w:tcPr>
          <w:p w14:paraId="4641B54A"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Принявшие участие в тестировании ГТО</w:t>
            </w:r>
          </w:p>
        </w:tc>
        <w:tc>
          <w:tcPr>
            <w:tcW w:w="993" w:type="dxa"/>
          </w:tcPr>
          <w:p w14:paraId="61D4BDEF"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39876E4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144</w:t>
            </w:r>
          </w:p>
        </w:tc>
        <w:tc>
          <w:tcPr>
            <w:tcW w:w="1134" w:type="dxa"/>
            <w:vAlign w:val="center"/>
          </w:tcPr>
          <w:p w14:paraId="1B9DE486"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420</w:t>
            </w:r>
          </w:p>
        </w:tc>
        <w:tc>
          <w:tcPr>
            <w:tcW w:w="1134" w:type="dxa"/>
            <w:vAlign w:val="center"/>
          </w:tcPr>
          <w:p w14:paraId="1354968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258</w:t>
            </w:r>
          </w:p>
        </w:tc>
        <w:tc>
          <w:tcPr>
            <w:tcW w:w="992" w:type="dxa"/>
            <w:vAlign w:val="center"/>
          </w:tcPr>
          <w:p w14:paraId="2F1FE5E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179,2</w:t>
            </w:r>
          </w:p>
        </w:tc>
        <w:tc>
          <w:tcPr>
            <w:tcW w:w="992" w:type="dxa"/>
            <w:vAlign w:val="center"/>
          </w:tcPr>
          <w:p w14:paraId="75C3AA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61,4</w:t>
            </w:r>
          </w:p>
        </w:tc>
      </w:tr>
      <w:tr w:rsidR="00FF6636" w:rsidRPr="00AD420D" w14:paraId="375852F9" w14:textId="77777777" w:rsidTr="00252ACA">
        <w:tc>
          <w:tcPr>
            <w:tcW w:w="568" w:type="dxa"/>
          </w:tcPr>
          <w:p w14:paraId="5B1CCAC1" w14:textId="23F3AACF"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11</w:t>
            </w:r>
            <w:r w:rsidR="00252ACA" w:rsidRPr="00AD420D">
              <w:rPr>
                <w:rFonts w:ascii="Times New Roman" w:eastAsia="Times New Roman" w:hAnsi="Times New Roman"/>
                <w:sz w:val="24"/>
                <w:szCs w:val="24"/>
              </w:rPr>
              <w:t>.</w:t>
            </w:r>
          </w:p>
        </w:tc>
        <w:tc>
          <w:tcPr>
            <w:tcW w:w="3118" w:type="dxa"/>
          </w:tcPr>
          <w:p w14:paraId="7A9B2BFF"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Выполнившие на знаки отличия ГТО</w:t>
            </w:r>
          </w:p>
        </w:tc>
        <w:tc>
          <w:tcPr>
            <w:tcW w:w="993" w:type="dxa"/>
          </w:tcPr>
          <w:p w14:paraId="2DF3C65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C0C658B"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27</w:t>
            </w:r>
          </w:p>
        </w:tc>
        <w:tc>
          <w:tcPr>
            <w:tcW w:w="1134" w:type="dxa"/>
            <w:vAlign w:val="center"/>
          </w:tcPr>
          <w:p w14:paraId="02A08E5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200</w:t>
            </w:r>
          </w:p>
        </w:tc>
        <w:tc>
          <w:tcPr>
            <w:tcW w:w="1134" w:type="dxa"/>
            <w:vAlign w:val="center"/>
          </w:tcPr>
          <w:p w14:paraId="648086F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33</w:t>
            </w:r>
          </w:p>
        </w:tc>
        <w:tc>
          <w:tcPr>
            <w:tcW w:w="992" w:type="dxa"/>
            <w:vAlign w:val="center"/>
          </w:tcPr>
          <w:p w14:paraId="31C6FE9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122,2</w:t>
            </w:r>
          </w:p>
        </w:tc>
        <w:tc>
          <w:tcPr>
            <w:tcW w:w="992" w:type="dxa"/>
            <w:vAlign w:val="center"/>
          </w:tcPr>
          <w:p w14:paraId="3A21A23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16,5</w:t>
            </w:r>
          </w:p>
        </w:tc>
      </w:tr>
    </w:tbl>
    <w:p w14:paraId="5273E922" w14:textId="77777777" w:rsidR="00FF6636" w:rsidRPr="00AD420D" w:rsidRDefault="00FF6636" w:rsidP="00FF6636">
      <w:pPr>
        <w:ind w:firstLine="540"/>
      </w:pPr>
    </w:p>
    <w:p w14:paraId="43C38C8D" w14:textId="225038A5" w:rsidR="00FF6636" w:rsidRPr="00AD420D" w:rsidRDefault="00FF6636" w:rsidP="00FF6636">
      <w:pPr>
        <w:pStyle w:val="aa"/>
        <w:ind w:firstLine="708"/>
        <w:jc w:val="both"/>
        <w:rPr>
          <w:rFonts w:ascii="Times New Roman" w:eastAsia="Times New Roman" w:hAnsi="Times New Roman"/>
          <w:sz w:val="24"/>
          <w:szCs w:val="24"/>
        </w:rPr>
      </w:pPr>
      <w:bookmarkStart w:id="13" w:name="_Hlk150845486"/>
      <w:r w:rsidRPr="00AD420D">
        <w:rPr>
          <w:rFonts w:ascii="Times New Roman" w:eastAsia="Times New Roman" w:hAnsi="Times New Roman"/>
          <w:sz w:val="24"/>
          <w:szCs w:val="24"/>
        </w:rPr>
        <w:t>За отчетный период проведено 69 районных физкультурно-массовых и спортивных мероприятий. В спортивно-массовых мероприятиях число участников достигло 8986 человек, что на 47% больше уровня аналогичного периода прошлого года (9 месяцев 2022 года – 6120 человек).</w:t>
      </w:r>
    </w:p>
    <w:p w14:paraId="3FF3D6D6" w14:textId="20F80E1D"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Систематически занимаются физической культурой и спортом 3971 человек, это на 4% выше показателя 2022 года. </w:t>
      </w:r>
    </w:p>
    <w:p w14:paraId="0885B2E0" w14:textId="22E35671" w:rsidR="00FF6636" w:rsidRPr="00AD420D" w:rsidRDefault="00FF6636" w:rsidP="00FF6636">
      <w:pPr>
        <w:pStyle w:val="aa"/>
        <w:ind w:firstLine="708"/>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В выполнении нормативов ГТО приняли участие 258 человек, увеличилось на 79 % от уровня 2022 года, выполнили на знаки отличия ГТО 33 человека.  </w:t>
      </w:r>
    </w:p>
    <w:bookmarkEnd w:id="13"/>
    <w:p w14:paraId="0C2BFAC5" w14:textId="7C6B0473" w:rsidR="00FF6636" w:rsidRPr="00AD420D" w:rsidRDefault="00FF6636" w:rsidP="00FF6636">
      <w:r w:rsidRPr="00AD420D">
        <w:tab/>
      </w:r>
      <w:bookmarkStart w:id="14" w:name="_Hlk150845935"/>
      <w:r w:rsidRPr="00AD420D">
        <w:t xml:space="preserve">В 29-ых Республиканских зимних сельских спортивных играх в с. </w:t>
      </w:r>
      <w:proofErr w:type="spellStart"/>
      <w:r w:rsidRPr="00AD420D">
        <w:t>Шаркан</w:t>
      </w:r>
      <w:proofErr w:type="spellEnd"/>
      <w:r w:rsidRPr="00AD420D">
        <w:t xml:space="preserve"> команда Кезского района в своей подгруппе заняла шестое место. Наши спортсмены хорошо </w:t>
      </w:r>
      <w:r w:rsidRPr="00AD420D">
        <w:lastRenderedPageBreak/>
        <w:t>выступили в командных спринтах (Главатских Константин и Марков Егор, Иванов Роман и Главатских Виктория) заняли первое и второе места соответственно. В итоге общекомандное по эстафетам вторе место.</w:t>
      </w:r>
    </w:p>
    <w:p w14:paraId="0E3FFE4F" w14:textId="399FC277" w:rsidR="00FF6636" w:rsidRPr="00AD420D" w:rsidRDefault="00FF6636" w:rsidP="00FF6636">
      <w:r w:rsidRPr="00AD420D">
        <w:tab/>
        <w:t>Хорошо выступили и полиатлонист</w:t>
      </w:r>
      <w:r w:rsidR="00287213" w:rsidRPr="00AD420D">
        <w:t>ки</w:t>
      </w:r>
      <w:r w:rsidRPr="00AD420D">
        <w:t xml:space="preserve"> - в общем зачете стали пятыми. </w:t>
      </w:r>
      <w:proofErr w:type="spellStart"/>
      <w:r w:rsidRPr="00AD420D">
        <w:t>Лекомцева</w:t>
      </w:r>
      <w:proofErr w:type="spellEnd"/>
      <w:r w:rsidRPr="00AD420D">
        <w:t xml:space="preserve"> Лилия и Ворончихина Ольга в своих возрастных группах заняли 3 место. </w:t>
      </w:r>
    </w:p>
    <w:p w14:paraId="480BCCA7" w14:textId="71A011AA" w:rsidR="00FF6636" w:rsidRPr="00AD420D" w:rsidRDefault="00FF6636" w:rsidP="00FF6636">
      <w:r w:rsidRPr="00AD420D">
        <w:tab/>
        <w:t xml:space="preserve">В </w:t>
      </w:r>
      <w:r w:rsidR="00252ACA" w:rsidRPr="00AD420D">
        <w:t>32-летних</w:t>
      </w:r>
      <w:r w:rsidRPr="00AD420D">
        <w:t xml:space="preserve"> сельских спортивных играх в п. Ува команда района занимает 3 место в своей подгруппе. Высокие результаты показали легкоатлеты – 6 место, </w:t>
      </w:r>
      <w:proofErr w:type="spellStart"/>
      <w:r w:rsidRPr="00AD420D">
        <w:t>полиатлонисты</w:t>
      </w:r>
      <w:proofErr w:type="spellEnd"/>
      <w:r w:rsidRPr="00AD420D">
        <w:t xml:space="preserve"> – 3 место, женский волейбол – 4 место, футболисты – 4 место, настольный теннис – 2 место, триатлон – 1 место.</w:t>
      </w:r>
    </w:p>
    <w:p w14:paraId="07B7061A" w14:textId="77777777" w:rsidR="00FF6636" w:rsidRPr="00AD420D" w:rsidRDefault="00FF6636" w:rsidP="00FF6636">
      <w:r w:rsidRPr="00AD420D">
        <w:tab/>
        <w:t xml:space="preserve">Команда пенсионеров приняла участие в Республиканской летней спартакиаде, где показала высокий результат и заняла почетное 3 место. Кайсина Любовь по итогам Спартакиады была включена в состав сборной команды Удмуртии для участия в финальной части. Где примет участие в соревнованиях по настольному теннису. </w:t>
      </w:r>
    </w:p>
    <w:p w14:paraId="1371C859" w14:textId="45637471" w:rsidR="00FF6636" w:rsidRPr="00AD420D" w:rsidRDefault="00FF6636" w:rsidP="00FF6636">
      <w:r w:rsidRPr="00AD420D">
        <w:tab/>
        <w:t>Воспитанники МБУДО «Кезская ДЮСШ» заняли 1 место в Республиканском этапе Всероссийских соревнований «Шиповка Юных», тем самым завоевали путевку в финал в г. Адлер, который состоится в октябре месяце.</w:t>
      </w:r>
    </w:p>
    <w:p w14:paraId="0F1FBAF4" w14:textId="5E310A45" w:rsidR="00FF6636" w:rsidRPr="00AD420D" w:rsidRDefault="00FF6636" w:rsidP="00FF6636">
      <w:r w:rsidRPr="00AD420D">
        <w:tab/>
        <w:t>В Кезском районе проводятся следующие спартакиады:</w:t>
      </w:r>
    </w:p>
    <w:p w14:paraId="4F53D418" w14:textId="50F43915"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спартакиада среди дошкольных учреждении «Малыши открывают спорт»;</w:t>
      </w:r>
    </w:p>
    <w:p w14:paraId="5DFC7210" w14:textId="7777777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районная Спартакиада среди школьников;</w:t>
      </w:r>
    </w:p>
    <w:p w14:paraId="38B0A562" w14:textId="7777777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 районная Спартакиада среди населения старшего поколения Кезского район. </w:t>
      </w:r>
    </w:p>
    <w:p w14:paraId="6BC564B6" w14:textId="22AF317E"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Массовыми стартами стали лыжные гонки на кубок Т.И. Тихоновой, где на старт вышло более 150 участников, лыжный гонки «Лыжня России» - 150 участников, легкоатлетический кросс на 1,2 и 3 км </w:t>
      </w:r>
      <w:r w:rsidR="00090AF2" w:rsidRPr="00AD420D">
        <w:rPr>
          <w:rFonts w:ascii="Times New Roman" w:eastAsia="Times New Roman" w:hAnsi="Times New Roman"/>
          <w:sz w:val="24"/>
          <w:szCs w:val="24"/>
        </w:rPr>
        <w:t>МБОУ «Кезская СОШ №1»</w:t>
      </w:r>
      <w:r w:rsidRPr="00AD420D">
        <w:rPr>
          <w:rFonts w:ascii="Times New Roman" w:eastAsia="Times New Roman" w:hAnsi="Times New Roman"/>
          <w:sz w:val="24"/>
          <w:szCs w:val="24"/>
        </w:rPr>
        <w:t xml:space="preserve"> «День здоровья», где на старт вышло 801 участник, весенний легкоатлетический кросс – 176 участник</w:t>
      </w:r>
      <w:r w:rsidR="00090AF2" w:rsidRPr="00AD420D">
        <w:rPr>
          <w:rFonts w:ascii="Times New Roman" w:eastAsia="Times New Roman" w:hAnsi="Times New Roman"/>
          <w:sz w:val="24"/>
          <w:szCs w:val="24"/>
        </w:rPr>
        <w:t>ов</w:t>
      </w:r>
      <w:r w:rsidRPr="00AD420D">
        <w:rPr>
          <w:rFonts w:ascii="Times New Roman" w:eastAsia="Times New Roman" w:hAnsi="Times New Roman"/>
          <w:sz w:val="24"/>
          <w:szCs w:val="24"/>
        </w:rPr>
        <w:t>, эстафета Мира – 276 участника, летний триал-марафон «Истоки Камы»</w:t>
      </w:r>
      <w:r w:rsidR="00090AF2" w:rsidRPr="00AD420D">
        <w:rPr>
          <w:rFonts w:ascii="Times New Roman" w:eastAsia="Times New Roman" w:hAnsi="Times New Roman"/>
          <w:sz w:val="24"/>
          <w:szCs w:val="24"/>
        </w:rPr>
        <w:t>,</w:t>
      </w:r>
      <w:r w:rsidRPr="00AD420D">
        <w:rPr>
          <w:rFonts w:ascii="Times New Roman" w:eastAsia="Times New Roman" w:hAnsi="Times New Roman"/>
          <w:sz w:val="24"/>
          <w:szCs w:val="24"/>
        </w:rPr>
        <w:t xml:space="preserve"> где на старт вышло 420 участник</w:t>
      </w:r>
      <w:r w:rsidR="00090AF2" w:rsidRPr="00AD420D">
        <w:rPr>
          <w:rFonts w:ascii="Times New Roman" w:eastAsia="Times New Roman" w:hAnsi="Times New Roman"/>
          <w:sz w:val="24"/>
          <w:szCs w:val="24"/>
        </w:rPr>
        <w:t>ов</w:t>
      </w:r>
      <w:r w:rsidRPr="00AD420D">
        <w:rPr>
          <w:rFonts w:ascii="Times New Roman" w:eastAsia="Times New Roman" w:hAnsi="Times New Roman"/>
          <w:sz w:val="24"/>
          <w:szCs w:val="24"/>
        </w:rPr>
        <w:t>.</w:t>
      </w:r>
    </w:p>
    <w:bookmarkEnd w:id="14"/>
    <w:p w14:paraId="0EB5783B" w14:textId="37FA90F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w:t>
      </w:r>
      <w:r w:rsidR="00090AF2" w:rsidRPr="00AD420D">
        <w:rPr>
          <w:rFonts w:ascii="Times New Roman" w:eastAsia="Times New Roman" w:hAnsi="Times New Roman"/>
          <w:sz w:val="24"/>
          <w:szCs w:val="24"/>
        </w:rPr>
        <w:t xml:space="preserve">Кроме того, информация публикуется </w:t>
      </w:r>
      <w:r w:rsidRPr="00AD420D">
        <w:rPr>
          <w:rFonts w:ascii="Times New Roman" w:eastAsia="Times New Roman" w:hAnsi="Times New Roman"/>
          <w:sz w:val="24"/>
          <w:szCs w:val="24"/>
        </w:rPr>
        <w:t>на официальн</w:t>
      </w:r>
      <w:r w:rsidR="00090AF2" w:rsidRPr="00AD420D">
        <w:rPr>
          <w:rFonts w:ascii="Times New Roman" w:eastAsia="Times New Roman" w:hAnsi="Times New Roman"/>
          <w:sz w:val="24"/>
          <w:szCs w:val="24"/>
        </w:rPr>
        <w:t>ом</w:t>
      </w:r>
      <w:r w:rsidRPr="00AD420D">
        <w:rPr>
          <w:rFonts w:ascii="Times New Roman" w:eastAsia="Times New Roman" w:hAnsi="Times New Roman"/>
          <w:sz w:val="24"/>
          <w:szCs w:val="24"/>
        </w:rPr>
        <w:t xml:space="preserve"> сайт</w:t>
      </w:r>
      <w:r w:rsidR="00090AF2" w:rsidRPr="00AD420D">
        <w:rPr>
          <w:rFonts w:ascii="Times New Roman" w:eastAsia="Times New Roman" w:hAnsi="Times New Roman"/>
          <w:sz w:val="24"/>
          <w:szCs w:val="24"/>
        </w:rPr>
        <w:t>е Кез</w:t>
      </w:r>
      <w:r w:rsidRPr="00AD420D">
        <w:rPr>
          <w:rFonts w:ascii="Times New Roman" w:eastAsia="Times New Roman" w:hAnsi="Times New Roman"/>
          <w:sz w:val="24"/>
          <w:szCs w:val="24"/>
        </w:rPr>
        <w:t>ск</w:t>
      </w:r>
      <w:r w:rsidR="00090AF2" w:rsidRPr="00AD420D">
        <w:rPr>
          <w:rFonts w:ascii="Times New Roman" w:eastAsia="Times New Roman" w:hAnsi="Times New Roman"/>
          <w:sz w:val="24"/>
          <w:szCs w:val="24"/>
        </w:rPr>
        <w:t>ого</w:t>
      </w:r>
      <w:r w:rsidRPr="00AD420D">
        <w:rPr>
          <w:rFonts w:ascii="Times New Roman" w:eastAsia="Times New Roman" w:hAnsi="Times New Roman"/>
          <w:sz w:val="24"/>
          <w:szCs w:val="24"/>
        </w:rPr>
        <w:t xml:space="preserve"> район</w:t>
      </w:r>
      <w:r w:rsidR="00090AF2" w:rsidRPr="00AD420D">
        <w:rPr>
          <w:rFonts w:ascii="Times New Roman" w:eastAsia="Times New Roman" w:hAnsi="Times New Roman"/>
          <w:sz w:val="24"/>
          <w:szCs w:val="24"/>
        </w:rPr>
        <w:t>а</w:t>
      </w:r>
      <w:r w:rsidRPr="00AD420D">
        <w:rPr>
          <w:rFonts w:ascii="Times New Roman" w:eastAsia="Times New Roman" w:hAnsi="Times New Roman"/>
          <w:sz w:val="24"/>
          <w:szCs w:val="24"/>
        </w:rPr>
        <w:t xml:space="preserve">. В социальной сети в </w:t>
      </w:r>
      <w:r w:rsidR="00090AF2" w:rsidRPr="00AD420D">
        <w:rPr>
          <w:rFonts w:ascii="Times New Roman" w:eastAsia="Times New Roman" w:hAnsi="Times New Roman"/>
          <w:sz w:val="24"/>
          <w:szCs w:val="24"/>
        </w:rPr>
        <w:t>контакте в</w:t>
      </w:r>
      <w:r w:rsidRPr="00AD420D">
        <w:rPr>
          <w:rFonts w:ascii="Times New Roman" w:eastAsia="Times New Roman" w:hAnsi="Times New Roman"/>
          <w:sz w:val="24"/>
          <w:szCs w:val="24"/>
        </w:rPr>
        <w:t xml:space="preserve"> группе «Кез спортивный», «Легкая </w:t>
      </w:r>
      <w:r w:rsidR="00090AF2" w:rsidRPr="00AD420D">
        <w:rPr>
          <w:rFonts w:ascii="Times New Roman" w:eastAsia="Times New Roman" w:hAnsi="Times New Roman"/>
          <w:sz w:val="24"/>
          <w:szCs w:val="24"/>
        </w:rPr>
        <w:t>атлетика Кезского</w:t>
      </w:r>
      <w:r w:rsidRPr="00AD420D">
        <w:rPr>
          <w:rFonts w:ascii="Times New Roman" w:eastAsia="Times New Roman" w:hAnsi="Times New Roman"/>
          <w:sz w:val="24"/>
          <w:szCs w:val="24"/>
        </w:rPr>
        <w:t xml:space="preserve"> района», «Волейбол в Кезу», «Летний триал-марафон «Истоки </w:t>
      </w:r>
      <w:r w:rsidR="00090AF2" w:rsidRPr="00AD420D">
        <w:rPr>
          <w:rFonts w:ascii="Times New Roman" w:eastAsia="Times New Roman" w:hAnsi="Times New Roman"/>
          <w:sz w:val="24"/>
          <w:szCs w:val="24"/>
        </w:rPr>
        <w:t>Камы» –</w:t>
      </w:r>
      <w:r w:rsidRPr="00AD420D">
        <w:rPr>
          <w:rFonts w:ascii="Times New Roman" w:eastAsia="Times New Roman" w:hAnsi="Times New Roman"/>
          <w:sz w:val="24"/>
          <w:szCs w:val="24"/>
        </w:rPr>
        <w:t xml:space="preserve"> размещается </w:t>
      </w:r>
      <w:r w:rsidR="00090AF2" w:rsidRPr="00AD420D">
        <w:rPr>
          <w:rFonts w:ascii="Times New Roman" w:eastAsia="Times New Roman" w:hAnsi="Times New Roman"/>
          <w:sz w:val="24"/>
          <w:szCs w:val="24"/>
        </w:rPr>
        <w:t>информация о</w:t>
      </w:r>
      <w:r w:rsidRPr="00AD420D">
        <w:rPr>
          <w:rFonts w:ascii="Times New Roman" w:eastAsia="Times New Roman" w:hAnsi="Times New Roman"/>
          <w:sz w:val="24"/>
          <w:szCs w:val="24"/>
        </w:rPr>
        <w:t xml:space="preserve"> </w:t>
      </w:r>
      <w:r w:rsidR="00090AF2" w:rsidRPr="00AD420D">
        <w:rPr>
          <w:rFonts w:ascii="Times New Roman" w:eastAsia="Times New Roman" w:hAnsi="Times New Roman"/>
          <w:sz w:val="24"/>
          <w:szCs w:val="24"/>
        </w:rPr>
        <w:t xml:space="preserve">планируемых и проведенных </w:t>
      </w:r>
      <w:r w:rsidRPr="00AD420D">
        <w:rPr>
          <w:rFonts w:ascii="Times New Roman" w:eastAsia="Times New Roman" w:hAnsi="Times New Roman"/>
          <w:sz w:val="24"/>
          <w:szCs w:val="24"/>
        </w:rPr>
        <w:t>мероприятиях</w:t>
      </w:r>
      <w:r w:rsidR="00090AF2" w:rsidRPr="00AD420D">
        <w:rPr>
          <w:rFonts w:ascii="Times New Roman" w:eastAsia="Times New Roman" w:hAnsi="Times New Roman"/>
          <w:sz w:val="24"/>
          <w:szCs w:val="24"/>
        </w:rPr>
        <w:t xml:space="preserve">, а также </w:t>
      </w:r>
      <w:r w:rsidRPr="00AD420D">
        <w:rPr>
          <w:rFonts w:ascii="Times New Roman" w:eastAsia="Times New Roman" w:hAnsi="Times New Roman"/>
          <w:sz w:val="24"/>
          <w:szCs w:val="24"/>
        </w:rPr>
        <w:t>много</w:t>
      </w:r>
      <w:r w:rsidR="00090AF2" w:rsidRPr="00AD420D">
        <w:rPr>
          <w:rFonts w:ascii="Times New Roman" w:eastAsia="Times New Roman" w:hAnsi="Times New Roman"/>
          <w:sz w:val="24"/>
          <w:szCs w:val="24"/>
        </w:rPr>
        <w:t>е</w:t>
      </w:r>
      <w:r w:rsidRPr="00AD420D">
        <w:rPr>
          <w:rFonts w:ascii="Times New Roman" w:eastAsia="Times New Roman" w:hAnsi="Times New Roman"/>
          <w:sz w:val="24"/>
          <w:szCs w:val="24"/>
        </w:rPr>
        <w:t xml:space="preserve"> другое.</w:t>
      </w:r>
    </w:p>
    <w:p w14:paraId="2EF4C64B" w14:textId="77777777" w:rsidR="00016C70" w:rsidRPr="00AD420D" w:rsidRDefault="00016C70" w:rsidP="00016C70"/>
    <w:p w14:paraId="294E468A" w14:textId="77777777" w:rsidR="00FA0D27" w:rsidRPr="00AD420D" w:rsidRDefault="00FA0D27" w:rsidP="008F5CE6">
      <w:pPr>
        <w:autoSpaceDE w:val="0"/>
        <w:ind w:firstLine="142"/>
        <w:jc w:val="center"/>
        <w:rPr>
          <w:b/>
          <w:sz w:val="28"/>
          <w:szCs w:val="28"/>
        </w:rPr>
      </w:pPr>
      <w:r w:rsidRPr="00AD420D">
        <w:rPr>
          <w:b/>
          <w:sz w:val="28"/>
          <w:szCs w:val="28"/>
        </w:rPr>
        <w:t>Здравоохранение</w:t>
      </w:r>
    </w:p>
    <w:p w14:paraId="2F4BC24C" w14:textId="2ACA395E" w:rsidR="00D42BE6" w:rsidRPr="00AD420D" w:rsidRDefault="00D42BE6" w:rsidP="00D42BE6">
      <w:pPr>
        <w:pStyle w:val="aa"/>
        <w:ind w:firstLine="708"/>
        <w:jc w:val="both"/>
        <w:rPr>
          <w:rFonts w:ascii="Times New Roman" w:hAnsi="Times New Roman"/>
          <w:sz w:val="24"/>
          <w:szCs w:val="24"/>
        </w:rPr>
      </w:pPr>
      <w:r w:rsidRPr="00AD420D">
        <w:rPr>
          <w:rFonts w:ascii="Times New Roman" w:hAnsi="Times New Roman"/>
          <w:sz w:val="24"/>
          <w:szCs w:val="24"/>
        </w:rPr>
        <w:t xml:space="preserve">Основная задача отрасли здравоохранения - оказание качественной и доступной медицинской помощи в объеме  государственного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 </w:t>
      </w:r>
    </w:p>
    <w:p w14:paraId="3BEB84A0" w14:textId="77777777" w:rsidR="00D42BE6" w:rsidRPr="00AD420D" w:rsidRDefault="00D42BE6" w:rsidP="00D42BE6">
      <w:pPr>
        <w:pStyle w:val="14"/>
        <w:jc w:val="both"/>
        <w:rPr>
          <w:rFonts w:ascii="Times New Roman" w:hAnsi="Times New Roman"/>
          <w:sz w:val="24"/>
          <w:szCs w:val="24"/>
        </w:rPr>
      </w:pPr>
    </w:p>
    <w:p w14:paraId="554BB262" w14:textId="77777777" w:rsidR="00D42BE6" w:rsidRPr="00AD420D" w:rsidRDefault="00D42BE6" w:rsidP="00D42BE6">
      <w:pPr>
        <w:pStyle w:val="14"/>
        <w:jc w:val="center"/>
        <w:rPr>
          <w:rFonts w:ascii="Times New Roman" w:hAnsi="Times New Roman"/>
          <w:b/>
          <w:sz w:val="24"/>
          <w:szCs w:val="24"/>
        </w:rPr>
      </w:pPr>
      <w:r w:rsidRPr="00AD420D">
        <w:rPr>
          <w:rFonts w:ascii="Times New Roman" w:hAnsi="Times New Roman"/>
          <w:b/>
          <w:sz w:val="24"/>
          <w:szCs w:val="24"/>
        </w:rPr>
        <w:t>Укрепление материально-технической базы</w:t>
      </w:r>
    </w:p>
    <w:p w14:paraId="540745A6" w14:textId="77777777" w:rsidR="00D42BE6" w:rsidRPr="00AD420D" w:rsidRDefault="00D42BE6" w:rsidP="00D42BE6">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bookmarkStart w:id="15" w:name="_Hlk150846219"/>
      <w:r w:rsidRPr="00AD420D">
        <w:rPr>
          <w:rFonts w:ascii="Times New Roman" w:hAnsi="Times New Roman"/>
          <w:sz w:val="24"/>
          <w:szCs w:val="24"/>
        </w:rPr>
        <w:t xml:space="preserve">В текущем году продолжалось укрепление материально- технической базы районной больницы. В течение многих лет администрация больницы добивалась ремонта крыши больничного пищеблока.  В отчетном периоде удалось добиться финансирования и ремонта крыши пищеблока, установлена скатная крыша. Проведен ремонт рентгенологического подразделения поликлиники, где установлен маммограф, в настоящее время проводится установка нового рентгеновского аппарата. Получено 2 аппарата УЗИ экспертного класса. В стоматологическом отделение установлен новый стерилизатор.  Проведен ремонт дорог на территории больницы. Установлен кондиционер в клинико-диагностической лаборатории. Отремонтировано здание Липовского ФАП, проводится ремонт </w:t>
      </w:r>
      <w:proofErr w:type="spellStart"/>
      <w:r w:rsidRPr="00AD420D">
        <w:rPr>
          <w:rFonts w:ascii="Times New Roman" w:hAnsi="Times New Roman"/>
          <w:sz w:val="24"/>
          <w:szCs w:val="24"/>
        </w:rPr>
        <w:t>Вортчинского</w:t>
      </w:r>
      <w:proofErr w:type="spellEnd"/>
      <w:r w:rsidRPr="00AD420D">
        <w:rPr>
          <w:rFonts w:ascii="Times New Roman" w:hAnsi="Times New Roman"/>
          <w:sz w:val="24"/>
          <w:szCs w:val="24"/>
        </w:rPr>
        <w:t xml:space="preserve"> фельдшерско-акушерского пункта.</w:t>
      </w:r>
    </w:p>
    <w:bookmarkEnd w:id="15"/>
    <w:p w14:paraId="5DDE8043" w14:textId="77777777" w:rsidR="00D42BE6" w:rsidRPr="00AD420D" w:rsidRDefault="00D42BE6" w:rsidP="00D42BE6">
      <w:pPr>
        <w:pStyle w:val="aa"/>
        <w:ind w:firstLine="708"/>
        <w:jc w:val="both"/>
        <w:rPr>
          <w:rFonts w:ascii="Times New Roman" w:hAnsi="Times New Roman"/>
          <w:sz w:val="24"/>
          <w:szCs w:val="24"/>
        </w:rPr>
      </w:pPr>
    </w:p>
    <w:p w14:paraId="3756F416" w14:textId="6585A044" w:rsidR="00FA0D27" w:rsidRPr="00AD420D" w:rsidRDefault="00FA0D27" w:rsidP="00FA0D27">
      <w:pPr>
        <w:pStyle w:val="14"/>
        <w:jc w:val="center"/>
        <w:rPr>
          <w:rFonts w:ascii="Times New Roman" w:hAnsi="Times New Roman"/>
          <w:b/>
          <w:bCs/>
          <w:sz w:val="24"/>
          <w:szCs w:val="24"/>
        </w:rPr>
      </w:pPr>
      <w:r w:rsidRPr="00AD420D">
        <w:rPr>
          <w:rFonts w:ascii="Times New Roman" w:hAnsi="Times New Roman"/>
          <w:b/>
          <w:bCs/>
          <w:sz w:val="24"/>
          <w:szCs w:val="24"/>
        </w:rPr>
        <w:lastRenderedPageBreak/>
        <w:t>Структура причин общей смертности:</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4377"/>
        <w:gridCol w:w="4110"/>
      </w:tblGrid>
      <w:tr w:rsidR="00AD420D" w:rsidRPr="00AD420D" w14:paraId="38396419"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1DDEB7DA"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Место</w:t>
            </w:r>
          </w:p>
        </w:tc>
        <w:tc>
          <w:tcPr>
            <w:tcW w:w="4377" w:type="dxa"/>
            <w:tcBorders>
              <w:top w:val="single" w:sz="4" w:space="0" w:color="auto"/>
              <w:left w:val="single" w:sz="4" w:space="0" w:color="auto"/>
              <w:bottom w:val="single" w:sz="4" w:space="0" w:color="auto"/>
              <w:right w:val="single" w:sz="4" w:space="0" w:color="auto"/>
            </w:tcBorders>
            <w:hideMark/>
          </w:tcPr>
          <w:p w14:paraId="043FE118" w14:textId="61DFBB76" w:rsidR="00FA0D27" w:rsidRPr="00AD420D" w:rsidRDefault="00B51873" w:rsidP="00B51873">
            <w:pPr>
              <w:pStyle w:val="14"/>
              <w:jc w:val="center"/>
              <w:rPr>
                <w:rFonts w:ascii="Times New Roman" w:hAnsi="Times New Roman"/>
                <w:sz w:val="24"/>
                <w:szCs w:val="24"/>
              </w:rPr>
            </w:pPr>
            <w:r w:rsidRPr="00AD420D">
              <w:rPr>
                <w:rFonts w:ascii="Times New Roman" w:hAnsi="Times New Roman"/>
                <w:sz w:val="24"/>
                <w:szCs w:val="24"/>
              </w:rPr>
              <w:t xml:space="preserve">9 месяцев </w:t>
            </w:r>
            <w:r w:rsidR="00FA0D27" w:rsidRPr="00AD420D">
              <w:rPr>
                <w:rFonts w:ascii="Times New Roman" w:hAnsi="Times New Roman"/>
                <w:sz w:val="24"/>
                <w:szCs w:val="24"/>
              </w:rPr>
              <w:t>2022</w:t>
            </w:r>
            <w:r w:rsidRPr="00AD420D">
              <w:rPr>
                <w:rFonts w:ascii="Times New Roman" w:hAnsi="Times New Roman"/>
                <w:sz w:val="24"/>
                <w:szCs w:val="24"/>
              </w:rPr>
              <w:t xml:space="preserve"> года</w:t>
            </w:r>
          </w:p>
        </w:tc>
        <w:tc>
          <w:tcPr>
            <w:tcW w:w="4110" w:type="dxa"/>
            <w:tcBorders>
              <w:top w:val="single" w:sz="4" w:space="0" w:color="auto"/>
              <w:left w:val="single" w:sz="4" w:space="0" w:color="auto"/>
              <w:bottom w:val="single" w:sz="4" w:space="0" w:color="auto"/>
              <w:right w:val="single" w:sz="4" w:space="0" w:color="auto"/>
            </w:tcBorders>
            <w:hideMark/>
          </w:tcPr>
          <w:p w14:paraId="21AB005B" w14:textId="404A6B8B" w:rsidR="00FA0D27" w:rsidRPr="00AD420D" w:rsidRDefault="00B51873" w:rsidP="00B51873">
            <w:pPr>
              <w:pStyle w:val="14"/>
              <w:jc w:val="center"/>
              <w:rPr>
                <w:rFonts w:ascii="Times New Roman" w:hAnsi="Times New Roman"/>
                <w:sz w:val="24"/>
                <w:szCs w:val="24"/>
              </w:rPr>
            </w:pPr>
            <w:r w:rsidRPr="00AD420D">
              <w:rPr>
                <w:rFonts w:ascii="Times New Roman" w:hAnsi="Times New Roman"/>
                <w:sz w:val="24"/>
                <w:szCs w:val="24"/>
              </w:rPr>
              <w:t xml:space="preserve">9 месяцев </w:t>
            </w:r>
            <w:r w:rsidR="00FA0D27" w:rsidRPr="00AD420D">
              <w:rPr>
                <w:rFonts w:ascii="Times New Roman" w:hAnsi="Times New Roman"/>
                <w:sz w:val="24"/>
                <w:szCs w:val="24"/>
              </w:rPr>
              <w:t>2023</w:t>
            </w:r>
            <w:r w:rsidRPr="00AD420D">
              <w:rPr>
                <w:rFonts w:ascii="Times New Roman" w:hAnsi="Times New Roman"/>
                <w:sz w:val="24"/>
                <w:szCs w:val="24"/>
              </w:rPr>
              <w:t xml:space="preserve"> года</w:t>
            </w:r>
          </w:p>
        </w:tc>
      </w:tr>
      <w:tr w:rsidR="00AD420D" w:rsidRPr="00AD420D" w14:paraId="364D5956"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0CC1E009"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w:t>
            </w:r>
          </w:p>
        </w:tc>
        <w:tc>
          <w:tcPr>
            <w:tcW w:w="4377" w:type="dxa"/>
            <w:tcBorders>
              <w:top w:val="single" w:sz="4" w:space="0" w:color="auto"/>
              <w:left w:val="single" w:sz="4" w:space="0" w:color="auto"/>
              <w:bottom w:val="single" w:sz="4" w:space="0" w:color="auto"/>
              <w:right w:val="single" w:sz="4" w:space="0" w:color="auto"/>
            </w:tcBorders>
            <w:hideMark/>
          </w:tcPr>
          <w:p w14:paraId="04BC81A7" w14:textId="6778050A"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94 чел</w:t>
            </w:r>
            <w:r w:rsidR="00B51873" w:rsidRPr="00AD420D">
              <w:rPr>
                <w:rFonts w:ascii="Times New Roman" w:hAnsi="Times New Roman"/>
                <w:sz w:val="24"/>
                <w:szCs w:val="24"/>
              </w:rPr>
              <w:t>.</w:t>
            </w:r>
            <w:r w:rsidRPr="00AD420D">
              <w:rPr>
                <w:rFonts w:ascii="Times New Roman" w:hAnsi="Times New Roman"/>
                <w:sz w:val="24"/>
                <w:szCs w:val="24"/>
              </w:rPr>
              <w:t xml:space="preserve"> (50,5%)</w:t>
            </w:r>
          </w:p>
        </w:tc>
        <w:tc>
          <w:tcPr>
            <w:tcW w:w="4110" w:type="dxa"/>
            <w:tcBorders>
              <w:top w:val="single" w:sz="4" w:space="0" w:color="auto"/>
              <w:left w:val="single" w:sz="4" w:space="0" w:color="auto"/>
              <w:bottom w:val="single" w:sz="4" w:space="0" w:color="auto"/>
              <w:right w:val="single" w:sz="4" w:space="0" w:color="auto"/>
            </w:tcBorders>
            <w:hideMark/>
          </w:tcPr>
          <w:p w14:paraId="4EC6A8FA"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75чел (44,1%)</w:t>
            </w:r>
          </w:p>
        </w:tc>
      </w:tr>
      <w:tr w:rsidR="00AD420D" w:rsidRPr="00AD420D" w14:paraId="116D41FF"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5068FBE7" w14:textId="77777777" w:rsidR="00FA0D27" w:rsidRPr="00AD420D" w:rsidRDefault="00FA0D27" w:rsidP="00FA0D27">
            <w:pPr>
              <w:pStyle w:val="14"/>
              <w:rPr>
                <w:rFonts w:ascii="Times New Roman" w:hAnsi="Times New Roman"/>
                <w:sz w:val="24"/>
                <w:szCs w:val="24"/>
                <w:lang w:val="en-US"/>
              </w:rPr>
            </w:pPr>
            <w:r w:rsidRPr="00AD420D">
              <w:rPr>
                <w:rFonts w:ascii="Times New Roman" w:hAnsi="Times New Roman"/>
                <w:sz w:val="24"/>
                <w:szCs w:val="24"/>
                <w:lang w:val="en-US"/>
              </w:rPr>
              <w:t>II</w:t>
            </w:r>
          </w:p>
        </w:tc>
        <w:tc>
          <w:tcPr>
            <w:tcW w:w="4377" w:type="dxa"/>
            <w:tcBorders>
              <w:top w:val="single" w:sz="4" w:space="0" w:color="auto"/>
              <w:left w:val="single" w:sz="4" w:space="0" w:color="auto"/>
              <w:bottom w:val="single" w:sz="4" w:space="0" w:color="auto"/>
              <w:right w:val="single" w:sz="4" w:space="0" w:color="auto"/>
            </w:tcBorders>
            <w:hideMark/>
          </w:tcPr>
          <w:p w14:paraId="6694A794" w14:textId="3870672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Злокачественные </w:t>
            </w:r>
            <w:r w:rsidR="00B51873" w:rsidRPr="00AD420D">
              <w:rPr>
                <w:rFonts w:ascii="Times New Roman" w:hAnsi="Times New Roman"/>
                <w:sz w:val="24"/>
                <w:szCs w:val="24"/>
              </w:rPr>
              <w:t>новообразования -</w:t>
            </w:r>
            <w:r w:rsidRPr="00AD420D">
              <w:rPr>
                <w:rFonts w:ascii="Times New Roman" w:hAnsi="Times New Roman"/>
                <w:sz w:val="24"/>
                <w:szCs w:val="24"/>
              </w:rPr>
              <w:t xml:space="preserve"> 24 чел</w:t>
            </w:r>
            <w:r w:rsidR="00B51873" w:rsidRPr="00AD420D">
              <w:rPr>
                <w:rFonts w:ascii="Times New Roman" w:hAnsi="Times New Roman"/>
                <w:sz w:val="24"/>
                <w:szCs w:val="24"/>
              </w:rPr>
              <w:t>.</w:t>
            </w:r>
            <w:r w:rsidRPr="00AD420D">
              <w:rPr>
                <w:rFonts w:ascii="Times New Roman" w:hAnsi="Times New Roman"/>
                <w:sz w:val="24"/>
                <w:szCs w:val="24"/>
              </w:rPr>
              <w:t xml:space="preserve"> (12,9%)</w:t>
            </w:r>
          </w:p>
        </w:tc>
        <w:tc>
          <w:tcPr>
            <w:tcW w:w="4110" w:type="dxa"/>
            <w:tcBorders>
              <w:top w:val="single" w:sz="4" w:space="0" w:color="auto"/>
              <w:left w:val="single" w:sz="4" w:space="0" w:color="auto"/>
              <w:bottom w:val="single" w:sz="4" w:space="0" w:color="auto"/>
              <w:right w:val="single" w:sz="4" w:space="0" w:color="auto"/>
            </w:tcBorders>
            <w:hideMark/>
          </w:tcPr>
          <w:p w14:paraId="6FEDD0B9" w14:textId="2424F24E"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Злокачественные новообразования </w:t>
            </w:r>
            <w:r w:rsidR="00B51873" w:rsidRPr="00AD420D">
              <w:rPr>
                <w:rFonts w:ascii="Times New Roman" w:hAnsi="Times New Roman"/>
                <w:sz w:val="24"/>
                <w:szCs w:val="24"/>
              </w:rPr>
              <w:t>- 22</w:t>
            </w:r>
            <w:r w:rsidRPr="00AD420D">
              <w:rPr>
                <w:rFonts w:ascii="Times New Roman" w:hAnsi="Times New Roman"/>
                <w:sz w:val="24"/>
                <w:szCs w:val="24"/>
              </w:rPr>
              <w:t xml:space="preserve"> чел</w:t>
            </w:r>
            <w:r w:rsidR="00B51873" w:rsidRPr="00AD420D">
              <w:rPr>
                <w:rFonts w:ascii="Times New Roman" w:hAnsi="Times New Roman"/>
                <w:sz w:val="24"/>
                <w:szCs w:val="24"/>
              </w:rPr>
              <w:t>.</w:t>
            </w:r>
            <w:r w:rsidRPr="00AD420D">
              <w:rPr>
                <w:rFonts w:ascii="Times New Roman" w:hAnsi="Times New Roman"/>
                <w:sz w:val="24"/>
                <w:szCs w:val="24"/>
              </w:rPr>
              <w:t xml:space="preserve"> (12,9%) </w:t>
            </w:r>
          </w:p>
        </w:tc>
      </w:tr>
      <w:tr w:rsidR="00AD420D" w:rsidRPr="00AD420D" w14:paraId="7C8332E3"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27897F9F"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III</w:t>
            </w:r>
          </w:p>
        </w:tc>
        <w:tc>
          <w:tcPr>
            <w:tcW w:w="4377" w:type="dxa"/>
            <w:tcBorders>
              <w:top w:val="single" w:sz="4" w:space="0" w:color="auto"/>
              <w:left w:val="single" w:sz="4" w:space="0" w:color="auto"/>
              <w:bottom w:val="single" w:sz="4" w:space="0" w:color="auto"/>
              <w:right w:val="single" w:sz="4" w:space="0" w:color="auto"/>
            </w:tcBorders>
            <w:hideMark/>
          </w:tcPr>
          <w:p w14:paraId="60F1C223" w14:textId="4B318A86"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Внешние причины и болезни органов пищеварения – по16 чел (по 8,6%)</w:t>
            </w:r>
          </w:p>
        </w:tc>
        <w:tc>
          <w:tcPr>
            <w:tcW w:w="4110" w:type="dxa"/>
            <w:tcBorders>
              <w:top w:val="single" w:sz="4" w:space="0" w:color="auto"/>
              <w:left w:val="single" w:sz="4" w:space="0" w:color="auto"/>
              <w:bottom w:val="single" w:sz="4" w:space="0" w:color="auto"/>
              <w:right w:val="single" w:sz="4" w:space="0" w:color="auto"/>
            </w:tcBorders>
            <w:hideMark/>
          </w:tcPr>
          <w:p w14:paraId="35B1AE94" w14:textId="6A5B2532"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органов пищеварения – 20 чел</w:t>
            </w:r>
            <w:r w:rsidR="00B51873" w:rsidRPr="00AD420D">
              <w:rPr>
                <w:rFonts w:ascii="Times New Roman" w:hAnsi="Times New Roman"/>
                <w:sz w:val="24"/>
                <w:szCs w:val="24"/>
              </w:rPr>
              <w:t>.</w:t>
            </w:r>
            <w:r w:rsidRPr="00AD420D">
              <w:rPr>
                <w:rFonts w:ascii="Times New Roman" w:hAnsi="Times New Roman"/>
                <w:sz w:val="24"/>
                <w:szCs w:val="24"/>
              </w:rPr>
              <w:t xml:space="preserve"> (11,8%)</w:t>
            </w:r>
          </w:p>
        </w:tc>
      </w:tr>
      <w:tr w:rsidR="006F160C" w:rsidRPr="00AD420D" w14:paraId="5891135D"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50442779"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IV</w:t>
            </w:r>
          </w:p>
        </w:tc>
        <w:tc>
          <w:tcPr>
            <w:tcW w:w="4377" w:type="dxa"/>
            <w:tcBorders>
              <w:top w:val="single" w:sz="4" w:space="0" w:color="auto"/>
              <w:left w:val="single" w:sz="4" w:space="0" w:color="auto"/>
              <w:bottom w:val="single" w:sz="4" w:space="0" w:color="auto"/>
              <w:right w:val="single" w:sz="4" w:space="0" w:color="auto"/>
            </w:tcBorders>
            <w:hideMark/>
          </w:tcPr>
          <w:p w14:paraId="61AB3448" w14:textId="45AEE03B"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Коронавирусная инфекция – 9 чел</w:t>
            </w:r>
            <w:r w:rsidR="00B51873" w:rsidRPr="00AD420D">
              <w:rPr>
                <w:rFonts w:ascii="Times New Roman" w:hAnsi="Times New Roman"/>
                <w:sz w:val="24"/>
                <w:szCs w:val="24"/>
              </w:rPr>
              <w:t>.</w:t>
            </w:r>
            <w:r w:rsidRPr="00AD420D">
              <w:rPr>
                <w:rFonts w:ascii="Times New Roman" w:hAnsi="Times New Roman"/>
                <w:sz w:val="24"/>
                <w:szCs w:val="24"/>
              </w:rPr>
              <w:t xml:space="preserve"> (4,8)</w:t>
            </w:r>
          </w:p>
        </w:tc>
        <w:tc>
          <w:tcPr>
            <w:tcW w:w="4110" w:type="dxa"/>
            <w:tcBorders>
              <w:top w:val="single" w:sz="4" w:space="0" w:color="auto"/>
              <w:left w:val="single" w:sz="4" w:space="0" w:color="auto"/>
              <w:bottom w:val="single" w:sz="4" w:space="0" w:color="auto"/>
              <w:right w:val="single" w:sz="4" w:space="0" w:color="auto"/>
            </w:tcBorders>
            <w:hideMark/>
          </w:tcPr>
          <w:p w14:paraId="00019A82" w14:textId="60DD14F1"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Внешние причины – 19 чел</w:t>
            </w:r>
            <w:r w:rsidR="00B51873" w:rsidRPr="00AD420D">
              <w:rPr>
                <w:rFonts w:ascii="Times New Roman" w:hAnsi="Times New Roman"/>
                <w:sz w:val="24"/>
                <w:szCs w:val="24"/>
              </w:rPr>
              <w:t>.</w:t>
            </w:r>
            <w:r w:rsidRPr="00AD420D">
              <w:rPr>
                <w:rFonts w:ascii="Times New Roman" w:hAnsi="Times New Roman"/>
                <w:sz w:val="24"/>
                <w:szCs w:val="24"/>
              </w:rPr>
              <w:t xml:space="preserve"> (11,2)</w:t>
            </w:r>
          </w:p>
        </w:tc>
      </w:tr>
    </w:tbl>
    <w:p w14:paraId="50A0C215" w14:textId="77777777" w:rsidR="00FA0D27" w:rsidRPr="00AD420D" w:rsidRDefault="00FA0D27" w:rsidP="00FA0D27">
      <w:pPr>
        <w:pStyle w:val="14"/>
        <w:rPr>
          <w:rFonts w:ascii="Times New Roman" w:hAnsi="Times New Roman"/>
          <w:sz w:val="24"/>
          <w:szCs w:val="24"/>
          <w:lang w:eastAsia="en-US"/>
        </w:rPr>
      </w:pPr>
    </w:p>
    <w:p w14:paraId="41DE0919" w14:textId="77777777" w:rsidR="00B51873" w:rsidRPr="00AD420D" w:rsidRDefault="00FA0D27" w:rsidP="00B51873">
      <w:pPr>
        <w:pStyle w:val="14"/>
        <w:jc w:val="both"/>
        <w:rPr>
          <w:rFonts w:ascii="Times New Roman" w:hAnsi="Times New Roman"/>
          <w:sz w:val="24"/>
          <w:szCs w:val="24"/>
        </w:rPr>
      </w:pPr>
      <w:r w:rsidRPr="00AD420D">
        <w:rPr>
          <w:rFonts w:ascii="Times New Roman" w:hAnsi="Times New Roman"/>
          <w:sz w:val="24"/>
          <w:szCs w:val="24"/>
        </w:rPr>
        <w:t xml:space="preserve"> </w:t>
      </w:r>
      <w:r w:rsidR="00B51873" w:rsidRPr="00AD420D">
        <w:rPr>
          <w:rFonts w:ascii="Times New Roman" w:hAnsi="Times New Roman"/>
          <w:sz w:val="24"/>
          <w:szCs w:val="24"/>
        </w:rPr>
        <w:tab/>
      </w:r>
      <w:bookmarkStart w:id="16" w:name="_Hlk150846271"/>
      <w:r w:rsidRPr="00AD420D">
        <w:rPr>
          <w:rFonts w:ascii="Times New Roman" w:hAnsi="Times New Roman"/>
          <w:sz w:val="24"/>
          <w:szCs w:val="24"/>
        </w:rPr>
        <w:t xml:space="preserve">Структура причин общей смертности в </w:t>
      </w:r>
      <w:r w:rsidR="00B51873" w:rsidRPr="00AD420D">
        <w:rPr>
          <w:rFonts w:ascii="Times New Roman" w:hAnsi="Times New Roman"/>
          <w:sz w:val="24"/>
          <w:szCs w:val="24"/>
        </w:rPr>
        <w:t>сравнении с</w:t>
      </w:r>
      <w:r w:rsidRPr="00AD420D">
        <w:rPr>
          <w:rFonts w:ascii="Times New Roman" w:hAnsi="Times New Roman"/>
          <w:sz w:val="24"/>
          <w:szCs w:val="24"/>
        </w:rPr>
        <w:t xml:space="preserve"> прошлым годом несколько изменилась: </w:t>
      </w:r>
    </w:p>
    <w:p w14:paraId="2C7E2607" w14:textId="57BA080E" w:rsidR="00B51873" w:rsidRPr="00AD420D" w:rsidRDefault="00FA0D27"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1 место</w:t>
      </w:r>
      <w:r w:rsidR="00B51873" w:rsidRPr="00AD420D">
        <w:rPr>
          <w:rFonts w:ascii="Times New Roman" w:hAnsi="Times New Roman"/>
          <w:sz w:val="24"/>
          <w:szCs w:val="24"/>
        </w:rPr>
        <w:t xml:space="preserve"> - стабильно</w:t>
      </w:r>
      <w:r w:rsidRPr="00AD420D">
        <w:rPr>
          <w:rFonts w:ascii="Times New Roman" w:hAnsi="Times New Roman"/>
          <w:sz w:val="24"/>
          <w:szCs w:val="24"/>
        </w:rPr>
        <w:t xml:space="preserve"> занимают болезни системы кровообращения</w:t>
      </w:r>
      <w:r w:rsidR="00B51873" w:rsidRPr="00AD420D">
        <w:rPr>
          <w:rFonts w:ascii="Times New Roman" w:hAnsi="Times New Roman"/>
          <w:sz w:val="24"/>
          <w:szCs w:val="24"/>
        </w:rPr>
        <w:t xml:space="preserve">; </w:t>
      </w:r>
    </w:p>
    <w:p w14:paraId="557B416A" w14:textId="77777777" w:rsidR="008A36CE" w:rsidRPr="00AD420D" w:rsidRDefault="00B51873"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 xml:space="preserve">2 место </w:t>
      </w:r>
      <w:r w:rsidR="00FA0D27" w:rsidRPr="00AD420D">
        <w:rPr>
          <w:rFonts w:ascii="Times New Roman" w:hAnsi="Times New Roman"/>
          <w:sz w:val="24"/>
          <w:szCs w:val="24"/>
        </w:rPr>
        <w:t>- злокачественные новообразования</w:t>
      </w:r>
      <w:r w:rsidR="008A36CE" w:rsidRPr="00AD420D">
        <w:rPr>
          <w:rFonts w:ascii="Times New Roman" w:hAnsi="Times New Roman"/>
          <w:sz w:val="24"/>
          <w:szCs w:val="24"/>
        </w:rPr>
        <w:t>;</w:t>
      </w:r>
    </w:p>
    <w:p w14:paraId="1E3052C6" w14:textId="0338F788" w:rsidR="008A36CE" w:rsidRPr="00AD420D" w:rsidRDefault="00FA0D27"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3 мест</w:t>
      </w:r>
      <w:r w:rsidR="008A36CE" w:rsidRPr="00AD420D">
        <w:rPr>
          <w:rFonts w:ascii="Times New Roman" w:hAnsi="Times New Roman"/>
          <w:sz w:val="24"/>
          <w:szCs w:val="24"/>
        </w:rPr>
        <w:t>о</w:t>
      </w:r>
      <w:r w:rsidRPr="00AD420D">
        <w:rPr>
          <w:rFonts w:ascii="Times New Roman" w:hAnsi="Times New Roman"/>
          <w:sz w:val="24"/>
          <w:szCs w:val="24"/>
        </w:rPr>
        <w:t xml:space="preserve"> </w:t>
      </w:r>
      <w:r w:rsidR="00FF5920" w:rsidRPr="00AD420D">
        <w:rPr>
          <w:rFonts w:ascii="Times New Roman" w:hAnsi="Times New Roman"/>
          <w:sz w:val="24"/>
          <w:szCs w:val="24"/>
        </w:rPr>
        <w:t>- болезни</w:t>
      </w:r>
      <w:r w:rsidRPr="00AD420D">
        <w:rPr>
          <w:rFonts w:ascii="Times New Roman" w:hAnsi="Times New Roman"/>
          <w:sz w:val="24"/>
          <w:szCs w:val="24"/>
        </w:rPr>
        <w:t xml:space="preserve"> органов пищеварения. </w:t>
      </w:r>
    </w:p>
    <w:bookmarkEnd w:id="16"/>
    <w:p w14:paraId="42428B87" w14:textId="0C5B6851" w:rsidR="00FA0D27" w:rsidRPr="00AD420D" w:rsidRDefault="00FA0D27" w:rsidP="00FF5920">
      <w:pPr>
        <w:pStyle w:val="14"/>
        <w:ind w:firstLine="708"/>
        <w:jc w:val="both"/>
        <w:rPr>
          <w:rFonts w:ascii="Times New Roman" w:hAnsi="Times New Roman"/>
          <w:b/>
          <w:sz w:val="24"/>
          <w:szCs w:val="24"/>
        </w:rPr>
      </w:pPr>
      <w:r w:rsidRPr="00AD420D">
        <w:rPr>
          <w:rFonts w:ascii="Times New Roman" w:hAnsi="Times New Roman"/>
          <w:sz w:val="24"/>
          <w:szCs w:val="24"/>
        </w:rPr>
        <w:t xml:space="preserve">Смертность от болезней системы кровообращения </w:t>
      </w:r>
      <w:r w:rsidR="008A36CE" w:rsidRPr="00AD420D">
        <w:rPr>
          <w:rFonts w:ascii="Times New Roman" w:hAnsi="Times New Roman"/>
          <w:sz w:val="24"/>
          <w:szCs w:val="24"/>
        </w:rPr>
        <w:t xml:space="preserve">по итогам отчетного </w:t>
      </w:r>
      <w:r w:rsidR="00FF5920" w:rsidRPr="00AD420D">
        <w:rPr>
          <w:rFonts w:ascii="Times New Roman" w:hAnsi="Times New Roman"/>
          <w:sz w:val="24"/>
          <w:szCs w:val="24"/>
        </w:rPr>
        <w:t>периода составила</w:t>
      </w:r>
      <w:r w:rsidRPr="00AD420D">
        <w:rPr>
          <w:rFonts w:ascii="Times New Roman" w:hAnsi="Times New Roman"/>
          <w:sz w:val="24"/>
          <w:szCs w:val="24"/>
        </w:rPr>
        <w:t xml:space="preserve"> 554,6 </w:t>
      </w:r>
      <w:r w:rsidR="006F160C" w:rsidRPr="00AD420D">
        <w:rPr>
          <w:rFonts w:ascii="Times New Roman" w:hAnsi="Times New Roman"/>
          <w:sz w:val="24"/>
          <w:szCs w:val="24"/>
        </w:rPr>
        <w:t xml:space="preserve">случая </w:t>
      </w:r>
      <w:r w:rsidRPr="00AD420D">
        <w:rPr>
          <w:rFonts w:ascii="Times New Roman" w:hAnsi="Times New Roman"/>
          <w:sz w:val="24"/>
          <w:szCs w:val="24"/>
        </w:rPr>
        <w:t>на 100 тыс.</w:t>
      </w:r>
      <w:r w:rsidR="006F160C" w:rsidRPr="00AD420D">
        <w:rPr>
          <w:rFonts w:ascii="Times New Roman" w:hAnsi="Times New Roman"/>
          <w:sz w:val="24"/>
          <w:szCs w:val="24"/>
        </w:rPr>
        <w:t xml:space="preserve"> </w:t>
      </w:r>
      <w:r w:rsidRPr="00AD420D">
        <w:rPr>
          <w:rFonts w:ascii="Times New Roman" w:hAnsi="Times New Roman"/>
          <w:sz w:val="24"/>
          <w:szCs w:val="24"/>
        </w:rPr>
        <w:t>нас</w:t>
      </w:r>
      <w:r w:rsidR="006F160C" w:rsidRPr="00AD420D">
        <w:rPr>
          <w:rFonts w:ascii="Times New Roman" w:hAnsi="Times New Roman"/>
          <w:sz w:val="24"/>
          <w:szCs w:val="24"/>
        </w:rPr>
        <w:t>еления</w:t>
      </w:r>
      <w:r w:rsidR="008A36CE" w:rsidRPr="00AD420D">
        <w:rPr>
          <w:rFonts w:ascii="Times New Roman" w:hAnsi="Times New Roman"/>
          <w:sz w:val="24"/>
          <w:szCs w:val="24"/>
        </w:rPr>
        <w:t xml:space="preserve"> </w:t>
      </w:r>
      <w:r w:rsidRPr="00AD420D">
        <w:rPr>
          <w:rFonts w:ascii="Times New Roman" w:hAnsi="Times New Roman"/>
          <w:sz w:val="24"/>
          <w:szCs w:val="24"/>
        </w:rPr>
        <w:t>(</w:t>
      </w:r>
      <w:r w:rsidR="006F160C" w:rsidRPr="00AD420D">
        <w:rPr>
          <w:rFonts w:ascii="Times New Roman" w:hAnsi="Times New Roman"/>
          <w:sz w:val="24"/>
          <w:szCs w:val="24"/>
        </w:rPr>
        <w:t xml:space="preserve">9 месяцев </w:t>
      </w:r>
      <w:r w:rsidRPr="00AD420D">
        <w:rPr>
          <w:rFonts w:ascii="Times New Roman" w:hAnsi="Times New Roman"/>
          <w:sz w:val="24"/>
          <w:szCs w:val="24"/>
        </w:rPr>
        <w:t>2022</w:t>
      </w:r>
      <w:r w:rsidR="006F160C" w:rsidRPr="00AD420D">
        <w:rPr>
          <w:rFonts w:ascii="Times New Roman" w:hAnsi="Times New Roman"/>
          <w:sz w:val="24"/>
          <w:szCs w:val="24"/>
        </w:rPr>
        <w:t xml:space="preserve"> года</w:t>
      </w:r>
      <w:r w:rsidRPr="00AD420D">
        <w:rPr>
          <w:rFonts w:ascii="Times New Roman" w:hAnsi="Times New Roman"/>
          <w:sz w:val="24"/>
          <w:szCs w:val="24"/>
        </w:rPr>
        <w:t xml:space="preserve"> - 632,4), что значительно ниже показателя прошлого года. По сравнению с </w:t>
      </w:r>
      <w:r w:rsidR="00B14FFE" w:rsidRPr="00AD420D">
        <w:rPr>
          <w:rFonts w:ascii="Times New Roman" w:hAnsi="Times New Roman"/>
          <w:sz w:val="24"/>
          <w:szCs w:val="24"/>
        </w:rPr>
        <w:t xml:space="preserve">аналогичным периодом прошлого года </w:t>
      </w:r>
      <w:r w:rsidRPr="00AD420D">
        <w:rPr>
          <w:rFonts w:ascii="Times New Roman" w:hAnsi="Times New Roman"/>
          <w:sz w:val="24"/>
          <w:szCs w:val="24"/>
        </w:rPr>
        <w:t xml:space="preserve">в структуре причин смертности от </w:t>
      </w:r>
      <w:r w:rsidR="00B14FFE" w:rsidRPr="00AD420D">
        <w:rPr>
          <w:rFonts w:ascii="Times New Roman" w:hAnsi="Times New Roman"/>
          <w:sz w:val="24"/>
          <w:szCs w:val="24"/>
        </w:rPr>
        <w:t>болезней</w:t>
      </w:r>
      <w:r w:rsidRPr="00AD420D">
        <w:rPr>
          <w:rFonts w:ascii="Times New Roman" w:hAnsi="Times New Roman"/>
          <w:sz w:val="24"/>
          <w:szCs w:val="24"/>
        </w:rPr>
        <w:t xml:space="preserve"> снизилось число умерших женщин.  Имеет место снижение смертности и от ишемической болезни </w:t>
      </w:r>
      <w:r w:rsidR="00B14FFE" w:rsidRPr="00AD420D">
        <w:rPr>
          <w:rFonts w:ascii="Times New Roman" w:hAnsi="Times New Roman"/>
          <w:sz w:val="24"/>
          <w:szCs w:val="24"/>
        </w:rPr>
        <w:t>сердца,</w:t>
      </w:r>
      <w:r w:rsidRPr="00AD420D">
        <w:rPr>
          <w:rFonts w:ascii="Times New Roman" w:hAnsi="Times New Roman"/>
          <w:sz w:val="24"/>
          <w:szCs w:val="24"/>
        </w:rPr>
        <w:t xml:space="preserve"> и от цереброваскулярных болезней. </w:t>
      </w:r>
      <w:r w:rsidR="00B14FFE" w:rsidRPr="00AD420D">
        <w:rPr>
          <w:rFonts w:ascii="Times New Roman" w:hAnsi="Times New Roman"/>
          <w:sz w:val="24"/>
          <w:szCs w:val="24"/>
        </w:rPr>
        <w:t>От острого нарушения мозгового кровообращения</w:t>
      </w:r>
      <w:r w:rsidRPr="00AD420D">
        <w:rPr>
          <w:rFonts w:ascii="Times New Roman" w:hAnsi="Times New Roman"/>
          <w:sz w:val="24"/>
          <w:szCs w:val="24"/>
        </w:rPr>
        <w:t xml:space="preserve"> погибло 12 человек против</w:t>
      </w:r>
      <w:r w:rsidR="00B14FFE" w:rsidRPr="00AD420D">
        <w:rPr>
          <w:rFonts w:ascii="Times New Roman" w:hAnsi="Times New Roman"/>
          <w:sz w:val="24"/>
          <w:szCs w:val="24"/>
        </w:rPr>
        <w:t xml:space="preserve"> </w:t>
      </w:r>
      <w:r w:rsidRPr="00AD420D">
        <w:rPr>
          <w:rFonts w:ascii="Times New Roman" w:hAnsi="Times New Roman"/>
          <w:sz w:val="24"/>
          <w:szCs w:val="24"/>
        </w:rPr>
        <w:t>19 человек в прошлом году, из них трудоспособного возраста 3 мужчин.</w:t>
      </w:r>
    </w:p>
    <w:p w14:paraId="0DEF831A" w14:textId="65179F77" w:rsidR="00FA0D27" w:rsidRPr="00AD420D" w:rsidRDefault="00FA0D27" w:rsidP="00B14FFE">
      <w:pPr>
        <w:pStyle w:val="14"/>
        <w:jc w:val="both"/>
        <w:rPr>
          <w:rFonts w:ascii="Times New Roman" w:hAnsi="Times New Roman"/>
          <w:sz w:val="24"/>
          <w:szCs w:val="24"/>
        </w:rPr>
      </w:pPr>
      <w:r w:rsidRPr="00AD420D">
        <w:rPr>
          <w:rFonts w:ascii="Times New Roman" w:hAnsi="Times New Roman"/>
          <w:sz w:val="24"/>
          <w:szCs w:val="24"/>
        </w:rPr>
        <w:t xml:space="preserve">           Смертность от злокачественных новообразований снизилась в абсолютных цифрах на 2 человека, в пересчете на 100 т</w:t>
      </w:r>
      <w:r w:rsidR="00B14FFE" w:rsidRPr="00AD420D">
        <w:rPr>
          <w:rFonts w:ascii="Times New Roman" w:hAnsi="Times New Roman"/>
          <w:sz w:val="24"/>
          <w:szCs w:val="24"/>
        </w:rPr>
        <w:t>ыс</w:t>
      </w:r>
      <w:r w:rsidRPr="00AD420D">
        <w:rPr>
          <w:rFonts w:ascii="Times New Roman" w:hAnsi="Times New Roman"/>
          <w:sz w:val="24"/>
          <w:szCs w:val="24"/>
        </w:rPr>
        <w:t>.</w:t>
      </w:r>
      <w:r w:rsidR="00B14FFE" w:rsidRPr="00AD420D">
        <w:rPr>
          <w:rFonts w:ascii="Times New Roman" w:hAnsi="Times New Roman"/>
          <w:sz w:val="24"/>
          <w:szCs w:val="24"/>
        </w:rPr>
        <w:t xml:space="preserve"> </w:t>
      </w:r>
      <w:r w:rsidRPr="00AD420D">
        <w:rPr>
          <w:rFonts w:ascii="Times New Roman" w:hAnsi="Times New Roman"/>
          <w:sz w:val="24"/>
          <w:szCs w:val="24"/>
        </w:rPr>
        <w:t>нас</w:t>
      </w:r>
      <w:r w:rsidR="00B14FFE" w:rsidRPr="00AD420D">
        <w:rPr>
          <w:rFonts w:ascii="Times New Roman" w:hAnsi="Times New Roman"/>
          <w:sz w:val="24"/>
          <w:szCs w:val="24"/>
        </w:rPr>
        <w:t>еления</w:t>
      </w:r>
      <w:r w:rsidRPr="00AD420D">
        <w:rPr>
          <w:rFonts w:ascii="Times New Roman" w:hAnsi="Times New Roman"/>
          <w:sz w:val="24"/>
          <w:szCs w:val="24"/>
        </w:rPr>
        <w:t xml:space="preserve"> находится на уровне 2022 года. Число умерших от </w:t>
      </w:r>
      <w:r w:rsidR="00B14FFE" w:rsidRPr="00AD420D">
        <w:rPr>
          <w:rFonts w:ascii="Times New Roman" w:hAnsi="Times New Roman"/>
          <w:sz w:val="24"/>
          <w:szCs w:val="24"/>
        </w:rPr>
        <w:t>злокачественных новообразований в</w:t>
      </w:r>
      <w:r w:rsidRPr="00AD420D">
        <w:rPr>
          <w:rFonts w:ascii="Times New Roman" w:hAnsi="Times New Roman"/>
          <w:sz w:val="24"/>
          <w:szCs w:val="24"/>
        </w:rPr>
        <w:t xml:space="preserve"> трудоспособном возрасте не уменьшилось. За текущий год выросла смертность от внешних причин, число суицидов выросло в абсолютных цифрах с 4 до 9, из них 1 случай суицида среди женщин. В прошлом году случаев суицида у женщин не было.</w:t>
      </w:r>
    </w:p>
    <w:p w14:paraId="388533BE" w14:textId="77777777" w:rsidR="00FA0D27" w:rsidRPr="00AD420D" w:rsidRDefault="00FA0D27" w:rsidP="00B14FFE">
      <w:pPr>
        <w:pStyle w:val="14"/>
        <w:ind w:firstLine="708"/>
        <w:jc w:val="both"/>
        <w:rPr>
          <w:rFonts w:ascii="Times New Roman" w:hAnsi="Times New Roman"/>
          <w:sz w:val="24"/>
          <w:szCs w:val="24"/>
        </w:rPr>
      </w:pPr>
      <w:r w:rsidRPr="00AD420D">
        <w:rPr>
          <w:rFonts w:ascii="Times New Roman" w:hAnsi="Times New Roman"/>
          <w:sz w:val="24"/>
          <w:szCs w:val="24"/>
        </w:rPr>
        <w:t xml:space="preserve">Смертность лиц трудоспособного возраста выросла, в абсолютных цифрах на 11 человек умерло больше.  За отчетный период показатель составляет 5,6 на 1000 лиц трудоспособного возраста, за 2022 год – 4,2. </w:t>
      </w:r>
    </w:p>
    <w:p w14:paraId="76349627" w14:textId="77777777" w:rsidR="00B14FFE" w:rsidRPr="00AD420D" w:rsidRDefault="00B14FFE" w:rsidP="00B14FFE">
      <w:pPr>
        <w:pStyle w:val="14"/>
        <w:ind w:firstLine="708"/>
        <w:jc w:val="center"/>
        <w:rPr>
          <w:rFonts w:ascii="Times New Roman" w:hAnsi="Times New Roman"/>
          <w:sz w:val="24"/>
          <w:szCs w:val="24"/>
        </w:rPr>
      </w:pPr>
    </w:p>
    <w:p w14:paraId="45A2CE28" w14:textId="470705CF" w:rsidR="00B14FFE" w:rsidRPr="00AD420D" w:rsidRDefault="00FA0D27" w:rsidP="00B14FFE">
      <w:pPr>
        <w:pStyle w:val="14"/>
        <w:ind w:firstLine="708"/>
        <w:jc w:val="center"/>
        <w:rPr>
          <w:rFonts w:ascii="Times New Roman" w:hAnsi="Times New Roman"/>
          <w:sz w:val="24"/>
          <w:szCs w:val="24"/>
        </w:rPr>
      </w:pPr>
      <w:r w:rsidRPr="00AD420D">
        <w:rPr>
          <w:rFonts w:ascii="Times New Roman" w:hAnsi="Times New Roman"/>
          <w:b/>
          <w:bCs/>
          <w:sz w:val="24"/>
          <w:szCs w:val="24"/>
        </w:rPr>
        <w:t>Структура смертности лиц трудоспособного возраста</w:t>
      </w:r>
      <w:r w:rsidR="00B14FFE" w:rsidRPr="00AD420D">
        <w:rPr>
          <w:rFonts w:ascii="Times New Roman" w:hAnsi="Times New Roman"/>
          <w:sz w:val="24"/>
          <w:szCs w:val="24"/>
        </w:rPr>
        <w:t xml:space="preserve"> </w:t>
      </w:r>
    </w:p>
    <w:tbl>
      <w:tblPr>
        <w:tblW w:w="949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gridCol w:w="4395"/>
      </w:tblGrid>
      <w:tr w:rsidR="00AD420D" w:rsidRPr="00AD420D" w14:paraId="6AA1F6B7" w14:textId="77777777" w:rsidTr="008A7C2A">
        <w:tc>
          <w:tcPr>
            <w:tcW w:w="1134" w:type="dxa"/>
            <w:tcBorders>
              <w:top w:val="single" w:sz="4" w:space="0" w:color="auto"/>
              <w:left w:val="single" w:sz="4" w:space="0" w:color="auto"/>
              <w:bottom w:val="single" w:sz="4" w:space="0" w:color="auto"/>
              <w:right w:val="single" w:sz="4" w:space="0" w:color="auto"/>
            </w:tcBorders>
          </w:tcPr>
          <w:p w14:paraId="5FE38198" w14:textId="77777777" w:rsidR="00FA0D27" w:rsidRPr="00AD420D" w:rsidRDefault="00FA0D27" w:rsidP="00FA0D27">
            <w:pPr>
              <w:pStyle w:val="14"/>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14:paraId="35EF858D" w14:textId="3FE5ECC6" w:rsidR="00FA0D27" w:rsidRPr="00AD420D" w:rsidRDefault="00FA0D27" w:rsidP="00B14FFE">
            <w:pPr>
              <w:pStyle w:val="14"/>
              <w:jc w:val="center"/>
              <w:rPr>
                <w:rFonts w:ascii="Times New Roman" w:hAnsi="Times New Roman"/>
                <w:sz w:val="24"/>
                <w:szCs w:val="24"/>
              </w:rPr>
            </w:pPr>
            <w:r w:rsidRPr="00AD420D">
              <w:rPr>
                <w:rFonts w:ascii="Times New Roman" w:hAnsi="Times New Roman"/>
                <w:sz w:val="24"/>
                <w:szCs w:val="24"/>
              </w:rPr>
              <w:t>9 мес</w:t>
            </w:r>
            <w:r w:rsidR="008A7C2A" w:rsidRPr="00AD420D">
              <w:rPr>
                <w:rFonts w:ascii="Times New Roman" w:hAnsi="Times New Roman"/>
                <w:sz w:val="24"/>
                <w:szCs w:val="24"/>
              </w:rPr>
              <w:t>яцев</w:t>
            </w:r>
            <w:r w:rsidRPr="00AD420D">
              <w:rPr>
                <w:rFonts w:ascii="Times New Roman" w:hAnsi="Times New Roman"/>
                <w:sz w:val="24"/>
                <w:szCs w:val="24"/>
              </w:rPr>
              <w:t xml:space="preserve"> 2022 год</w:t>
            </w:r>
            <w:r w:rsidR="008A7C2A" w:rsidRPr="00AD420D">
              <w:rPr>
                <w:rFonts w:ascii="Times New Roman" w:hAnsi="Times New Roman"/>
                <w:sz w:val="24"/>
                <w:szCs w:val="24"/>
              </w:rPr>
              <w:t>а</w:t>
            </w:r>
          </w:p>
        </w:tc>
        <w:tc>
          <w:tcPr>
            <w:tcW w:w="4395" w:type="dxa"/>
            <w:tcBorders>
              <w:top w:val="single" w:sz="4" w:space="0" w:color="auto"/>
              <w:left w:val="single" w:sz="4" w:space="0" w:color="auto"/>
              <w:bottom w:val="single" w:sz="4" w:space="0" w:color="auto"/>
              <w:right w:val="single" w:sz="4" w:space="0" w:color="auto"/>
            </w:tcBorders>
            <w:hideMark/>
          </w:tcPr>
          <w:p w14:paraId="40E34A30" w14:textId="696E6B02" w:rsidR="00FA0D27" w:rsidRPr="00AD420D" w:rsidRDefault="00FA0D27" w:rsidP="00B14FFE">
            <w:pPr>
              <w:pStyle w:val="14"/>
              <w:jc w:val="center"/>
              <w:rPr>
                <w:rFonts w:ascii="Times New Roman" w:hAnsi="Times New Roman"/>
                <w:sz w:val="24"/>
                <w:szCs w:val="24"/>
              </w:rPr>
            </w:pPr>
            <w:r w:rsidRPr="00AD420D">
              <w:rPr>
                <w:rFonts w:ascii="Times New Roman" w:hAnsi="Times New Roman"/>
                <w:sz w:val="24"/>
                <w:szCs w:val="24"/>
              </w:rPr>
              <w:t>9 мес</w:t>
            </w:r>
            <w:r w:rsidR="008A7C2A" w:rsidRPr="00AD420D">
              <w:rPr>
                <w:rFonts w:ascii="Times New Roman" w:hAnsi="Times New Roman"/>
                <w:sz w:val="24"/>
                <w:szCs w:val="24"/>
              </w:rPr>
              <w:t>яцев</w:t>
            </w:r>
            <w:r w:rsidRPr="00AD420D">
              <w:rPr>
                <w:rFonts w:ascii="Times New Roman" w:hAnsi="Times New Roman"/>
                <w:sz w:val="24"/>
                <w:szCs w:val="24"/>
              </w:rPr>
              <w:t xml:space="preserve"> 2023 год</w:t>
            </w:r>
            <w:r w:rsidR="008A7C2A" w:rsidRPr="00AD420D">
              <w:rPr>
                <w:rFonts w:ascii="Times New Roman" w:hAnsi="Times New Roman"/>
                <w:sz w:val="24"/>
                <w:szCs w:val="24"/>
              </w:rPr>
              <w:t>а</w:t>
            </w:r>
          </w:p>
        </w:tc>
      </w:tr>
      <w:tr w:rsidR="00AD420D" w:rsidRPr="00AD420D" w14:paraId="0C889729" w14:textId="77777777" w:rsidTr="008A7C2A">
        <w:tc>
          <w:tcPr>
            <w:tcW w:w="1134" w:type="dxa"/>
            <w:tcBorders>
              <w:top w:val="single" w:sz="4" w:space="0" w:color="auto"/>
              <w:left w:val="single" w:sz="4" w:space="0" w:color="auto"/>
              <w:bottom w:val="single" w:sz="4" w:space="0" w:color="auto"/>
              <w:right w:val="single" w:sz="4" w:space="0" w:color="auto"/>
            </w:tcBorders>
            <w:hideMark/>
          </w:tcPr>
          <w:p w14:paraId="6282BE2B"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4CC662D8" w14:textId="3336686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12 чел</w:t>
            </w:r>
            <w:r w:rsidR="008A7C2A" w:rsidRPr="00AD420D">
              <w:rPr>
                <w:rFonts w:ascii="Times New Roman" w:hAnsi="Times New Roman"/>
                <w:sz w:val="24"/>
                <w:szCs w:val="24"/>
              </w:rPr>
              <w:t xml:space="preserve">. </w:t>
            </w:r>
            <w:r w:rsidRPr="00AD420D">
              <w:rPr>
                <w:rFonts w:ascii="Times New Roman" w:hAnsi="Times New Roman"/>
                <w:sz w:val="24"/>
                <w:szCs w:val="24"/>
              </w:rPr>
              <w:t xml:space="preserve">– 30,8 %  </w:t>
            </w:r>
          </w:p>
        </w:tc>
        <w:tc>
          <w:tcPr>
            <w:tcW w:w="4395" w:type="dxa"/>
            <w:tcBorders>
              <w:top w:val="single" w:sz="4" w:space="0" w:color="auto"/>
              <w:left w:val="single" w:sz="4" w:space="0" w:color="auto"/>
              <w:bottom w:val="single" w:sz="4" w:space="0" w:color="auto"/>
              <w:right w:val="single" w:sz="4" w:space="0" w:color="auto"/>
            </w:tcBorders>
            <w:hideMark/>
          </w:tcPr>
          <w:p w14:paraId="71CACF88" w14:textId="04EF86E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Болезни системы кровообращения – 13 чел</w:t>
            </w:r>
            <w:r w:rsidR="008A7C2A" w:rsidRPr="00AD420D">
              <w:rPr>
                <w:rFonts w:ascii="Times New Roman" w:hAnsi="Times New Roman"/>
                <w:sz w:val="24"/>
                <w:szCs w:val="24"/>
              </w:rPr>
              <w:t xml:space="preserve">. </w:t>
            </w:r>
            <w:r w:rsidRPr="00AD420D">
              <w:rPr>
                <w:rFonts w:ascii="Times New Roman" w:hAnsi="Times New Roman"/>
                <w:sz w:val="24"/>
                <w:szCs w:val="24"/>
              </w:rPr>
              <w:t xml:space="preserve">– 26,0 %  </w:t>
            </w:r>
          </w:p>
        </w:tc>
      </w:tr>
      <w:tr w:rsidR="00AD420D" w:rsidRPr="00AD420D" w14:paraId="35C950CF" w14:textId="77777777" w:rsidTr="008A7C2A">
        <w:tc>
          <w:tcPr>
            <w:tcW w:w="1134" w:type="dxa"/>
            <w:tcBorders>
              <w:top w:val="single" w:sz="4" w:space="0" w:color="auto"/>
              <w:left w:val="single" w:sz="4" w:space="0" w:color="auto"/>
              <w:bottom w:val="single" w:sz="4" w:space="0" w:color="auto"/>
              <w:right w:val="single" w:sz="4" w:space="0" w:color="auto"/>
            </w:tcBorders>
            <w:hideMark/>
          </w:tcPr>
          <w:p w14:paraId="6F1BB205"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14895784" w14:textId="16D0CFD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Внешние причины   </w:t>
            </w:r>
            <w:r w:rsidR="008A7C2A" w:rsidRPr="00AD420D">
              <w:rPr>
                <w:rFonts w:ascii="Times New Roman" w:hAnsi="Times New Roman"/>
                <w:sz w:val="24"/>
                <w:szCs w:val="24"/>
              </w:rPr>
              <w:t>– 11</w:t>
            </w:r>
            <w:r w:rsidRPr="00AD420D">
              <w:rPr>
                <w:rFonts w:ascii="Times New Roman" w:hAnsi="Times New Roman"/>
                <w:sz w:val="24"/>
                <w:szCs w:val="24"/>
              </w:rPr>
              <w:t xml:space="preserve"> чел</w:t>
            </w:r>
            <w:r w:rsidR="008A7C2A" w:rsidRPr="00AD420D">
              <w:rPr>
                <w:rFonts w:ascii="Times New Roman" w:hAnsi="Times New Roman"/>
                <w:sz w:val="24"/>
                <w:szCs w:val="24"/>
              </w:rPr>
              <w:t>.</w:t>
            </w:r>
            <w:r w:rsidRPr="00AD420D">
              <w:rPr>
                <w:rFonts w:ascii="Times New Roman" w:hAnsi="Times New Roman"/>
                <w:sz w:val="24"/>
                <w:szCs w:val="24"/>
              </w:rPr>
              <w:t xml:space="preserve"> – 28,2 %</w:t>
            </w:r>
          </w:p>
        </w:tc>
        <w:tc>
          <w:tcPr>
            <w:tcW w:w="4395" w:type="dxa"/>
            <w:tcBorders>
              <w:top w:val="single" w:sz="4" w:space="0" w:color="auto"/>
              <w:left w:val="single" w:sz="4" w:space="0" w:color="auto"/>
              <w:bottom w:val="single" w:sz="4" w:space="0" w:color="auto"/>
              <w:right w:val="single" w:sz="4" w:space="0" w:color="auto"/>
            </w:tcBorders>
            <w:hideMark/>
          </w:tcPr>
          <w:p w14:paraId="73EF136E" w14:textId="2E9BD688"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Травмы, отравления и несчастные случаи – 12 чел</w:t>
            </w:r>
            <w:r w:rsidR="008A7C2A" w:rsidRPr="00AD420D">
              <w:rPr>
                <w:rFonts w:ascii="Times New Roman" w:hAnsi="Times New Roman"/>
                <w:sz w:val="24"/>
                <w:szCs w:val="24"/>
              </w:rPr>
              <w:t>.</w:t>
            </w:r>
            <w:r w:rsidRPr="00AD420D">
              <w:rPr>
                <w:rFonts w:ascii="Times New Roman" w:hAnsi="Times New Roman"/>
                <w:sz w:val="24"/>
                <w:szCs w:val="24"/>
              </w:rPr>
              <w:t xml:space="preserve"> – 24,0 %</w:t>
            </w:r>
          </w:p>
        </w:tc>
      </w:tr>
      <w:tr w:rsidR="00AD420D" w:rsidRPr="00AD420D" w14:paraId="298EACFD" w14:textId="77777777" w:rsidTr="008A7C2A">
        <w:trPr>
          <w:trHeight w:val="540"/>
        </w:trPr>
        <w:tc>
          <w:tcPr>
            <w:tcW w:w="1134" w:type="dxa"/>
            <w:tcBorders>
              <w:top w:val="single" w:sz="4" w:space="0" w:color="auto"/>
              <w:left w:val="single" w:sz="4" w:space="0" w:color="auto"/>
              <w:bottom w:val="single" w:sz="4" w:space="0" w:color="auto"/>
              <w:right w:val="single" w:sz="4" w:space="0" w:color="auto"/>
            </w:tcBorders>
            <w:hideMark/>
          </w:tcPr>
          <w:p w14:paraId="072DD3C5"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0421D362" w14:textId="5C6CF101"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Злокачественные новообразования </w:t>
            </w:r>
            <w:r w:rsidR="008A7C2A" w:rsidRPr="00AD420D">
              <w:rPr>
                <w:rFonts w:ascii="Times New Roman" w:hAnsi="Times New Roman"/>
                <w:sz w:val="24"/>
                <w:szCs w:val="24"/>
              </w:rPr>
              <w:t>– 5</w:t>
            </w:r>
            <w:r w:rsidRPr="00AD420D">
              <w:rPr>
                <w:rFonts w:ascii="Times New Roman" w:hAnsi="Times New Roman"/>
                <w:sz w:val="24"/>
                <w:szCs w:val="24"/>
              </w:rPr>
              <w:t xml:space="preserve"> чел</w:t>
            </w:r>
            <w:r w:rsidR="008A7C2A" w:rsidRPr="00AD420D">
              <w:rPr>
                <w:rFonts w:ascii="Times New Roman" w:hAnsi="Times New Roman"/>
                <w:sz w:val="24"/>
                <w:szCs w:val="24"/>
              </w:rPr>
              <w:t xml:space="preserve">. </w:t>
            </w:r>
            <w:r w:rsidRPr="00AD420D">
              <w:rPr>
                <w:rFonts w:ascii="Times New Roman" w:hAnsi="Times New Roman"/>
                <w:sz w:val="24"/>
                <w:szCs w:val="24"/>
              </w:rPr>
              <w:t>– 12,8 %</w:t>
            </w:r>
          </w:p>
        </w:tc>
        <w:tc>
          <w:tcPr>
            <w:tcW w:w="4395" w:type="dxa"/>
            <w:tcBorders>
              <w:top w:val="single" w:sz="4" w:space="0" w:color="auto"/>
              <w:left w:val="single" w:sz="4" w:space="0" w:color="auto"/>
              <w:bottom w:val="single" w:sz="4" w:space="0" w:color="auto"/>
              <w:right w:val="single" w:sz="4" w:space="0" w:color="auto"/>
            </w:tcBorders>
            <w:hideMark/>
          </w:tcPr>
          <w:p w14:paraId="20B70D87" w14:textId="534900CA"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Болезни органов пищеварения </w:t>
            </w:r>
            <w:r w:rsidR="008A7C2A" w:rsidRPr="00AD420D">
              <w:rPr>
                <w:rFonts w:ascii="Times New Roman" w:hAnsi="Times New Roman"/>
                <w:sz w:val="24"/>
                <w:szCs w:val="24"/>
              </w:rPr>
              <w:t>– 7</w:t>
            </w:r>
            <w:r w:rsidRPr="00AD420D">
              <w:rPr>
                <w:rFonts w:ascii="Times New Roman" w:hAnsi="Times New Roman"/>
                <w:sz w:val="24"/>
                <w:szCs w:val="24"/>
              </w:rPr>
              <w:t>чел</w:t>
            </w:r>
            <w:r w:rsidR="008A7C2A" w:rsidRPr="00AD420D">
              <w:rPr>
                <w:rFonts w:ascii="Times New Roman" w:hAnsi="Times New Roman"/>
                <w:sz w:val="24"/>
                <w:szCs w:val="24"/>
              </w:rPr>
              <w:t>.</w:t>
            </w:r>
            <w:r w:rsidRPr="00AD420D">
              <w:rPr>
                <w:rFonts w:ascii="Times New Roman" w:hAnsi="Times New Roman"/>
                <w:sz w:val="24"/>
                <w:szCs w:val="24"/>
              </w:rPr>
              <w:t xml:space="preserve"> – 14,0 %</w:t>
            </w:r>
          </w:p>
        </w:tc>
      </w:tr>
      <w:tr w:rsidR="00502551" w:rsidRPr="00AD420D" w14:paraId="022EFF38" w14:textId="77777777" w:rsidTr="008A7C2A">
        <w:trPr>
          <w:trHeight w:val="540"/>
        </w:trPr>
        <w:tc>
          <w:tcPr>
            <w:tcW w:w="1134" w:type="dxa"/>
            <w:tcBorders>
              <w:top w:val="single" w:sz="4" w:space="0" w:color="auto"/>
              <w:left w:val="single" w:sz="4" w:space="0" w:color="auto"/>
              <w:bottom w:val="single" w:sz="4" w:space="0" w:color="auto"/>
              <w:right w:val="single" w:sz="4" w:space="0" w:color="auto"/>
            </w:tcBorders>
            <w:hideMark/>
          </w:tcPr>
          <w:p w14:paraId="618F418C" w14:textId="77777777" w:rsidR="00FA0D27" w:rsidRPr="00AD420D" w:rsidRDefault="00FA0D27" w:rsidP="00FA0D27">
            <w:pPr>
              <w:pStyle w:val="14"/>
              <w:rPr>
                <w:rFonts w:ascii="Times New Roman" w:hAnsi="Times New Roman"/>
                <w:sz w:val="24"/>
                <w:szCs w:val="24"/>
                <w:lang w:val="en-US"/>
              </w:rPr>
            </w:pPr>
            <w:r w:rsidRPr="00AD420D">
              <w:rPr>
                <w:rFonts w:ascii="Times New Roman" w:hAnsi="Times New Roman"/>
                <w:sz w:val="24"/>
                <w:szCs w:val="24"/>
                <w:lang w:val="en-US"/>
              </w:rPr>
              <w:t>IV</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4FD27751" w14:textId="77E62BC4"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Болезни органов пищеварения </w:t>
            </w:r>
            <w:r w:rsidR="008A7C2A" w:rsidRPr="00AD420D">
              <w:rPr>
                <w:rFonts w:ascii="Times New Roman" w:hAnsi="Times New Roman"/>
                <w:sz w:val="24"/>
                <w:szCs w:val="24"/>
              </w:rPr>
              <w:t>– 4</w:t>
            </w:r>
            <w:r w:rsidRPr="00AD420D">
              <w:rPr>
                <w:rFonts w:ascii="Times New Roman" w:hAnsi="Times New Roman"/>
                <w:sz w:val="24"/>
                <w:szCs w:val="24"/>
              </w:rPr>
              <w:t xml:space="preserve"> чел</w:t>
            </w:r>
            <w:r w:rsidR="008A7C2A" w:rsidRPr="00AD420D">
              <w:rPr>
                <w:rFonts w:ascii="Times New Roman" w:hAnsi="Times New Roman"/>
                <w:sz w:val="24"/>
                <w:szCs w:val="24"/>
              </w:rPr>
              <w:t>.</w:t>
            </w:r>
            <w:r w:rsidRPr="00AD420D">
              <w:rPr>
                <w:rFonts w:ascii="Times New Roman" w:hAnsi="Times New Roman"/>
                <w:sz w:val="24"/>
                <w:szCs w:val="24"/>
              </w:rPr>
              <w:t xml:space="preserve"> – 10,2 %</w:t>
            </w:r>
          </w:p>
        </w:tc>
        <w:tc>
          <w:tcPr>
            <w:tcW w:w="4395" w:type="dxa"/>
            <w:tcBorders>
              <w:top w:val="single" w:sz="4" w:space="0" w:color="auto"/>
              <w:left w:val="single" w:sz="4" w:space="0" w:color="auto"/>
              <w:bottom w:val="single" w:sz="4" w:space="0" w:color="auto"/>
              <w:right w:val="single" w:sz="4" w:space="0" w:color="auto"/>
            </w:tcBorders>
            <w:hideMark/>
          </w:tcPr>
          <w:p w14:paraId="58384800" w14:textId="32B021C5"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Злокачественные новообразования и болезни органов дыхания – по 5 чел</w:t>
            </w:r>
            <w:r w:rsidR="008A7C2A" w:rsidRPr="00AD420D">
              <w:rPr>
                <w:rFonts w:ascii="Times New Roman" w:hAnsi="Times New Roman"/>
                <w:sz w:val="24"/>
                <w:szCs w:val="24"/>
              </w:rPr>
              <w:t>.</w:t>
            </w:r>
            <w:r w:rsidRPr="00AD420D">
              <w:rPr>
                <w:rFonts w:ascii="Times New Roman" w:hAnsi="Times New Roman"/>
                <w:sz w:val="24"/>
                <w:szCs w:val="24"/>
              </w:rPr>
              <w:t xml:space="preserve"> – по 10,0 %</w:t>
            </w:r>
          </w:p>
        </w:tc>
      </w:tr>
    </w:tbl>
    <w:p w14:paraId="6001CB4D" w14:textId="77777777" w:rsidR="00FA0D27" w:rsidRPr="00AD420D" w:rsidRDefault="00FA0D27" w:rsidP="00FA0D27">
      <w:pPr>
        <w:pStyle w:val="14"/>
        <w:rPr>
          <w:rFonts w:ascii="Times New Roman" w:hAnsi="Times New Roman"/>
          <w:sz w:val="24"/>
          <w:szCs w:val="24"/>
          <w:lang w:eastAsia="en-US"/>
        </w:rPr>
      </w:pPr>
    </w:p>
    <w:p w14:paraId="436873C4" w14:textId="77777777" w:rsidR="00502551" w:rsidRPr="00AD420D" w:rsidRDefault="00FA0D27" w:rsidP="008A7C2A">
      <w:pPr>
        <w:pStyle w:val="14"/>
        <w:jc w:val="both"/>
        <w:rPr>
          <w:rFonts w:ascii="Times New Roman" w:hAnsi="Times New Roman"/>
          <w:sz w:val="24"/>
          <w:szCs w:val="24"/>
        </w:rPr>
      </w:pPr>
      <w:bookmarkStart w:id="17" w:name="_Hlk150846314"/>
      <w:r w:rsidRPr="00AD420D">
        <w:rPr>
          <w:rFonts w:ascii="Times New Roman" w:hAnsi="Times New Roman"/>
          <w:sz w:val="24"/>
          <w:szCs w:val="24"/>
        </w:rPr>
        <w:t xml:space="preserve">    </w:t>
      </w:r>
      <w:r w:rsidR="008A7C2A" w:rsidRPr="00AD420D">
        <w:rPr>
          <w:rFonts w:ascii="Times New Roman" w:hAnsi="Times New Roman"/>
          <w:sz w:val="24"/>
          <w:szCs w:val="24"/>
        </w:rPr>
        <w:t xml:space="preserve">   </w:t>
      </w:r>
      <w:r w:rsidR="00502551" w:rsidRPr="00AD420D">
        <w:rPr>
          <w:rFonts w:ascii="Times New Roman" w:hAnsi="Times New Roman"/>
          <w:sz w:val="24"/>
          <w:szCs w:val="24"/>
        </w:rPr>
        <w:t xml:space="preserve">   </w:t>
      </w:r>
      <w:r w:rsidRPr="00AD420D">
        <w:rPr>
          <w:rFonts w:ascii="Times New Roman" w:hAnsi="Times New Roman"/>
          <w:sz w:val="24"/>
          <w:szCs w:val="24"/>
        </w:rPr>
        <w:t>У лиц трудоспособного возраста</w:t>
      </w:r>
      <w:r w:rsidR="00502551" w:rsidRPr="00AD420D">
        <w:rPr>
          <w:rFonts w:ascii="Times New Roman" w:hAnsi="Times New Roman"/>
          <w:sz w:val="24"/>
          <w:szCs w:val="24"/>
        </w:rPr>
        <w:t>:</w:t>
      </w:r>
    </w:p>
    <w:p w14:paraId="366B216A" w14:textId="77777777" w:rsidR="00502551" w:rsidRPr="00AD420D" w:rsidRDefault="00FA0D27"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1 место в текущем году занимает смертность от болезней системы кровообращения. Не было случаев смерти от острого инфаркта миокарда среди лиц трудоспособного возраста, 3 мужчин скончались от инсультов</w:t>
      </w:r>
      <w:r w:rsidR="00502551" w:rsidRPr="00AD420D">
        <w:rPr>
          <w:rFonts w:ascii="Times New Roman" w:hAnsi="Times New Roman"/>
          <w:sz w:val="24"/>
          <w:szCs w:val="24"/>
        </w:rPr>
        <w:t>;</w:t>
      </w:r>
    </w:p>
    <w:p w14:paraId="4A76859C" w14:textId="77777777" w:rsidR="00502551" w:rsidRPr="00AD420D" w:rsidRDefault="00502551"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2 место</w:t>
      </w:r>
      <w:r w:rsidR="00FA0D27" w:rsidRPr="00AD420D">
        <w:rPr>
          <w:rFonts w:ascii="Times New Roman" w:hAnsi="Times New Roman"/>
          <w:sz w:val="24"/>
          <w:szCs w:val="24"/>
        </w:rPr>
        <w:t>, как и в прошлом году - смертность от внешних причин</w:t>
      </w:r>
      <w:r w:rsidRPr="00AD420D">
        <w:rPr>
          <w:rFonts w:ascii="Times New Roman" w:hAnsi="Times New Roman"/>
          <w:sz w:val="24"/>
          <w:szCs w:val="24"/>
        </w:rPr>
        <w:t>;</w:t>
      </w:r>
    </w:p>
    <w:p w14:paraId="3FE13F83" w14:textId="15B2C743" w:rsidR="00FA0D27" w:rsidRPr="00AD420D" w:rsidRDefault="00502551"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3</w:t>
      </w:r>
      <w:r w:rsidR="00FA0D27" w:rsidRPr="00AD420D">
        <w:rPr>
          <w:rFonts w:ascii="Times New Roman" w:hAnsi="Times New Roman"/>
          <w:sz w:val="24"/>
          <w:szCs w:val="24"/>
        </w:rPr>
        <w:t xml:space="preserve"> место смертность от заболеваний органов пищеварения. Среди лиц трудоспособного возраста превалирует смертность от циррозов печени, в том числе </w:t>
      </w:r>
      <w:r w:rsidR="00FA0D27" w:rsidRPr="00AD420D">
        <w:rPr>
          <w:rFonts w:ascii="Times New Roman" w:hAnsi="Times New Roman"/>
          <w:sz w:val="24"/>
          <w:szCs w:val="24"/>
        </w:rPr>
        <w:lastRenderedPageBreak/>
        <w:t xml:space="preserve">алкогольных.  От ЗНО и заболеваний органов дыхания умерло по 5 человек за отчетный период. </w:t>
      </w:r>
    </w:p>
    <w:bookmarkEnd w:id="17"/>
    <w:p w14:paraId="029C7A37" w14:textId="77777777" w:rsidR="00F971AB" w:rsidRPr="00AD420D" w:rsidRDefault="00FA0D27" w:rsidP="008A7C2A">
      <w:pPr>
        <w:pStyle w:val="14"/>
        <w:jc w:val="both"/>
        <w:rPr>
          <w:rFonts w:ascii="Times New Roman" w:hAnsi="Times New Roman"/>
          <w:sz w:val="24"/>
          <w:szCs w:val="24"/>
        </w:rPr>
      </w:pPr>
      <w:r w:rsidRPr="00AD420D">
        <w:rPr>
          <w:rFonts w:ascii="Times New Roman" w:hAnsi="Times New Roman"/>
          <w:sz w:val="24"/>
          <w:szCs w:val="24"/>
        </w:rPr>
        <w:t xml:space="preserve">  </w:t>
      </w:r>
      <w:r w:rsidR="00502551" w:rsidRPr="00AD420D">
        <w:rPr>
          <w:rFonts w:ascii="Times New Roman" w:hAnsi="Times New Roman"/>
          <w:sz w:val="24"/>
          <w:szCs w:val="24"/>
        </w:rPr>
        <w:tab/>
      </w:r>
      <w:r w:rsidRPr="00AD420D">
        <w:rPr>
          <w:rFonts w:ascii="Times New Roman" w:hAnsi="Times New Roman"/>
          <w:sz w:val="24"/>
          <w:szCs w:val="24"/>
        </w:rPr>
        <w:t xml:space="preserve">  За </w:t>
      </w:r>
      <w:r w:rsidR="00F971AB" w:rsidRPr="00AD420D">
        <w:rPr>
          <w:rFonts w:ascii="Times New Roman" w:hAnsi="Times New Roman"/>
          <w:sz w:val="24"/>
          <w:szCs w:val="24"/>
        </w:rPr>
        <w:t xml:space="preserve">отчетный период случаев детской и младенческой смертности </w:t>
      </w:r>
      <w:r w:rsidRPr="00AD420D">
        <w:rPr>
          <w:rFonts w:ascii="Times New Roman" w:hAnsi="Times New Roman"/>
          <w:sz w:val="24"/>
          <w:szCs w:val="24"/>
        </w:rPr>
        <w:t>не зарегистрирован</w:t>
      </w:r>
      <w:r w:rsidR="00F971AB" w:rsidRPr="00AD420D">
        <w:rPr>
          <w:rFonts w:ascii="Times New Roman" w:hAnsi="Times New Roman"/>
          <w:sz w:val="24"/>
          <w:szCs w:val="24"/>
        </w:rPr>
        <w:t>о</w:t>
      </w:r>
      <w:r w:rsidRPr="00AD420D">
        <w:rPr>
          <w:rFonts w:ascii="Times New Roman" w:hAnsi="Times New Roman"/>
          <w:sz w:val="24"/>
          <w:szCs w:val="24"/>
        </w:rPr>
        <w:t>.</w:t>
      </w:r>
      <w:r w:rsidR="00F971AB" w:rsidRPr="00AD420D">
        <w:rPr>
          <w:rFonts w:ascii="Times New Roman" w:hAnsi="Times New Roman"/>
          <w:sz w:val="24"/>
          <w:szCs w:val="24"/>
        </w:rPr>
        <w:t xml:space="preserve"> </w:t>
      </w:r>
    </w:p>
    <w:p w14:paraId="139A4F05" w14:textId="07142488" w:rsidR="00FA0D27" w:rsidRPr="00AD420D" w:rsidRDefault="00FA0D27" w:rsidP="00D42BE6">
      <w:pPr>
        <w:pStyle w:val="14"/>
        <w:jc w:val="both"/>
        <w:rPr>
          <w:rFonts w:ascii="Times New Roman" w:hAnsi="Times New Roman"/>
          <w:b/>
          <w:sz w:val="24"/>
          <w:szCs w:val="24"/>
        </w:rPr>
      </w:pPr>
      <w:r w:rsidRPr="00AD420D">
        <w:rPr>
          <w:rFonts w:ascii="Times New Roman" w:hAnsi="Times New Roman"/>
          <w:sz w:val="24"/>
          <w:szCs w:val="24"/>
        </w:rPr>
        <w:t xml:space="preserve"> </w:t>
      </w:r>
    </w:p>
    <w:p w14:paraId="21D625FF" w14:textId="11A973CD" w:rsidR="00FA0D27" w:rsidRPr="00AD420D" w:rsidRDefault="00FA0D27" w:rsidP="00F971AB">
      <w:pPr>
        <w:pStyle w:val="14"/>
        <w:jc w:val="center"/>
        <w:rPr>
          <w:rFonts w:ascii="Times New Roman" w:hAnsi="Times New Roman"/>
          <w:b/>
          <w:sz w:val="24"/>
          <w:szCs w:val="24"/>
        </w:rPr>
      </w:pPr>
      <w:r w:rsidRPr="00AD420D">
        <w:rPr>
          <w:rFonts w:ascii="Times New Roman" w:hAnsi="Times New Roman"/>
          <w:b/>
          <w:sz w:val="24"/>
          <w:szCs w:val="24"/>
        </w:rPr>
        <w:t>Развитие кадрового потенциала</w:t>
      </w:r>
    </w:p>
    <w:p w14:paraId="2F7C5D70" w14:textId="2625014F" w:rsidR="00FA0D27" w:rsidRPr="00AD420D" w:rsidRDefault="00FA0D27" w:rsidP="00F971AB">
      <w:pPr>
        <w:pStyle w:val="14"/>
        <w:ind w:firstLine="708"/>
        <w:jc w:val="both"/>
        <w:rPr>
          <w:rFonts w:ascii="Times New Roman" w:hAnsi="Times New Roman"/>
          <w:sz w:val="24"/>
          <w:szCs w:val="24"/>
        </w:rPr>
      </w:pPr>
      <w:bookmarkStart w:id="18" w:name="_Hlk150846485"/>
      <w:r w:rsidRPr="00AD420D">
        <w:rPr>
          <w:rFonts w:ascii="Times New Roman" w:hAnsi="Times New Roman"/>
          <w:sz w:val="24"/>
          <w:szCs w:val="24"/>
        </w:rPr>
        <w:t xml:space="preserve">В районе работают 43 врача, 138 средних медицинских работника. Ввиду отсутствия </w:t>
      </w:r>
      <w:r w:rsidR="00F971AB" w:rsidRPr="00AD420D">
        <w:rPr>
          <w:rFonts w:ascii="Times New Roman" w:hAnsi="Times New Roman"/>
          <w:sz w:val="24"/>
          <w:szCs w:val="24"/>
        </w:rPr>
        <w:t>фельдшеров не</w:t>
      </w:r>
      <w:r w:rsidRPr="00AD420D">
        <w:rPr>
          <w:rFonts w:ascii="Times New Roman" w:hAnsi="Times New Roman"/>
          <w:sz w:val="24"/>
          <w:szCs w:val="24"/>
        </w:rPr>
        <w:t xml:space="preserve"> функционируют </w:t>
      </w:r>
      <w:proofErr w:type="spellStart"/>
      <w:r w:rsidRPr="00AD420D">
        <w:rPr>
          <w:rFonts w:ascii="Times New Roman" w:hAnsi="Times New Roman"/>
          <w:sz w:val="24"/>
          <w:szCs w:val="24"/>
        </w:rPr>
        <w:t>Вортчинский</w:t>
      </w:r>
      <w:proofErr w:type="spellEnd"/>
      <w:r w:rsidRPr="00AD420D">
        <w:rPr>
          <w:rFonts w:ascii="Times New Roman" w:hAnsi="Times New Roman"/>
          <w:sz w:val="24"/>
          <w:szCs w:val="24"/>
        </w:rPr>
        <w:t xml:space="preserve"> и </w:t>
      </w:r>
      <w:proofErr w:type="spellStart"/>
      <w:r w:rsidRPr="00AD420D">
        <w:rPr>
          <w:rFonts w:ascii="Times New Roman" w:hAnsi="Times New Roman"/>
          <w:sz w:val="24"/>
          <w:szCs w:val="24"/>
        </w:rPr>
        <w:t>Озонский</w:t>
      </w:r>
      <w:proofErr w:type="spellEnd"/>
      <w:r w:rsidRPr="00AD420D">
        <w:rPr>
          <w:rFonts w:ascii="Times New Roman" w:hAnsi="Times New Roman"/>
          <w:sz w:val="24"/>
          <w:szCs w:val="24"/>
        </w:rPr>
        <w:t xml:space="preserve"> фельдшерско-акушерские пункты. </w:t>
      </w:r>
      <w:r w:rsidR="00F971AB" w:rsidRPr="00AD420D">
        <w:rPr>
          <w:rFonts w:ascii="Times New Roman" w:hAnsi="Times New Roman"/>
          <w:sz w:val="24"/>
          <w:szCs w:val="24"/>
        </w:rPr>
        <w:t xml:space="preserve">В </w:t>
      </w:r>
      <w:proofErr w:type="spellStart"/>
      <w:r w:rsidR="00F971AB" w:rsidRPr="00AD420D">
        <w:rPr>
          <w:rFonts w:ascii="Times New Roman" w:hAnsi="Times New Roman"/>
          <w:sz w:val="24"/>
          <w:szCs w:val="24"/>
        </w:rPr>
        <w:t>Юрукском</w:t>
      </w:r>
      <w:proofErr w:type="spellEnd"/>
      <w:r w:rsidRPr="00AD420D">
        <w:rPr>
          <w:rFonts w:ascii="Times New Roman" w:hAnsi="Times New Roman"/>
          <w:sz w:val="24"/>
          <w:szCs w:val="24"/>
        </w:rPr>
        <w:t xml:space="preserve"> фельдшерско-акушерском пункте работает совместитель.  Обеспеченность врачами на 10 тыс. населения составляет 23,8 на 10 тыс. населения, средних медицинских работников -76,5 (по УР врачи- 40,9, средний медперсонал -90,2)</w:t>
      </w:r>
      <w:r w:rsidR="00F971AB" w:rsidRPr="00AD420D">
        <w:rPr>
          <w:rFonts w:ascii="Times New Roman" w:hAnsi="Times New Roman"/>
          <w:sz w:val="24"/>
          <w:szCs w:val="24"/>
        </w:rPr>
        <w:t>,</w:t>
      </w:r>
      <w:r w:rsidRPr="00AD420D">
        <w:rPr>
          <w:rFonts w:ascii="Times New Roman" w:hAnsi="Times New Roman"/>
          <w:sz w:val="24"/>
          <w:szCs w:val="24"/>
        </w:rPr>
        <w:t xml:space="preserve"> что остается значительно ниже нормативного показателя «дорожной карты» (врачи – 45</w:t>
      </w:r>
      <w:r w:rsidR="00F971AB" w:rsidRPr="00AD420D">
        <w:rPr>
          <w:rFonts w:ascii="Times New Roman" w:hAnsi="Times New Roman"/>
          <w:sz w:val="24"/>
          <w:szCs w:val="24"/>
        </w:rPr>
        <w:t>,</w:t>
      </w:r>
      <w:r w:rsidRPr="00AD420D">
        <w:rPr>
          <w:rFonts w:ascii="Times New Roman" w:hAnsi="Times New Roman"/>
          <w:sz w:val="24"/>
          <w:szCs w:val="24"/>
        </w:rPr>
        <w:t>9, средний медперсонал -104,3). В текущем году в поликлинику районной больницы прибыли и трудятся 2 фельдшера - в кабинете неотложной помощи и в кабинете профилактики.</w:t>
      </w:r>
    </w:p>
    <w:p w14:paraId="51195532" w14:textId="64F223D7" w:rsidR="00FA0D27" w:rsidRPr="00AD420D" w:rsidRDefault="00FA0D27" w:rsidP="00575C96">
      <w:pPr>
        <w:pStyle w:val="14"/>
        <w:jc w:val="both"/>
        <w:rPr>
          <w:rFonts w:ascii="Times New Roman" w:hAnsi="Times New Roman"/>
          <w:sz w:val="24"/>
          <w:szCs w:val="24"/>
        </w:rPr>
      </w:pPr>
      <w:r w:rsidRPr="00AD420D">
        <w:rPr>
          <w:rFonts w:ascii="Times New Roman" w:hAnsi="Times New Roman"/>
          <w:sz w:val="24"/>
          <w:szCs w:val="24"/>
        </w:rPr>
        <w:t xml:space="preserve">     </w:t>
      </w:r>
      <w:r w:rsidR="00F971AB" w:rsidRPr="00AD420D">
        <w:rPr>
          <w:rFonts w:ascii="Times New Roman" w:hAnsi="Times New Roman"/>
          <w:sz w:val="24"/>
          <w:szCs w:val="24"/>
        </w:rPr>
        <w:tab/>
      </w:r>
      <w:r w:rsidR="00206622">
        <w:rPr>
          <w:rFonts w:ascii="Times New Roman" w:hAnsi="Times New Roman"/>
          <w:sz w:val="24"/>
          <w:szCs w:val="24"/>
        </w:rPr>
        <w:t xml:space="preserve">  </w:t>
      </w:r>
      <w:r w:rsidR="00575C96" w:rsidRPr="00AD420D">
        <w:rPr>
          <w:rFonts w:ascii="Times New Roman" w:hAnsi="Times New Roman"/>
          <w:sz w:val="24"/>
          <w:szCs w:val="24"/>
        </w:rPr>
        <w:t>Сохраняется дефицит</w:t>
      </w:r>
      <w:r w:rsidRPr="00AD420D">
        <w:rPr>
          <w:rFonts w:ascii="Times New Roman" w:hAnsi="Times New Roman"/>
          <w:sz w:val="24"/>
          <w:szCs w:val="24"/>
        </w:rPr>
        <w:t xml:space="preserve"> медицинских кадров, потребность во врачебных кадрах составляет 4 специалиста </w:t>
      </w:r>
      <w:r w:rsidR="00575C96" w:rsidRPr="00AD420D">
        <w:rPr>
          <w:rFonts w:ascii="Times New Roman" w:hAnsi="Times New Roman"/>
          <w:sz w:val="24"/>
          <w:szCs w:val="24"/>
        </w:rPr>
        <w:t>(стоматолог</w:t>
      </w:r>
      <w:r w:rsidRPr="00AD420D">
        <w:rPr>
          <w:rFonts w:ascii="Times New Roman" w:hAnsi="Times New Roman"/>
          <w:sz w:val="24"/>
          <w:szCs w:val="24"/>
        </w:rPr>
        <w:t xml:space="preserve">- ортопед, психиатр-нарколог, онколог, </w:t>
      </w:r>
      <w:r w:rsidR="00575C96" w:rsidRPr="00AD420D">
        <w:rPr>
          <w:rFonts w:ascii="Times New Roman" w:hAnsi="Times New Roman"/>
          <w:sz w:val="24"/>
          <w:szCs w:val="24"/>
        </w:rPr>
        <w:t>офтальмолог)</w:t>
      </w:r>
      <w:r w:rsidRPr="00AD420D">
        <w:rPr>
          <w:rFonts w:ascii="Times New Roman" w:hAnsi="Times New Roman"/>
          <w:sz w:val="24"/>
          <w:szCs w:val="24"/>
        </w:rPr>
        <w:t xml:space="preserve">, в средних медицинских кадрах </w:t>
      </w:r>
      <w:r w:rsidR="00575C96" w:rsidRPr="00AD420D">
        <w:rPr>
          <w:rFonts w:ascii="Times New Roman" w:hAnsi="Times New Roman"/>
          <w:sz w:val="24"/>
          <w:szCs w:val="24"/>
        </w:rPr>
        <w:t>потребность также</w:t>
      </w:r>
      <w:r w:rsidRPr="00AD420D">
        <w:rPr>
          <w:rFonts w:ascii="Times New Roman" w:hAnsi="Times New Roman"/>
          <w:sz w:val="24"/>
          <w:szCs w:val="24"/>
        </w:rPr>
        <w:t xml:space="preserve"> </w:t>
      </w:r>
      <w:r w:rsidR="00575C96" w:rsidRPr="00AD420D">
        <w:rPr>
          <w:rFonts w:ascii="Times New Roman" w:hAnsi="Times New Roman"/>
          <w:sz w:val="24"/>
          <w:szCs w:val="24"/>
        </w:rPr>
        <w:t>сохраняется -</w:t>
      </w:r>
      <w:r w:rsidRPr="00AD420D">
        <w:rPr>
          <w:rFonts w:ascii="Times New Roman" w:hAnsi="Times New Roman"/>
          <w:sz w:val="24"/>
          <w:szCs w:val="24"/>
        </w:rPr>
        <w:t xml:space="preserve"> необходимы зубные врачи, фельдшеры (на фельдшерско-акушерские пункты), медицинские сестры. </w:t>
      </w:r>
      <w:bookmarkEnd w:id="18"/>
      <w:r w:rsidRPr="00AD420D">
        <w:rPr>
          <w:rFonts w:ascii="Times New Roman" w:hAnsi="Times New Roman"/>
          <w:sz w:val="24"/>
          <w:szCs w:val="24"/>
        </w:rPr>
        <w:t xml:space="preserve">Администрацией больницы проводится работа по привлечению специалистов в больницу со студентами и выпускниками ИГМА, студентам выплачивается денежное пособие по результатам успешно </w:t>
      </w:r>
      <w:r w:rsidR="00575C96" w:rsidRPr="00AD420D">
        <w:rPr>
          <w:rFonts w:ascii="Times New Roman" w:hAnsi="Times New Roman"/>
          <w:sz w:val="24"/>
          <w:szCs w:val="24"/>
        </w:rPr>
        <w:t>сданных экзаменов</w:t>
      </w:r>
      <w:r w:rsidRPr="00AD420D">
        <w:rPr>
          <w:rFonts w:ascii="Times New Roman" w:hAnsi="Times New Roman"/>
          <w:sz w:val="24"/>
          <w:szCs w:val="24"/>
        </w:rPr>
        <w:t xml:space="preserve">. Ежегодно студенты ИГМА и медицинского колледжа проходят производственную практику в подразделениях районной больницы. Для привлечения специалистов в районную больницу с выпускниками школ района ежегодно заключаются целевые договоры. В 2023 году специалитет окончила 1 выпускница ИГМА, обучавшаяся по </w:t>
      </w:r>
      <w:r w:rsidR="00575C96" w:rsidRPr="00AD420D">
        <w:rPr>
          <w:rFonts w:ascii="Times New Roman" w:hAnsi="Times New Roman"/>
          <w:sz w:val="24"/>
          <w:szCs w:val="24"/>
        </w:rPr>
        <w:t>целевому договору</w:t>
      </w:r>
      <w:r w:rsidRPr="00AD420D">
        <w:rPr>
          <w:rFonts w:ascii="Times New Roman" w:hAnsi="Times New Roman"/>
          <w:sz w:val="24"/>
          <w:szCs w:val="24"/>
        </w:rPr>
        <w:t xml:space="preserve">. Но на работу в районную </w:t>
      </w:r>
      <w:r w:rsidR="00575C96" w:rsidRPr="00AD420D">
        <w:rPr>
          <w:rFonts w:ascii="Times New Roman" w:hAnsi="Times New Roman"/>
          <w:sz w:val="24"/>
          <w:szCs w:val="24"/>
        </w:rPr>
        <w:t>больницу никто</w:t>
      </w:r>
      <w:r w:rsidRPr="00AD420D">
        <w:rPr>
          <w:rFonts w:ascii="Times New Roman" w:hAnsi="Times New Roman"/>
          <w:sz w:val="24"/>
          <w:szCs w:val="24"/>
        </w:rPr>
        <w:t xml:space="preserve"> не прибыл.</w:t>
      </w:r>
    </w:p>
    <w:p w14:paraId="4EEF4154" w14:textId="77777777" w:rsidR="00575C96"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w:t>
      </w:r>
    </w:p>
    <w:p w14:paraId="53E65241" w14:textId="553F7432" w:rsidR="00FA0D27" w:rsidRPr="00AD420D" w:rsidRDefault="00FA0D27" w:rsidP="00575C96">
      <w:pPr>
        <w:pStyle w:val="14"/>
        <w:jc w:val="center"/>
        <w:rPr>
          <w:rFonts w:ascii="Times New Roman" w:hAnsi="Times New Roman"/>
          <w:b/>
          <w:sz w:val="24"/>
          <w:szCs w:val="24"/>
        </w:rPr>
      </w:pPr>
      <w:r w:rsidRPr="00AD420D">
        <w:rPr>
          <w:rFonts w:ascii="Times New Roman" w:hAnsi="Times New Roman"/>
          <w:b/>
          <w:sz w:val="24"/>
          <w:szCs w:val="24"/>
        </w:rPr>
        <w:t>Совершенствование организации медицинской помощи</w:t>
      </w:r>
    </w:p>
    <w:p w14:paraId="45EE6174" w14:textId="77777777" w:rsidR="00FA0D27" w:rsidRPr="00AD420D" w:rsidRDefault="00FA0D27" w:rsidP="00575C96">
      <w:pPr>
        <w:pStyle w:val="14"/>
        <w:ind w:firstLine="708"/>
        <w:jc w:val="both"/>
        <w:rPr>
          <w:rFonts w:ascii="Times New Roman" w:hAnsi="Times New Roman"/>
          <w:sz w:val="24"/>
          <w:szCs w:val="24"/>
        </w:rPr>
      </w:pPr>
      <w:r w:rsidRPr="00AD420D">
        <w:rPr>
          <w:rFonts w:ascii="Times New Roman" w:hAnsi="Times New Roman"/>
          <w:sz w:val="24"/>
          <w:szCs w:val="24"/>
        </w:rPr>
        <w:t xml:space="preserve">Продолжается реализация Национальных проектов. Здравоохранение участвует в двух направлениях - «Демография» и «Здравоохранение». Одна из ключевых задач национальных проектов в Удмуртской Республике — увеличение продолжительности жизни, доступная, современная и качественная медицина для всех жителей, снижение смертности 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развитие профилактического направления. </w:t>
      </w:r>
      <w:bookmarkStart w:id="19" w:name="_Hlk150846641"/>
      <w:r w:rsidRPr="00AD420D">
        <w:rPr>
          <w:rFonts w:ascii="Times New Roman" w:hAnsi="Times New Roman"/>
          <w:sz w:val="24"/>
          <w:szCs w:val="24"/>
        </w:rPr>
        <w:t xml:space="preserve">Особое внимание уделяется диспансеризации населения. </w:t>
      </w:r>
    </w:p>
    <w:p w14:paraId="651D70CF" w14:textId="62CC34FD" w:rsidR="00FA0D27" w:rsidRPr="00AD420D" w:rsidRDefault="00FA0D27"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00575C96" w:rsidRPr="00AD420D">
        <w:rPr>
          <w:rFonts w:ascii="Times New Roman" w:hAnsi="Times New Roman"/>
          <w:sz w:val="24"/>
          <w:szCs w:val="24"/>
        </w:rPr>
        <w:tab/>
      </w:r>
      <w:r w:rsidRPr="00AD420D">
        <w:rPr>
          <w:rFonts w:ascii="Times New Roman" w:hAnsi="Times New Roman"/>
          <w:sz w:val="24"/>
          <w:szCs w:val="24"/>
        </w:rPr>
        <w:t>По плану диспансеризации подлежат в 2023 году 5021</w:t>
      </w:r>
      <w:r w:rsidR="0062254D">
        <w:rPr>
          <w:rFonts w:ascii="Times New Roman" w:hAnsi="Times New Roman"/>
          <w:sz w:val="24"/>
          <w:szCs w:val="24"/>
        </w:rPr>
        <w:t xml:space="preserve"> </w:t>
      </w:r>
      <w:r w:rsidRPr="00AD420D">
        <w:rPr>
          <w:rFonts w:ascii="Times New Roman" w:hAnsi="Times New Roman"/>
          <w:sz w:val="24"/>
          <w:szCs w:val="24"/>
        </w:rPr>
        <w:t>человек (</w:t>
      </w:r>
      <w:r w:rsidR="00033375"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033375" w:rsidRPr="00AD420D">
        <w:rPr>
          <w:rFonts w:ascii="Times New Roman" w:hAnsi="Times New Roman"/>
          <w:sz w:val="24"/>
          <w:szCs w:val="24"/>
        </w:rPr>
        <w:t>а -</w:t>
      </w:r>
      <w:r w:rsidRPr="00AD420D">
        <w:rPr>
          <w:rFonts w:ascii="Times New Roman" w:hAnsi="Times New Roman"/>
          <w:sz w:val="24"/>
          <w:szCs w:val="24"/>
        </w:rPr>
        <w:t xml:space="preserve"> 4202 чел</w:t>
      </w:r>
      <w:r w:rsidR="00033375" w:rsidRPr="00AD420D">
        <w:rPr>
          <w:rFonts w:ascii="Times New Roman" w:hAnsi="Times New Roman"/>
          <w:sz w:val="24"/>
          <w:szCs w:val="24"/>
        </w:rPr>
        <w:t>овек</w:t>
      </w:r>
      <w:r w:rsidRPr="00AD420D">
        <w:rPr>
          <w:rFonts w:ascii="Times New Roman" w:hAnsi="Times New Roman"/>
          <w:sz w:val="24"/>
          <w:szCs w:val="24"/>
        </w:rPr>
        <w:t>). За 9 месяцев осмотрено – 3725</w:t>
      </w:r>
      <w:r w:rsidR="00033375" w:rsidRPr="00AD420D">
        <w:rPr>
          <w:rFonts w:ascii="Times New Roman" w:hAnsi="Times New Roman"/>
          <w:sz w:val="24"/>
          <w:szCs w:val="24"/>
        </w:rPr>
        <w:t xml:space="preserve"> человек</w:t>
      </w:r>
      <w:r w:rsidRPr="00AD420D">
        <w:rPr>
          <w:rFonts w:ascii="Times New Roman" w:hAnsi="Times New Roman"/>
          <w:sz w:val="24"/>
          <w:szCs w:val="24"/>
        </w:rPr>
        <w:t xml:space="preserve"> (74</w:t>
      </w:r>
      <w:r w:rsidR="00033375" w:rsidRPr="00AD420D">
        <w:rPr>
          <w:rFonts w:ascii="Times New Roman" w:hAnsi="Times New Roman"/>
          <w:sz w:val="24"/>
          <w:szCs w:val="24"/>
        </w:rPr>
        <w:t>,</w:t>
      </w:r>
      <w:r w:rsidRPr="00AD420D">
        <w:rPr>
          <w:rFonts w:ascii="Times New Roman" w:hAnsi="Times New Roman"/>
          <w:sz w:val="24"/>
          <w:szCs w:val="24"/>
        </w:rPr>
        <w:t>1</w:t>
      </w:r>
      <w:r w:rsidR="00033375" w:rsidRPr="00AD420D">
        <w:rPr>
          <w:rFonts w:ascii="Times New Roman" w:hAnsi="Times New Roman"/>
          <w:sz w:val="24"/>
          <w:szCs w:val="24"/>
        </w:rPr>
        <w:t>% от</w:t>
      </w:r>
      <w:r w:rsidRPr="00AD420D">
        <w:rPr>
          <w:rFonts w:ascii="Times New Roman" w:hAnsi="Times New Roman"/>
          <w:sz w:val="24"/>
          <w:szCs w:val="24"/>
        </w:rPr>
        <w:t xml:space="preserve"> годового плана). На проведение профилактических осмотров запланировано – 999 </w:t>
      </w:r>
      <w:r w:rsidR="00033375" w:rsidRPr="00AD420D">
        <w:rPr>
          <w:rFonts w:ascii="Times New Roman" w:hAnsi="Times New Roman"/>
          <w:sz w:val="24"/>
          <w:szCs w:val="24"/>
        </w:rPr>
        <w:t>человек, а осмотрено 67,1 % от плана или 671 человек</w:t>
      </w:r>
      <w:r w:rsidRPr="00AD420D">
        <w:rPr>
          <w:rFonts w:ascii="Times New Roman" w:hAnsi="Times New Roman"/>
          <w:sz w:val="24"/>
          <w:szCs w:val="24"/>
        </w:rPr>
        <w:t xml:space="preserve">. </w:t>
      </w:r>
      <w:bookmarkEnd w:id="19"/>
      <w:r w:rsidRPr="00AD420D">
        <w:rPr>
          <w:rFonts w:ascii="Times New Roman" w:hAnsi="Times New Roman"/>
          <w:sz w:val="24"/>
          <w:szCs w:val="24"/>
        </w:rPr>
        <w:t>В 2023</w:t>
      </w:r>
      <w:r w:rsidR="00033375" w:rsidRPr="00AD420D">
        <w:rPr>
          <w:rFonts w:ascii="Times New Roman" w:hAnsi="Times New Roman"/>
          <w:sz w:val="24"/>
          <w:szCs w:val="24"/>
        </w:rPr>
        <w:t xml:space="preserve"> </w:t>
      </w:r>
      <w:r w:rsidRPr="00AD420D">
        <w:rPr>
          <w:rFonts w:ascii="Times New Roman" w:hAnsi="Times New Roman"/>
          <w:sz w:val="24"/>
          <w:szCs w:val="24"/>
        </w:rPr>
        <w:t xml:space="preserve">году – при прохождении диспансеризации и профилактических осмотров 1667 человек составили лица трудоспособного возраста, 510 </w:t>
      </w:r>
      <w:r w:rsidR="00033375" w:rsidRPr="00AD420D">
        <w:rPr>
          <w:rFonts w:ascii="Times New Roman" w:hAnsi="Times New Roman"/>
          <w:sz w:val="24"/>
          <w:szCs w:val="24"/>
        </w:rPr>
        <w:t>человек неработающие</w:t>
      </w:r>
      <w:r w:rsidRPr="00AD420D">
        <w:rPr>
          <w:rFonts w:ascii="Times New Roman" w:hAnsi="Times New Roman"/>
          <w:sz w:val="24"/>
          <w:szCs w:val="24"/>
        </w:rPr>
        <w:t xml:space="preserve"> </w:t>
      </w:r>
      <w:r w:rsidR="00033375" w:rsidRPr="00AD420D">
        <w:rPr>
          <w:rFonts w:ascii="Times New Roman" w:hAnsi="Times New Roman"/>
          <w:sz w:val="24"/>
          <w:szCs w:val="24"/>
        </w:rPr>
        <w:t>граждане, студенты</w:t>
      </w:r>
      <w:r w:rsidRPr="00AD420D">
        <w:rPr>
          <w:rFonts w:ascii="Times New Roman" w:hAnsi="Times New Roman"/>
          <w:sz w:val="24"/>
          <w:szCs w:val="24"/>
        </w:rPr>
        <w:t xml:space="preserve"> </w:t>
      </w:r>
      <w:r w:rsidR="00033375" w:rsidRPr="00AD420D">
        <w:rPr>
          <w:rFonts w:ascii="Times New Roman" w:hAnsi="Times New Roman"/>
          <w:sz w:val="24"/>
          <w:szCs w:val="24"/>
        </w:rPr>
        <w:t>–</w:t>
      </w:r>
      <w:r w:rsidRPr="00AD420D">
        <w:rPr>
          <w:rFonts w:ascii="Times New Roman" w:hAnsi="Times New Roman"/>
          <w:sz w:val="24"/>
          <w:szCs w:val="24"/>
        </w:rPr>
        <w:t xml:space="preserve"> 60</w:t>
      </w:r>
      <w:r w:rsidR="00033375" w:rsidRPr="00AD420D">
        <w:rPr>
          <w:rFonts w:ascii="Times New Roman" w:hAnsi="Times New Roman"/>
          <w:sz w:val="24"/>
          <w:szCs w:val="24"/>
        </w:rPr>
        <w:t xml:space="preserve"> </w:t>
      </w:r>
      <w:r w:rsidRPr="00AD420D">
        <w:rPr>
          <w:rFonts w:ascii="Times New Roman" w:hAnsi="Times New Roman"/>
          <w:sz w:val="24"/>
          <w:szCs w:val="24"/>
        </w:rPr>
        <w:t>чел. В структуре осмотренных за 9 месяцев в 2023</w:t>
      </w:r>
      <w:r w:rsidR="00033375" w:rsidRPr="00AD420D">
        <w:rPr>
          <w:rFonts w:ascii="Times New Roman" w:hAnsi="Times New Roman"/>
          <w:sz w:val="24"/>
          <w:szCs w:val="24"/>
        </w:rPr>
        <w:t xml:space="preserve"> года 1523</w:t>
      </w:r>
      <w:r w:rsidRPr="00AD420D">
        <w:rPr>
          <w:rFonts w:ascii="Times New Roman" w:hAnsi="Times New Roman"/>
          <w:sz w:val="24"/>
          <w:szCs w:val="24"/>
        </w:rPr>
        <w:t xml:space="preserve"> чел</w:t>
      </w:r>
      <w:r w:rsidR="00033375" w:rsidRPr="00AD420D">
        <w:rPr>
          <w:rFonts w:ascii="Times New Roman" w:hAnsi="Times New Roman"/>
          <w:sz w:val="24"/>
          <w:szCs w:val="24"/>
        </w:rPr>
        <w:t>овека</w:t>
      </w:r>
      <w:r w:rsidRPr="00AD420D">
        <w:rPr>
          <w:rFonts w:ascii="Times New Roman" w:hAnsi="Times New Roman"/>
          <w:sz w:val="24"/>
          <w:szCs w:val="24"/>
        </w:rPr>
        <w:t xml:space="preserve"> – мужчины, число женщин составляет - 2202 человека. </w:t>
      </w:r>
    </w:p>
    <w:p w14:paraId="357DB4F4" w14:textId="17FF046A" w:rsidR="00FA0D27" w:rsidRPr="00AD420D" w:rsidRDefault="00FA0D27"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00033375" w:rsidRPr="00AD420D">
        <w:rPr>
          <w:rFonts w:ascii="Times New Roman" w:hAnsi="Times New Roman"/>
          <w:sz w:val="24"/>
          <w:szCs w:val="24"/>
        </w:rPr>
        <w:t xml:space="preserve">      </w:t>
      </w:r>
      <w:r w:rsidRPr="00AD420D">
        <w:rPr>
          <w:rFonts w:ascii="Times New Roman" w:hAnsi="Times New Roman"/>
          <w:sz w:val="24"/>
          <w:szCs w:val="24"/>
        </w:rPr>
        <w:t xml:space="preserve">По результатам диспансеризации за </w:t>
      </w:r>
      <w:r w:rsidR="00033375" w:rsidRPr="00AD420D">
        <w:rPr>
          <w:rFonts w:ascii="Times New Roman" w:hAnsi="Times New Roman"/>
          <w:sz w:val="24"/>
          <w:szCs w:val="24"/>
        </w:rPr>
        <w:t>9 месяцев</w:t>
      </w:r>
      <w:r w:rsidRPr="00AD420D">
        <w:rPr>
          <w:rFonts w:ascii="Times New Roman" w:hAnsi="Times New Roman"/>
          <w:sz w:val="24"/>
          <w:szCs w:val="24"/>
        </w:rPr>
        <w:t xml:space="preserve"> 2023 </w:t>
      </w:r>
      <w:r w:rsidR="00033375" w:rsidRPr="00AD420D">
        <w:rPr>
          <w:rFonts w:ascii="Times New Roman" w:hAnsi="Times New Roman"/>
          <w:sz w:val="24"/>
          <w:szCs w:val="24"/>
        </w:rPr>
        <w:t>года практически</w:t>
      </w:r>
      <w:r w:rsidRPr="00AD420D">
        <w:rPr>
          <w:rFonts w:ascii="Times New Roman" w:hAnsi="Times New Roman"/>
          <w:sz w:val="24"/>
          <w:szCs w:val="24"/>
        </w:rPr>
        <w:t xml:space="preserve"> здоровыми признаны – 756 человек, 1382 </w:t>
      </w:r>
      <w:r w:rsidR="00033375" w:rsidRPr="00AD420D">
        <w:rPr>
          <w:rFonts w:ascii="Times New Roman" w:hAnsi="Times New Roman"/>
          <w:sz w:val="24"/>
          <w:szCs w:val="24"/>
        </w:rPr>
        <w:t>человек имеют</w:t>
      </w:r>
      <w:r w:rsidRPr="00AD420D">
        <w:rPr>
          <w:rFonts w:ascii="Times New Roman" w:hAnsi="Times New Roman"/>
          <w:sz w:val="24"/>
          <w:szCs w:val="24"/>
        </w:rPr>
        <w:t xml:space="preserve"> хронические заболевания </w:t>
      </w:r>
      <w:r w:rsidR="00033375" w:rsidRPr="00AD420D">
        <w:rPr>
          <w:rFonts w:ascii="Times New Roman" w:hAnsi="Times New Roman"/>
          <w:sz w:val="24"/>
          <w:szCs w:val="24"/>
        </w:rPr>
        <w:t>и нуждаются</w:t>
      </w:r>
      <w:r w:rsidRPr="00AD420D">
        <w:rPr>
          <w:rFonts w:ascii="Times New Roman" w:hAnsi="Times New Roman"/>
          <w:sz w:val="24"/>
          <w:szCs w:val="24"/>
        </w:rPr>
        <w:t xml:space="preserve"> в диспансерном наблюдении.</w:t>
      </w:r>
    </w:p>
    <w:p w14:paraId="3293C2DE" w14:textId="6B21B6D9" w:rsidR="00FA0D27" w:rsidRPr="00AD420D" w:rsidRDefault="00033375"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r w:rsidR="00FA0D27" w:rsidRPr="00AD420D">
        <w:rPr>
          <w:rFonts w:ascii="Times New Roman" w:hAnsi="Times New Roman"/>
          <w:sz w:val="24"/>
          <w:szCs w:val="24"/>
        </w:rPr>
        <w:t xml:space="preserve">На 2 этап направлено - 1060 человек, что на 253 человека больше, чем </w:t>
      </w:r>
      <w:r w:rsidRPr="00AD420D">
        <w:rPr>
          <w:rFonts w:ascii="Times New Roman" w:hAnsi="Times New Roman"/>
          <w:sz w:val="24"/>
          <w:szCs w:val="24"/>
        </w:rPr>
        <w:t>за аналогичный период прошлого года</w:t>
      </w:r>
      <w:r w:rsidR="00FA0D27" w:rsidRPr="00AD420D">
        <w:rPr>
          <w:rFonts w:ascii="Times New Roman" w:hAnsi="Times New Roman"/>
          <w:sz w:val="24"/>
          <w:szCs w:val="24"/>
        </w:rPr>
        <w:t xml:space="preserve">. Второй этап завершили </w:t>
      </w:r>
      <w:r w:rsidRPr="00AD420D">
        <w:rPr>
          <w:rFonts w:ascii="Times New Roman" w:hAnsi="Times New Roman"/>
          <w:sz w:val="24"/>
          <w:szCs w:val="24"/>
        </w:rPr>
        <w:t>–</w:t>
      </w:r>
      <w:r w:rsidR="00FA0D27" w:rsidRPr="00AD420D">
        <w:rPr>
          <w:rFonts w:ascii="Times New Roman" w:hAnsi="Times New Roman"/>
          <w:sz w:val="24"/>
          <w:szCs w:val="24"/>
        </w:rPr>
        <w:t xml:space="preserve"> 722</w:t>
      </w:r>
      <w:r w:rsidRPr="00AD420D">
        <w:rPr>
          <w:rFonts w:ascii="Times New Roman" w:hAnsi="Times New Roman"/>
          <w:sz w:val="24"/>
          <w:szCs w:val="24"/>
        </w:rPr>
        <w:t xml:space="preserve"> </w:t>
      </w:r>
      <w:r w:rsidR="00FA0D27" w:rsidRPr="00AD420D">
        <w:rPr>
          <w:rFonts w:ascii="Times New Roman" w:hAnsi="Times New Roman"/>
          <w:sz w:val="24"/>
          <w:szCs w:val="24"/>
        </w:rPr>
        <w:t xml:space="preserve">человека. По итогам диспансеризации  впервые  выявлено  хронических заболеваний у  655 человек, взято на Д учет – 392 человека: с артериальной гипертонией - 97 чел., на с цереброваскулярными  заболеваниями - 86 чел.,  с  болезнями органов пищеварения – 43 чел.,  ХОБЛ - 11 человек; ИБС- 3 человека, сахарным диабетом - 1 человек.   </w:t>
      </w:r>
    </w:p>
    <w:p w14:paraId="69A78A66" w14:textId="5EB35D0C" w:rsidR="00FA0D27" w:rsidRPr="00AD420D" w:rsidRDefault="00033375"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bookmarkStart w:id="20" w:name="_Hlk150846797"/>
      <w:r w:rsidR="00FA0D27" w:rsidRPr="00AD420D">
        <w:rPr>
          <w:rFonts w:ascii="Times New Roman" w:hAnsi="Times New Roman"/>
          <w:sz w:val="24"/>
          <w:szCs w:val="24"/>
        </w:rPr>
        <w:t>В структуре выявленной патологии при диспансеризаци</w:t>
      </w:r>
      <w:r w:rsidRPr="00AD420D">
        <w:rPr>
          <w:rFonts w:ascii="Times New Roman" w:hAnsi="Times New Roman"/>
          <w:sz w:val="24"/>
          <w:szCs w:val="24"/>
        </w:rPr>
        <w:t>и</w:t>
      </w:r>
      <w:r w:rsidR="00FA0D27" w:rsidRPr="00AD420D">
        <w:rPr>
          <w:rFonts w:ascii="Times New Roman" w:hAnsi="Times New Roman"/>
          <w:sz w:val="24"/>
          <w:szCs w:val="24"/>
        </w:rPr>
        <w:t xml:space="preserve"> за 9 </w:t>
      </w:r>
      <w:r w:rsidRPr="00AD420D">
        <w:rPr>
          <w:rFonts w:ascii="Times New Roman" w:hAnsi="Times New Roman"/>
          <w:sz w:val="24"/>
          <w:szCs w:val="24"/>
        </w:rPr>
        <w:t>месяцев</w:t>
      </w:r>
      <w:r w:rsidR="00FA0D27" w:rsidRPr="00AD420D">
        <w:rPr>
          <w:rFonts w:ascii="Times New Roman" w:hAnsi="Times New Roman"/>
          <w:sz w:val="24"/>
          <w:szCs w:val="24"/>
        </w:rPr>
        <w:t xml:space="preserve"> 2023 года преобладают болезни эндокринной системы, сердечно-сосудистой системы, болезни органов </w:t>
      </w:r>
      <w:r w:rsidR="00FA0D27" w:rsidRPr="00AD420D">
        <w:rPr>
          <w:rFonts w:ascii="Times New Roman" w:hAnsi="Times New Roman"/>
          <w:sz w:val="24"/>
          <w:szCs w:val="24"/>
        </w:rPr>
        <w:lastRenderedPageBreak/>
        <w:t xml:space="preserve">дыхания, болезни органов пищеварения. </w:t>
      </w:r>
      <w:bookmarkEnd w:id="20"/>
      <w:r w:rsidR="00FA0D27" w:rsidRPr="00AD420D">
        <w:rPr>
          <w:rFonts w:ascii="Times New Roman" w:hAnsi="Times New Roman"/>
          <w:sz w:val="24"/>
          <w:szCs w:val="24"/>
        </w:rPr>
        <w:t xml:space="preserve">В структуре выявленных факторов риска на 1 </w:t>
      </w:r>
      <w:r w:rsidRPr="00AD420D">
        <w:rPr>
          <w:rFonts w:ascii="Times New Roman" w:hAnsi="Times New Roman"/>
          <w:sz w:val="24"/>
          <w:szCs w:val="24"/>
        </w:rPr>
        <w:t>месте у</w:t>
      </w:r>
      <w:r w:rsidR="00FA0D27" w:rsidRPr="00AD420D">
        <w:rPr>
          <w:rFonts w:ascii="Times New Roman" w:hAnsi="Times New Roman"/>
          <w:sz w:val="24"/>
          <w:szCs w:val="24"/>
        </w:rPr>
        <w:t xml:space="preserve"> жителей </w:t>
      </w:r>
      <w:r w:rsidRPr="00AD420D">
        <w:rPr>
          <w:rFonts w:ascii="Times New Roman" w:hAnsi="Times New Roman"/>
          <w:sz w:val="24"/>
          <w:szCs w:val="24"/>
        </w:rPr>
        <w:t xml:space="preserve">района </w:t>
      </w:r>
      <w:proofErr w:type="spellStart"/>
      <w:r w:rsidRPr="00AD420D">
        <w:rPr>
          <w:rFonts w:ascii="Times New Roman" w:hAnsi="Times New Roman"/>
          <w:sz w:val="24"/>
          <w:szCs w:val="24"/>
        </w:rPr>
        <w:t>гиперхолестеринемия</w:t>
      </w:r>
      <w:proofErr w:type="spellEnd"/>
      <w:r w:rsidR="00FA0D27" w:rsidRPr="00AD420D">
        <w:rPr>
          <w:rFonts w:ascii="Times New Roman" w:hAnsi="Times New Roman"/>
          <w:sz w:val="24"/>
          <w:szCs w:val="24"/>
        </w:rPr>
        <w:t xml:space="preserve">, на 2 место – избыточная масса тела, на 3 месте – нерациональные питание, на 4 месте – ожирение. По результатам диспансеризации назначено амбулаторное лечение   254 пациентам. </w:t>
      </w:r>
    </w:p>
    <w:p w14:paraId="5B755D65" w14:textId="584D403F" w:rsidR="00FA0D27" w:rsidRPr="00AD420D" w:rsidRDefault="00033375" w:rsidP="00033375">
      <w:pPr>
        <w:pStyle w:val="14"/>
        <w:ind w:firstLine="708"/>
        <w:jc w:val="both"/>
        <w:rPr>
          <w:rFonts w:ascii="Times New Roman" w:hAnsi="Times New Roman"/>
          <w:sz w:val="24"/>
          <w:szCs w:val="24"/>
        </w:rPr>
      </w:pPr>
      <w:r w:rsidRPr="00AD420D">
        <w:rPr>
          <w:rFonts w:ascii="Times New Roman" w:hAnsi="Times New Roman"/>
          <w:sz w:val="24"/>
          <w:szCs w:val="24"/>
        </w:rPr>
        <w:t>На дополнительное обследование</w:t>
      </w:r>
      <w:r w:rsidR="00FA0D27" w:rsidRPr="00AD420D">
        <w:rPr>
          <w:rFonts w:ascii="Times New Roman" w:hAnsi="Times New Roman"/>
          <w:sz w:val="24"/>
          <w:szCs w:val="24"/>
        </w:rPr>
        <w:t xml:space="preserve"> </w:t>
      </w:r>
      <w:r w:rsidRPr="00AD420D">
        <w:rPr>
          <w:rFonts w:ascii="Times New Roman" w:hAnsi="Times New Roman"/>
          <w:sz w:val="24"/>
          <w:szCs w:val="24"/>
        </w:rPr>
        <w:t>направлены 2053</w:t>
      </w:r>
      <w:r w:rsidR="00FA0D27" w:rsidRPr="00AD420D">
        <w:rPr>
          <w:rFonts w:ascii="Times New Roman" w:hAnsi="Times New Roman"/>
          <w:sz w:val="24"/>
          <w:szCs w:val="24"/>
        </w:rPr>
        <w:t xml:space="preserve"> человека, что больше результатов 2022 года. </w:t>
      </w:r>
    </w:p>
    <w:p w14:paraId="408CCC93" w14:textId="6F56BA1B" w:rsidR="00FA0D27" w:rsidRPr="00AD420D" w:rsidRDefault="00FA0D27" w:rsidP="00033375">
      <w:pPr>
        <w:pStyle w:val="14"/>
        <w:jc w:val="both"/>
        <w:rPr>
          <w:rFonts w:ascii="Times New Roman" w:eastAsiaTheme="minorHAnsi" w:hAnsi="Times New Roman"/>
          <w:b/>
          <w:sz w:val="24"/>
          <w:szCs w:val="24"/>
          <w:lang w:eastAsia="en-US"/>
        </w:rPr>
      </w:pPr>
      <w:r w:rsidRPr="00AD420D">
        <w:rPr>
          <w:rFonts w:ascii="Times New Roman" w:hAnsi="Times New Roman"/>
          <w:sz w:val="24"/>
          <w:szCs w:val="24"/>
        </w:rPr>
        <w:t xml:space="preserve">         </w:t>
      </w:r>
      <w:r w:rsidR="00033375" w:rsidRPr="00AD420D">
        <w:rPr>
          <w:rFonts w:ascii="Times New Roman" w:hAnsi="Times New Roman"/>
          <w:sz w:val="24"/>
          <w:szCs w:val="24"/>
        </w:rPr>
        <w:tab/>
      </w:r>
      <w:r w:rsidRPr="00AD420D">
        <w:rPr>
          <w:rFonts w:ascii="Times New Roman" w:hAnsi="Times New Roman"/>
          <w:sz w:val="24"/>
          <w:szCs w:val="24"/>
        </w:rPr>
        <w:t>Детское население осмотрено на 66</w:t>
      </w:r>
      <w:r w:rsidR="00033375" w:rsidRPr="00AD420D">
        <w:rPr>
          <w:rFonts w:ascii="Times New Roman" w:hAnsi="Times New Roman"/>
          <w:sz w:val="24"/>
          <w:szCs w:val="24"/>
        </w:rPr>
        <w:t>,</w:t>
      </w:r>
      <w:r w:rsidRPr="00AD420D">
        <w:rPr>
          <w:rFonts w:ascii="Times New Roman" w:hAnsi="Times New Roman"/>
          <w:sz w:val="24"/>
          <w:szCs w:val="24"/>
        </w:rPr>
        <w:t>8% от годового плана</w:t>
      </w:r>
      <w:r w:rsidR="00033375" w:rsidRPr="00AD420D">
        <w:rPr>
          <w:rFonts w:ascii="Times New Roman" w:hAnsi="Times New Roman"/>
          <w:sz w:val="24"/>
          <w:szCs w:val="24"/>
        </w:rPr>
        <w:t xml:space="preserve"> </w:t>
      </w:r>
      <w:r w:rsidRPr="00AD420D">
        <w:rPr>
          <w:rFonts w:ascii="Times New Roman" w:hAnsi="Times New Roman"/>
          <w:sz w:val="24"/>
          <w:szCs w:val="24"/>
        </w:rPr>
        <w:t>(план – 4073), всего медицинские осмотры прошло 2722 ребенка. По результатам диспансеризации детей вновь на учет поставлено 142 ребенка с патологией костно-мышечной системы, 128</w:t>
      </w:r>
      <w:r w:rsidR="00033375" w:rsidRPr="00AD420D">
        <w:rPr>
          <w:rFonts w:ascii="Times New Roman" w:hAnsi="Times New Roman"/>
          <w:sz w:val="24"/>
          <w:szCs w:val="24"/>
        </w:rPr>
        <w:t xml:space="preserve"> </w:t>
      </w:r>
      <w:r w:rsidRPr="00AD420D">
        <w:rPr>
          <w:rFonts w:ascii="Times New Roman" w:hAnsi="Times New Roman"/>
          <w:sz w:val="24"/>
          <w:szCs w:val="24"/>
        </w:rPr>
        <w:t xml:space="preserve">- с нарушением зрения, 209- с заболеваниями </w:t>
      </w:r>
      <w:r w:rsidR="00033375" w:rsidRPr="00AD420D">
        <w:rPr>
          <w:rFonts w:ascii="Times New Roman" w:hAnsi="Times New Roman"/>
          <w:sz w:val="24"/>
          <w:szCs w:val="24"/>
        </w:rPr>
        <w:t>желудочно-кишечного тракта</w:t>
      </w:r>
      <w:r w:rsidRPr="00AD420D">
        <w:rPr>
          <w:rFonts w:ascii="Times New Roman" w:hAnsi="Times New Roman"/>
          <w:sz w:val="24"/>
          <w:szCs w:val="24"/>
        </w:rPr>
        <w:t xml:space="preserve">, 20- </w:t>
      </w:r>
      <w:r w:rsidR="00033375" w:rsidRPr="00AD420D">
        <w:rPr>
          <w:rFonts w:ascii="Times New Roman" w:hAnsi="Times New Roman"/>
          <w:sz w:val="24"/>
          <w:szCs w:val="24"/>
        </w:rPr>
        <w:t>болезни системы кровообращения</w:t>
      </w:r>
      <w:r w:rsidRPr="00AD420D">
        <w:rPr>
          <w:rFonts w:ascii="Times New Roman" w:hAnsi="Times New Roman"/>
          <w:sz w:val="24"/>
          <w:szCs w:val="24"/>
        </w:rPr>
        <w:t>, 126 - с заболеваниями эндокринной системы, нарушениями обмена веществ и имму</w:t>
      </w:r>
      <w:r w:rsidR="00033375" w:rsidRPr="00AD420D">
        <w:rPr>
          <w:rFonts w:ascii="Times New Roman" w:hAnsi="Times New Roman"/>
          <w:sz w:val="24"/>
          <w:szCs w:val="24"/>
        </w:rPr>
        <w:t>н</w:t>
      </w:r>
      <w:r w:rsidRPr="00AD420D">
        <w:rPr>
          <w:rFonts w:ascii="Times New Roman" w:hAnsi="Times New Roman"/>
          <w:sz w:val="24"/>
          <w:szCs w:val="24"/>
        </w:rPr>
        <w:t xml:space="preserve">ной системы. Весной проводились медицинские осмотры опекаемых детей </w:t>
      </w:r>
      <w:r w:rsidR="00033375" w:rsidRPr="00AD420D">
        <w:rPr>
          <w:rFonts w:ascii="Times New Roman" w:hAnsi="Times New Roman"/>
          <w:sz w:val="24"/>
          <w:szCs w:val="24"/>
        </w:rPr>
        <w:t>и диспансеризация</w:t>
      </w:r>
      <w:r w:rsidRPr="00AD420D">
        <w:rPr>
          <w:rFonts w:ascii="Times New Roman" w:hAnsi="Times New Roman"/>
          <w:sz w:val="24"/>
          <w:szCs w:val="24"/>
        </w:rPr>
        <w:t xml:space="preserve"> детей-сирот и детей, оставшихся без попечения родителей, пребывающих в стационарных учреждениях. Всего осмотрен 101 ребенок, что немного выше запланированного.</w:t>
      </w:r>
    </w:p>
    <w:p w14:paraId="7490F7EB" w14:textId="77777777" w:rsidR="00FA0D27" w:rsidRPr="00AD420D" w:rsidRDefault="00FA0D27" w:rsidP="00FA0D27"/>
    <w:p w14:paraId="7F67E829" w14:textId="4330B4C6" w:rsidR="007F4B2B" w:rsidRPr="00AD420D" w:rsidRDefault="007F4B2B" w:rsidP="007F4B2B">
      <w:pPr>
        <w:jc w:val="center"/>
        <w:rPr>
          <w:b/>
          <w:sz w:val="28"/>
          <w:szCs w:val="28"/>
        </w:rPr>
      </w:pPr>
      <w:r w:rsidRPr="00AD420D">
        <w:rPr>
          <w:b/>
          <w:sz w:val="28"/>
          <w:szCs w:val="28"/>
        </w:rPr>
        <w:t>Культура</w:t>
      </w:r>
      <w:r w:rsidR="00E9123E" w:rsidRPr="00AD420D">
        <w:rPr>
          <w:b/>
          <w:sz w:val="28"/>
          <w:szCs w:val="28"/>
        </w:rPr>
        <w:t xml:space="preserve"> </w:t>
      </w:r>
    </w:p>
    <w:p w14:paraId="1D801F5B" w14:textId="22C8D031" w:rsidR="0027208B" w:rsidRPr="00AD420D" w:rsidRDefault="0027208B" w:rsidP="0027208B">
      <w:pPr>
        <w:pStyle w:val="11"/>
        <w:spacing w:before="0" w:after="0"/>
        <w:ind w:firstLine="567"/>
        <w:rPr>
          <w:szCs w:val="24"/>
        </w:rPr>
      </w:pPr>
      <w:r w:rsidRPr="00AD420D">
        <w:rPr>
          <w:szCs w:val="24"/>
        </w:rPr>
        <w:t xml:space="preserve">Одним из приоритетных направлений деятельности учреждений сферы культуры </w:t>
      </w:r>
      <w:r w:rsidR="00090AF2" w:rsidRPr="00AD420D">
        <w:rPr>
          <w:szCs w:val="24"/>
        </w:rPr>
        <w:t>Кез</w:t>
      </w:r>
      <w:r w:rsidRPr="00AD420D">
        <w:rPr>
          <w:szCs w:val="24"/>
        </w:rPr>
        <w:t xml:space="preserve">ского района </w:t>
      </w:r>
      <w:r w:rsidR="00090AF2" w:rsidRPr="00AD420D">
        <w:rPr>
          <w:szCs w:val="24"/>
        </w:rPr>
        <w:t>в отчетном периоде являлась</w:t>
      </w:r>
      <w:r w:rsidRPr="00AD420D">
        <w:rPr>
          <w:szCs w:val="24"/>
        </w:rPr>
        <w:t xml:space="preserve"> организация работы по реализации плана мероприятий, посвященного </w:t>
      </w:r>
      <w:bookmarkStart w:id="21" w:name="_Hlk150847376"/>
      <w:r w:rsidRPr="00AD420D">
        <w:rPr>
          <w:szCs w:val="24"/>
        </w:rPr>
        <w:t xml:space="preserve">Году </w:t>
      </w:r>
      <w:r w:rsidRPr="00AD420D">
        <w:rPr>
          <w:bCs/>
          <w:szCs w:val="24"/>
          <w:shd w:val="clear" w:color="auto" w:fill="FFFFFF"/>
        </w:rPr>
        <w:t>педагога и наставника,</w:t>
      </w:r>
      <w:r w:rsidRPr="00AD420D">
        <w:rPr>
          <w:szCs w:val="24"/>
          <w:shd w:val="clear" w:color="auto" w:fill="FFFFFF"/>
        </w:rPr>
        <w:t xml:space="preserve"> </w:t>
      </w:r>
      <w:r w:rsidRPr="00AD420D">
        <w:rPr>
          <w:szCs w:val="24"/>
        </w:rPr>
        <w:t>и Года молодёжи в Удмуртской Республике, реализации национального проекта «Культура»</w:t>
      </w:r>
      <w:bookmarkEnd w:id="21"/>
      <w:r w:rsidRPr="00AD420D">
        <w:rPr>
          <w:szCs w:val="24"/>
        </w:rPr>
        <w:t>.</w:t>
      </w:r>
    </w:p>
    <w:p w14:paraId="0115EBD8" w14:textId="57486821" w:rsidR="00B67304" w:rsidRPr="00AD420D" w:rsidRDefault="0027208B" w:rsidP="00B67304">
      <w:pPr>
        <w:pStyle w:val="af0"/>
        <w:shd w:val="clear" w:color="auto" w:fill="FFFFFF"/>
        <w:spacing w:before="0" w:beforeAutospacing="0" w:after="0" w:afterAutospacing="0"/>
        <w:ind w:firstLine="567"/>
        <w:rPr>
          <w:rStyle w:val="af4"/>
          <w:color w:val="auto"/>
          <w:u w:val="none"/>
        </w:rPr>
      </w:pPr>
      <w:r w:rsidRPr="00AD420D">
        <w:t xml:space="preserve">За </w:t>
      </w:r>
      <w:r w:rsidR="00B67304" w:rsidRPr="00AD420D">
        <w:t>9</w:t>
      </w:r>
      <w:r w:rsidRPr="00AD420D">
        <w:t xml:space="preserve"> </w:t>
      </w:r>
      <w:r w:rsidR="00B67304" w:rsidRPr="00AD420D">
        <w:t>месяцев 2023</w:t>
      </w:r>
      <w:r w:rsidRPr="00AD420D">
        <w:t xml:space="preserve"> года на </w:t>
      </w:r>
      <w:r w:rsidR="00B67304" w:rsidRPr="00AD420D">
        <w:t>территории Кезского</w:t>
      </w:r>
      <w:r w:rsidRPr="00AD420D">
        <w:t xml:space="preserve"> района проведено </w:t>
      </w:r>
      <w:r w:rsidR="00B67304" w:rsidRPr="00AD420D">
        <w:t>1464</w:t>
      </w:r>
      <w:r w:rsidRPr="00AD420D">
        <w:t xml:space="preserve"> мероприятия, которые посетило </w:t>
      </w:r>
      <w:r w:rsidR="00B67304" w:rsidRPr="00AD420D">
        <w:t>144194</w:t>
      </w:r>
      <w:r w:rsidRPr="00AD420D">
        <w:t xml:space="preserve"> человек. </w:t>
      </w:r>
      <w:bookmarkStart w:id="22" w:name="_Hlk150847576"/>
      <w:r w:rsidR="00C208CE" w:rsidRPr="00AD420D">
        <w:t>У</w:t>
      </w:r>
      <w:r w:rsidR="00B67304" w:rsidRPr="00AD420D">
        <w:t>чреждениями</w:t>
      </w:r>
      <w:r w:rsidRPr="00AD420D">
        <w:t xml:space="preserve"> культуры района</w:t>
      </w:r>
      <w:r w:rsidR="00B67304" w:rsidRPr="00AD420D">
        <w:t xml:space="preserve"> проведены</w:t>
      </w:r>
      <w:r w:rsidRPr="00AD420D">
        <w:t xml:space="preserve"> </w:t>
      </w:r>
      <w:r w:rsidR="00B67304" w:rsidRPr="00AD420D">
        <w:rPr>
          <w:rStyle w:val="af4"/>
          <w:color w:val="auto"/>
          <w:u w:val="none"/>
        </w:rPr>
        <w:t xml:space="preserve">праздничные мероприятия, посвященные государственным, профессиональным  праздникам, театрализованные праздники народного календаря, массовым гуляниям </w:t>
      </w:r>
      <w:bookmarkEnd w:id="22"/>
      <w:r w:rsidR="00B67304" w:rsidRPr="00AD420D">
        <w:rPr>
          <w:rStyle w:val="af4"/>
          <w:color w:val="auto"/>
          <w:u w:val="none"/>
        </w:rPr>
        <w:t>таким как  Межрайонный фестиваль «Зажигай», Праздничный концерт к 23 февраля, Межрайонный конный биатлон «По коням!», Праздничный концерт в посвященный Международному женскому дню 8 марта, Районный праздник «Масленица», Районный смотр-конкурс детского творчества «Калейдоскоп», праздничный концерт посвященный празднованию Дня работника культуры, Межрайонный фестиваль юмора и смеха «Телега смеха», межрайонный фестиваль удмуртской песни «</w:t>
      </w:r>
      <w:proofErr w:type="spellStart"/>
      <w:r w:rsidR="00B67304" w:rsidRPr="00AD420D">
        <w:rPr>
          <w:rStyle w:val="af4"/>
          <w:color w:val="auto"/>
          <w:u w:val="none"/>
        </w:rPr>
        <w:t>Кырзаса</w:t>
      </w:r>
      <w:proofErr w:type="spellEnd"/>
      <w:r w:rsidR="00B67304" w:rsidRPr="00AD420D">
        <w:rPr>
          <w:rStyle w:val="af4"/>
          <w:color w:val="auto"/>
          <w:u w:val="none"/>
        </w:rPr>
        <w:t xml:space="preserve"> </w:t>
      </w:r>
      <w:proofErr w:type="spellStart"/>
      <w:r w:rsidR="00B67304" w:rsidRPr="00AD420D">
        <w:rPr>
          <w:rStyle w:val="af4"/>
          <w:color w:val="auto"/>
          <w:u w:val="none"/>
        </w:rPr>
        <w:t>лэзем</w:t>
      </w:r>
      <w:proofErr w:type="spellEnd"/>
      <w:r w:rsidR="00B67304" w:rsidRPr="00AD420D">
        <w:rPr>
          <w:rStyle w:val="af4"/>
          <w:color w:val="auto"/>
          <w:u w:val="none"/>
        </w:rPr>
        <w:t xml:space="preserve"> али», праздничный концерт ко дню работников местного самоуправления, </w:t>
      </w:r>
      <w:r w:rsidR="00B67304" w:rsidRPr="00AD420D">
        <w:rPr>
          <w:rStyle w:val="af4"/>
          <w:color w:val="auto"/>
          <w:u w:val="none"/>
        </w:rPr>
        <w:tab/>
        <w:t>Районный конкурс «Лучший специалист района», митинг и праздничный концерт посвященный празднованию Дня Победы в Великой отечественной войне, межрайонный фестиваль «Пест-Фест», районный праздник окончания посевных работ «</w:t>
      </w:r>
      <w:proofErr w:type="spellStart"/>
      <w:r w:rsidR="00B67304" w:rsidRPr="00AD420D">
        <w:rPr>
          <w:rStyle w:val="af4"/>
          <w:color w:val="auto"/>
          <w:u w:val="none"/>
        </w:rPr>
        <w:t>Гырон</w:t>
      </w:r>
      <w:proofErr w:type="spellEnd"/>
      <w:r w:rsidR="00B67304" w:rsidRPr="00AD420D">
        <w:rPr>
          <w:rStyle w:val="af4"/>
          <w:color w:val="auto"/>
          <w:u w:val="none"/>
        </w:rPr>
        <w:t xml:space="preserve"> </w:t>
      </w:r>
      <w:proofErr w:type="spellStart"/>
      <w:r w:rsidR="00B67304" w:rsidRPr="00AD420D">
        <w:rPr>
          <w:rStyle w:val="af4"/>
          <w:color w:val="auto"/>
          <w:u w:val="none"/>
        </w:rPr>
        <w:t>быдтон</w:t>
      </w:r>
      <w:proofErr w:type="spellEnd"/>
      <w:r w:rsidR="00B67304" w:rsidRPr="00AD420D">
        <w:rPr>
          <w:rStyle w:val="af4"/>
          <w:color w:val="auto"/>
          <w:u w:val="none"/>
        </w:rPr>
        <w:t>», праздник, посвященный Дню защиты детей, праздничный концерт ко Дню медицинского работника, открытие и закрытие всероссийского легкоатлетического соревнования «Триал-марафон», районный выпускной, День молодежи, танцевальные вечера – дискотеки для школьников, выездные спектакли театра «Петрушки» в рамках проекта «Петрушкины представления для нашего поколения», районный конкурс красоты «Красавица Кезского района», выездные концерты ВИА «Россы» в рамках проекта «Россы»</w:t>
      </w:r>
      <w:r w:rsidR="00B67304" w:rsidRPr="00AD420D">
        <w:rPr>
          <w:rStyle w:val="af4"/>
          <w:color w:val="auto"/>
          <w:u w:val="none"/>
          <w:lang w:val="en-US"/>
        </w:rPr>
        <w:t>Z</w:t>
      </w:r>
      <w:r w:rsidR="00B67304" w:rsidRPr="00AD420D">
        <w:rPr>
          <w:rStyle w:val="af4"/>
          <w:color w:val="auto"/>
          <w:u w:val="none"/>
        </w:rPr>
        <w:t>а!» получившего поддержку Президентского фонда культурных инициатив.</w:t>
      </w:r>
    </w:p>
    <w:p w14:paraId="41055E70" w14:textId="320D4947" w:rsidR="00B67304" w:rsidRPr="00AD420D" w:rsidRDefault="00B67304" w:rsidP="00B67304">
      <w:pPr>
        <w:pStyle w:val="ConsPlusNonformat"/>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u w:val="none"/>
        </w:rPr>
        <w:tab/>
      </w:r>
      <w:bookmarkStart w:id="23" w:name="_Hlk150848096"/>
      <w:r w:rsidRPr="00AD420D">
        <w:rPr>
          <w:rStyle w:val="af4"/>
          <w:rFonts w:ascii="Times New Roman" w:hAnsi="Times New Roman" w:cs="Times New Roman"/>
          <w:color w:val="auto"/>
          <w:sz w:val="24"/>
          <w:szCs w:val="24"/>
          <w:u w:val="none"/>
        </w:rPr>
        <w:t xml:space="preserve">В течение отчетного периода работали туристические маршруты </w:t>
      </w:r>
      <w:r w:rsidR="0069726A" w:rsidRPr="00AD420D">
        <w:rPr>
          <w:rStyle w:val="af4"/>
          <w:rFonts w:ascii="Times New Roman" w:hAnsi="Times New Roman" w:cs="Times New Roman"/>
          <w:color w:val="auto"/>
          <w:sz w:val="24"/>
          <w:szCs w:val="24"/>
          <w:u w:val="none"/>
        </w:rPr>
        <w:t>на «</w:t>
      </w:r>
      <w:r w:rsidRPr="00AD420D">
        <w:rPr>
          <w:rStyle w:val="af4"/>
          <w:rFonts w:ascii="Times New Roman" w:hAnsi="Times New Roman" w:cs="Times New Roman"/>
          <w:color w:val="auto"/>
          <w:sz w:val="24"/>
          <w:szCs w:val="24"/>
          <w:u w:val="none"/>
        </w:rPr>
        <w:t xml:space="preserve">Исток реки Кама» в с. Кулига, игра «Лазер </w:t>
      </w:r>
      <w:proofErr w:type="spellStart"/>
      <w:r w:rsidRPr="00AD420D">
        <w:rPr>
          <w:rStyle w:val="af4"/>
          <w:rFonts w:ascii="Times New Roman" w:hAnsi="Times New Roman" w:cs="Times New Roman"/>
          <w:color w:val="auto"/>
          <w:sz w:val="24"/>
          <w:szCs w:val="24"/>
          <w:u w:val="none"/>
        </w:rPr>
        <w:t>таг</w:t>
      </w:r>
      <w:proofErr w:type="spellEnd"/>
      <w:r w:rsidRPr="00AD420D">
        <w:rPr>
          <w:rStyle w:val="af4"/>
          <w:rFonts w:ascii="Times New Roman" w:hAnsi="Times New Roman" w:cs="Times New Roman"/>
          <w:color w:val="auto"/>
          <w:sz w:val="24"/>
          <w:szCs w:val="24"/>
          <w:u w:val="none"/>
        </w:rPr>
        <w:t xml:space="preserve">» </w:t>
      </w:r>
      <w:r w:rsidR="0069726A" w:rsidRPr="00AD420D">
        <w:rPr>
          <w:rStyle w:val="af4"/>
          <w:rFonts w:ascii="Times New Roman" w:hAnsi="Times New Roman" w:cs="Times New Roman"/>
          <w:color w:val="auto"/>
          <w:sz w:val="24"/>
          <w:szCs w:val="24"/>
          <w:u w:val="none"/>
        </w:rPr>
        <w:t xml:space="preserve">в </w:t>
      </w:r>
      <w:proofErr w:type="spellStart"/>
      <w:r w:rsidRPr="00AD420D">
        <w:rPr>
          <w:rStyle w:val="af4"/>
          <w:rFonts w:ascii="Times New Roman" w:hAnsi="Times New Roman" w:cs="Times New Roman"/>
          <w:color w:val="auto"/>
          <w:sz w:val="24"/>
          <w:szCs w:val="24"/>
          <w:u w:val="none"/>
        </w:rPr>
        <w:t>Новоунтемском</w:t>
      </w:r>
      <w:proofErr w:type="spellEnd"/>
      <w:r w:rsidRPr="00AD420D">
        <w:rPr>
          <w:rStyle w:val="af4"/>
          <w:rFonts w:ascii="Times New Roman" w:hAnsi="Times New Roman" w:cs="Times New Roman"/>
          <w:color w:val="auto"/>
          <w:sz w:val="24"/>
          <w:szCs w:val="24"/>
          <w:u w:val="none"/>
        </w:rPr>
        <w:t xml:space="preserve"> </w:t>
      </w:r>
      <w:r w:rsidR="0069726A" w:rsidRPr="00AD420D">
        <w:rPr>
          <w:rStyle w:val="af4"/>
          <w:rFonts w:ascii="Times New Roman" w:hAnsi="Times New Roman" w:cs="Times New Roman"/>
          <w:color w:val="auto"/>
          <w:sz w:val="24"/>
          <w:szCs w:val="24"/>
          <w:u w:val="none"/>
        </w:rPr>
        <w:t>СК, площадка</w:t>
      </w:r>
      <w:r w:rsidRPr="00AD420D">
        <w:rPr>
          <w:rStyle w:val="af4"/>
          <w:rFonts w:ascii="Times New Roman" w:hAnsi="Times New Roman" w:cs="Times New Roman"/>
          <w:color w:val="auto"/>
          <w:sz w:val="24"/>
          <w:szCs w:val="24"/>
          <w:u w:val="none"/>
        </w:rPr>
        <w:t xml:space="preserve"> «Александровские горки» в с. Александрово, </w:t>
      </w:r>
      <w:proofErr w:type="spellStart"/>
      <w:r w:rsidRPr="00AD420D">
        <w:rPr>
          <w:rStyle w:val="af4"/>
          <w:rFonts w:ascii="Times New Roman" w:hAnsi="Times New Roman" w:cs="Times New Roman"/>
          <w:color w:val="auto"/>
          <w:sz w:val="24"/>
          <w:szCs w:val="24"/>
          <w:u w:val="none"/>
        </w:rPr>
        <w:t>Кездурский</w:t>
      </w:r>
      <w:proofErr w:type="spellEnd"/>
      <w:r w:rsidRPr="00AD420D">
        <w:rPr>
          <w:rStyle w:val="af4"/>
          <w:rFonts w:ascii="Times New Roman" w:hAnsi="Times New Roman" w:cs="Times New Roman"/>
          <w:color w:val="auto"/>
          <w:sz w:val="24"/>
          <w:szCs w:val="24"/>
          <w:u w:val="none"/>
        </w:rPr>
        <w:t xml:space="preserve"> водопад в д. </w:t>
      </w:r>
      <w:proofErr w:type="spellStart"/>
      <w:r w:rsidRPr="00AD420D">
        <w:rPr>
          <w:rStyle w:val="af4"/>
          <w:rFonts w:ascii="Times New Roman" w:hAnsi="Times New Roman" w:cs="Times New Roman"/>
          <w:color w:val="auto"/>
          <w:sz w:val="24"/>
          <w:szCs w:val="24"/>
          <w:u w:val="none"/>
        </w:rPr>
        <w:t>Кездур</w:t>
      </w:r>
      <w:proofErr w:type="spellEnd"/>
      <w:r w:rsidRPr="00AD420D">
        <w:rPr>
          <w:rStyle w:val="af4"/>
          <w:rFonts w:ascii="Times New Roman" w:hAnsi="Times New Roman" w:cs="Times New Roman"/>
          <w:color w:val="auto"/>
          <w:sz w:val="24"/>
          <w:szCs w:val="24"/>
          <w:u w:val="none"/>
        </w:rPr>
        <w:t>.</w:t>
      </w:r>
    </w:p>
    <w:p w14:paraId="7B65328D" w14:textId="588B868A" w:rsidR="00B67304" w:rsidRPr="00AD420D" w:rsidRDefault="00B67304" w:rsidP="00B67304">
      <w:pPr>
        <w:pStyle w:val="ConsPlusNonformat"/>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sz w:val="24"/>
          <w:szCs w:val="24"/>
          <w:u w:val="none"/>
        </w:rPr>
        <w:tab/>
        <w:t xml:space="preserve">При поддержке Президентского Фонда культурных инициатив реализован проект «Петрушкины представления для нашего поколения».  Осуществляются выезды передвижного театра Петрушки на территории Кезского и Дебесского районов. </w:t>
      </w:r>
    </w:p>
    <w:p w14:paraId="6D90C8B9" w14:textId="6E384321" w:rsidR="00B67304" w:rsidRPr="00AD420D" w:rsidRDefault="00B67304" w:rsidP="00B67304">
      <w:pPr>
        <w:pStyle w:val="ConsPlusNonformat"/>
        <w:ind w:firstLine="708"/>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sz w:val="24"/>
          <w:szCs w:val="24"/>
          <w:u w:val="none"/>
        </w:rPr>
        <w:t>На базе Дома ремесел завершилась реализация проекта «</w:t>
      </w:r>
      <w:proofErr w:type="spellStart"/>
      <w:r w:rsidRPr="00AD420D">
        <w:rPr>
          <w:rStyle w:val="af4"/>
          <w:rFonts w:ascii="Times New Roman" w:hAnsi="Times New Roman" w:cs="Times New Roman"/>
          <w:color w:val="auto"/>
          <w:sz w:val="24"/>
          <w:szCs w:val="24"/>
          <w:u w:val="none"/>
        </w:rPr>
        <w:t>Зустыри</w:t>
      </w:r>
      <w:proofErr w:type="spellEnd"/>
      <w:r w:rsidRPr="00AD420D">
        <w:rPr>
          <w:rStyle w:val="af4"/>
          <w:rFonts w:ascii="Times New Roman" w:hAnsi="Times New Roman" w:cs="Times New Roman"/>
          <w:color w:val="auto"/>
          <w:sz w:val="24"/>
          <w:szCs w:val="24"/>
          <w:u w:val="none"/>
        </w:rPr>
        <w:t xml:space="preserve">», сегодня проводятся мастер-классы и обучающие семинары по технике лоскутного шитья. </w:t>
      </w:r>
    </w:p>
    <w:p w14:paraId="001AC55B" w14:textId="1C867FD3" w:rsidR="00B67304" w:rsidRPr="00AD420D" w:rsidRDefault="00B67304" w:rsidP="00B67304">
      <w:pPr>
        <w:pStyle w:val="ConsPlusNonformat"/>
        <w:ind w:firstLine="708"/>
        <w:jc w:val="both"/>
        <w:rPr>
          <w:rStyle w:val="af4"/>
          <w:rFonts w:ascii="Times New Roman" w:hAnsi="Times New Roman" w:cs="Times New Roman"/>
          <w:color w:val="auto"/>
          <w:sz w:val="24"/>
          <w:szCs w:val="24"/>
        </w:rPr>
      </w:pPr>
      <w:r w:rsidRPr="00AD420D">
        <w:rPr>
          <w:rStyle w:val="af4"/>
          <w:rFonts w:ascii="Times New Roman" w:hAnsi="Times New Roman" w:cs="Times New Roman"/>
          <w:color w:val="auto"/>
          <w:sz w:val="24"/>
          <w:szCs w:val="24"/>
          <w:u w:val="none"/>
        </w:rPr>
        <w:t xml:space="preserve">С сентября началась реализация проекта «Россы» </w:t>
      </w:r>
      <w:r w:rsidRPr="00AD420D">
        <w:rPr>
          <w:rStyle w:val="af4"/>
          <w:rFonts w:ascii="Times New Roman" w:hAnsi="Times New Roman" w:cs="Times New Roman"/>
          <w:color w:val="auto"/>
          <w:sz w:val="24"/>
          <w:szCs w:val="24"/>
          <w:u w:val="none"/>
          <w:lang w:val="en-US"/>
        </w:rPr>
        <w:t>Z</w:t>
      </w:r>
      <w:r w:rsidRPr="00AD420D">
        <w:rPr>
          <w:rStyle w:val="af4"/>
          <w:rFonts w:ascii="Times New Roman" w:hAnsi="Times New Roman" w:cs="Times New Roman"/>
          <w:color w:val="auto"/>
          <w:sz w:val="24"/>
          <w:szCs w:val="24"/>
          <w:u w:val="none"/>
        </w:rPr>
        <w:t>а!», осуществляются выездные концерты по деревням Кезского района, идет сбор писем и рисунков для бойцов СВО</w:t>
      </w:r>
      <w:r w:rsidRPr="00AD420D">
        <w:rPr>
          <w:rStyle w:val="af4"/>
          <w:rFonts w:ascii="Times New Roman" w:hAnsi="Times New Roman" w:cs="Times New Roman"/>
          <w:color w:val="auto"/>
          <w:sz w:val="24"/>
          <w:szCs w:val="24"/>
        </w:rPr>
        <w:t>.</w:t>
      </w:r>
    </w:p>
    <w:bookmarkEnd w:id="23"/>
    <w:p w14:paraId="367B54CB" w14:textId="41FDC462" w:rsidR="00AC5924" w:rsidRPr="00AD420D" w:rsidRDefault="00AC5924" w:rsidP="00FB5CE5">
      <w:pPr>
        <w:ind w:firstLine="708"/>
        <w:rPr>
          <w:rStyle w:val="af4"/>
          <w:color w:val="auto"/>
          <w:u w:val="none"/>
        </w:rPr>
      </w:pPr>
      <w:r w:rsidRPr="00AD420D">
        <w:rPr>
          <w:b/>
        </w:rPr>
        <w:lastRenderedPageBreak/>
        <w:t>В библиотечн</w:t>
      </w:r>
      <w:r w:rsidR="006B6B98" w:rsidRPr="00AD420D">
        <w:rPr>
          <w:b/>
        </w:rPr>
        <w:t>ую</w:t>
      </w:r>
      <w:r w:rsidRPr="00AD420D">
        <w:rPr>
          <w:b/>
        </w:rPr>
        <w:t xml:space="preserve"> систем</w:t>
      </w:r>
      <w:r w:rsidR="006B6B98" w:rsidRPr="00AD420D">
        <w:rPr>
          <w:b/>
        </w:rPr>
        <w:t>у в</w:t>
      </w:r>
      <w:r w:rsidRPr="00AD420D">
        <w:rPr>
          <w:rStyle w:val="af4"/>
          <w:color w:val="auto"/>
          <w:u w:val="none"/>
        </w:rPr>
        <w:t>сего поступило 1229 экземпляров  документов, в том числе  книг 772 экземпляр</w:t>
      </w:r>
      <w:r w:rsidR="00B776BE" w:rsidRPr="00AD420D">
        <w:rPr>
          <w:rStyle w:val="af4"/>
          <w:color w:val="auto"/>
          <w:u w:val="none"/>
        </w:rPr>
        <w:t>а</w:t>
      </w:r>
      <w:r w:rsidRPr="00AD420D">
        <w:rPr>
          <w:rStyle w:val="af4"/>
          <w:color w:val="auto"/>
          <w:u w:val="none"/>
        </w:rPr>
        <w:t xml:space="preserve"> и 457 экземпляров  периодических изданий, из них пожертвования читателей 302 экз</w:t>
      </w:r>
      <w:r w:rsidR="008C0FB1" w:rsidRPr="00AD420D">
        <w:rPr>
          <w:rStyle w:val="af4"/>
          <w:color w:val="auto"/>
          <w:u w:val="none"/>
        </w:rPr>
        <w:t>емпляра</w:t>
      </w:r>
      <w:r w:rsidRPr="00AD420D">
        <w:rPr>
          <w:rStyle w:val="af4"/>
          <w:color w:val="auto"/>
          <w:u w:val="none"/>
        </w:rPr>
        <w:t>, интернет-ресурсы</w:t>
      </w:r>
      <w:r w:rsidR="008C0FB1" w:rsidRPr="00AD420D">
        <w:rPr>
          <w:rStyle w:val="af4"/>
          <w:color w:val="auto"/>
          <w:u w:val="none"/>
        </w:rPr>
        <w:t xml:space="preserve"> 187 экземпляров</w:t>
      </w:r>
      <w:r w:rsidRPr="00AD420D">
        <w:rPr>
          <w:rStyle w:val="af4"/>
          <w:color w:val="auto"/>
          <w:u w:val="none"/>
        </w:rPr>
        <w:t>, пожертвования юр. лиц 49 экз</w:t>
      </w:r>
      <w:r w:rsidR="008C0FB1" w:rsidRPr="00AD420D">
        <w:rPr>
          <w:rStyle w:val="af4"/>
          <w:color w:val="auto"/>
          <w:u w:val="none"/>
        </w:rPr>
        <w:t>емпляров,</w:t>
      </w:r>
      <w:r w:rsidRPr="00AD420D">
        <w:rPr>
          <w:rStyle w:val="af4"/>
          <w:color w:val="auto"/>
          <w:u w:val="none"/>
        </w:rPr>
        <w:t xml:space="preserve"> взамен утерянных 32 экз</w:t>
      </w:r>
      <w:r w:rsidR="008C0FB1" w:rsidRPr="00AD420D">
        <w:rPr>
          <w:rStyle w:val="af4"/>
          <w:color w:val="auto"/>
          <w:u w:val="none"/>
        </w:rPr>
        <w:t>емпляра</w:t>
      </w:r>
      <w:r w:rsidRPr="00AD420D">
        <w:rPr>
          <w:rStyle w:val="af4"/>
          <w:color w:val="auto"/>
          <w:u w:val="none"/>
        </w:rPr>
        <w:t>;  выбыло 375 экз</w:t>
      </w:r>
      <w:r w:rsidR="00B776BE" w:rsidRPr="00AD420D">
        <w:rPr>
          <w:rStyle w:val="af4"/>
          <w:color w:val="auto"/>
          <w:u w:val="none"/>
        </w:rPr>
        <w:t xml:space="preserve">емпляров </w:t>
      </w:r>
      <w:r w:rsidRPr="00AD420D">
        <w:rPr>
          <w:rStyle w:val="af4"/>
          <w:color w:val="auto"/>
          <w:u w:val="none"/>
        </w:rPr>
        <w:t xml:space="preserve"> книг.</w:t>
      </w:r>
    </w:p>
    <w:p w14:paraId="22A6540F" w14:textId="7240CBAD" w:rsidR="0069726A" w:rsidRPr="00AD420D" w:rsidRDefault="00AC5924" w:rsidP="00B776BE">
      <w:pPr>
        <w:rPr>
          <w:rStyle w:val="af4"/>
          <w:color w:val="auto"/>
          <w:u w:val="none"/>
        </w:rPr>
      </w:pPr>
      <w:r w:rsidRPr="00AD420D">
        <w:rPr>
          <w:rStyle w:val="af4"/>
          <w:color w:val="auto"/>
          <w:u w:val="none"/>
        </w:rPr>
        <w:t xml:space="preserve">           На комплектование из федерального </w:t>
      </w:r>
      <w:r w:rsidR="00B776BE" w:rsidRPr="00AD420D">
        <w:rPr>
          <w:rStyle w:val="af4"/>
          <w:color w:val="auto"/>
          <w:u w:val="none"/>
        </w:rPr>
        <w:t>бюджета выделено</w:t>
      </w:r>
      <w:r w:rsidRPr="00AD420D">
        <w:rPr>
          <w:rStyle w:val="af4"/>
          <w:color w:val="auto"/>
          <w:u w:val="none"/>
        </w:rPr>
        <w:t xml:space="preserve"> 78825,75 рублей. На оформление </w:t>
      </w:r>
      <w:r w:rsidR="00B776BE" w:rsidRPr="00AD420D">
        <w:rPr>
          <w:rStyle w:val="af4"/>
          <w:color w:val="auto"/>
          <w:u w:val="none"/>
        </w:rPr>
        <w:t>подписки из</w:t>
      </w:r>
      <w:r w:rsidRPr="00AD420D">
        <w:rPr>
          <w:rStyle w:val="af4"/>
          <w:color w:val="auto"/>
          <w:u w:val="none"/>
        </w:rPr>
        <w:t xml:space="preserve"> бюджета</w:t>
      </w:r>
      <w:r w:rsidR="008C0FB1" w:rsidRPr="00AD420D">
        <w:rPr>
          <w:rStyle w:val="af4"/>
          <w:color w:val="auto"/>
          <w:u w:val="none"/>
        </w:rPr>
        <w:t xml:space="preserve"> района </w:t>
      </w:r>
      <w:r w:rsidRPr="00AD420D">
        <w:rPr>
          <w:rStyle w:val="af4"/>
          <w:color w:val="auto"/>
          <w:u w:val="none"/>
        </w:rPr>
        <w:t>выделено 94366, 66 руб., из внебюджет</w:t>
      </w:r>
      <w:r w:rsidR="008C0FB1" w:rsidRPr="00AD420D">
        <w:rPr>
          <w:rStyle w:val="af4"/>
          <w:color w:val="auto"/>
          <w:u w:val="none"/>
        </w:rPr>
        <w:t>ных источников</w:t>
      </w:r>
      <w:r w:rsidRPr="00AD420D">
        <w:rPr>
          <w:rStyle w:val="af4"/>
          <w:color w:val="auto"/>
          <w:u w:val="none"/>
        </w:rPr>
        <w:t xml:space="preserve"> привлечено 37823,95 руб. и выписано 101 </w:t>
      </w:r>
      <w:r w:rsidR="00B776BE" w:rsidRPr="00AD420D">
        <w:rPr>
          <w:rStyle w:val="af4"/>
          <w:color w:val="auto"/>
          <w:u w:val="none"/>
        </w:rPr>
        <w:t>периодических изданий</w:t>
      </w:r>
      <w:r w:rsidRPr="00AD420D">
        <w:rPr>
          <w:rStyle w:val="af4"/>
          <w:color w:val="auto"/>
          <w:u w:val="none"/>
        </w:rPr>
        <w:t>, что на 21</w:t>
      </w:r>
      <w:r w:rsidR="00B776BE" w:rsidRPr="00AD420D">
        <w:rPr>
          <w:rStyle w:val="af4"/>
          <w:color w:val="auto"/>
          <w:u w:val="none"/>
        </w:rPr>
        <w:t xml:space="preserve"> </w:t>
      </w:r>
      <w:r w:rsidRPr="00AD420D">
        <w:rPr>
          <w:rStyle w:val="af4"/>
          <w:color w:val="auto"/>
          <w:u w:val="none"/>
        </w:rPr>
        <w:t xml:space="preserve">наименование больше, чем в 2022 году. </w:t>
      </w:r>
      <w:r w:rsidR="00B776BE" w:rsidRPr="00AD420D">
        <w:rPr>
          <w:rStyle w:val="af4"/>
          <w:color w:val="auto"/>
          <w:u w:val="none"/>
        </w:rPr>
        <w:t>Увеличение обусловлено спонсорской</w:t>
      </w:r>
      <w:r w:rsidRPr="00AD420D">
        <w:rPr>
          <w:rStyle w:val="af4"/>
          <w:color w:val="auto"/>
          <w:u w:val="none"/>
        </w:rPr>
        <w:t xml:space="preserve"> подписк</w:t>
      </w:r>
      <w:r w:rsidR="00B776BE" w:rsidRPr="00AD420D">
        <w:rPr>
          <w:rStyle w:val="af4"/>
          <w:color w:val="auto"/>
          <w:u w:val="none"/>
        </w:rPr>
        <w:t xml:space="preserve">ой  </w:t>
      </w:r>
      <w:r w:rsidRPr="00AD420D">
        <w:rPr>
          <w:rStyle w:val="af4"/>
          <w:color w:val="auto"/>
          <w:u w:val="none"/>
        </w:rPr>
        <w:t xml:space="preserve"> </w:t>
      </w:r>
      <w:r w:rsidR="00B776BE" w:rsidRPr="00AD420D">
        <w:rPr>
          <w:rStyle w:val="af4"/>
          <w:color w:val="auto"/>
          <w:u w:val="none"/>
        </w:rPr>
        <w:t>депутата Госсовета УР Стрелкова И.В., предпринимателя Уланова.</w:t>
      </w:r>
      <w:r w:rsidR="00FB5CE5" w:rsidRPr="00AD420D">
        <w:rPr>
          <w:rStyle w:val="af4"/>
          <w:color w:val="auto"/>
          <w:u w:val="none"/>
        </w:rPr>
        <w:t xml:space="preserve"> </w:t>
      </w:r>
      <w:r w:rsidRPr="00AD420D">
        <w:rPr>
          <w:rStyle w:val="af4"/>
          <w:color w:val="auto"/>
          <w:u w:val="none"/>
        </w:rPr>
        <w:t xml:space="preserve">Из муниципального </w:t>
      </w:r>
      <w:r w:rsidR="00B776BE" w:rsidRPr="00AD420D">
        <w:rPr>
          <w:rStyle w:val="af4"/>
          <w:color w:val="auto"/>
          <w:u w:val="none"/>
        </w:rPr>
        <w:t>бюджета на</w:t>
      </w:r>
      <w:r w:rsidRPr="00AD420D">
        <w:rPr>
          <w:rStyle w:val="af4"/>
          <w:color w:val="auto"/>
          <w:u w:val="none"/>
        </w:rPr>
        <w:t xml:space="preserve"> подписку выделено средств на 36541,64 рублей </w:t>
      </w:r>
      <w:r w:rsidR="00B776BE" w:rsidRPr="00AD420D">
        <w:rPr>
          <w:rStyle w:val="af4"/>
          <w:color w:val="auto"/>
          <w:u w:val="none"/>
        </w:rPr>
        <w:t>больше, чем</w:t>
      </w:r>
      <w:r w:rsidRPr="00AD420D">
        <w:rPr>
          <w:rStyle w:val="af4"/>
          <w:color w:val="auto"/>
          <w:u w:val="none"/>
        </w:rPr>
        <w:t xml:space="preserve"> за отчетный период 2022 года.</w:t>
      </w:r>
    </w:p>
    <w:p w14:paraId="4E2188C8" w14:textId="01B99B24" w:rsidR="0069726A" w:rsidRPr="00AD420D" w:rsidRDefault="0069726A" w:rsidP="008C0FB1">
      <w:pPr>
        <w:ind w:firstLine="708"/>
      </w:pPr>
      <w:r w:rsidRPr="00AD420D">
        <w:t xml:space="preserve">Все популярные услуги, предоставляемые населению – традиционны. Часть информационных услуг проводится через сеть ИНТЕРНЕТ, в том числе у посетителей Кезской центральной районной </w:t>
      </w:r>
      <w:r w:rsidR="008C0FB1" w:rsidRPr="00AD420D">
        <w:t>библиотеки популярна</w:t>
      </w:r>
      <w:r w:rsidRPr="00AD420D">
        <w:t xml:space="preserve"> </w:t>
      </w:r>
      <w:r w:rsidR="008C0FB1" w:rsidRPr="00AD420D">
        <w:t>услуга использование</w:t>
      </w:r>
      <w:r w:rsidRPr="00AD420D">
        <w:t xml:space="preserve"> интернета в стенах библиотеки. </w:t>
      </w:r>
    </w:p>
    <w:p w14:paraId="66AFCAA5" w14:textId="45043A24" w:rsidR="0069726A" w:rsidRPr="00AD420D" w:rsidRDefault="008C0FB1" w:rsidP="008C0FB1">
      <w:pPr>
        <w:ind w:firstLine="708"/>
        <w:rPr>
          <w:b/>
        </w:rPr>
      </w:pPr>
      <w:r w:rsidRPr="00AD420D">
        <w:t>Проведено множество</w:t>
      </w:r>
      <w:r w:rsidR="0069726A" w:rsidRPr="00AD420D">
        <w:t xml:space="preserve"> </w:t>
      </w:r>
      <w:r w:rsidRPr="00AD420D">
        <w:t>мероприятий,</w:t>
      </w:r>
      <w:r w:rsidR="0069726A" w:rsidRPr="00AD420D">
        <w:t xml:space="preserve"> </w:t>
      </w:r>
      <w:r w:rsidRPr="00AD420D">
        <w:t>посвященных</w:t>
      </w:r>
      <w:r w:rsidR="0069726A" w:rsidRPr="00AD420D">
        <w:t xml:space="preserve"> Году </w:t>
      </w:r>
      <w:r w:rsidR="0069726A" w:rsidRPr="00AD420D">
        <w:rPr>
          <w:b/>
          <w:bCs/>
        </w:rPr>
        <w:t>педагога и наставника.</w:t>
      </w:r>
      <w:r w:rsidR="0069726A" w:rsidRPr="00AD420D">
        <w:rPr>
          <w:shd w:val="clear" w:color="auto" w:fill="FFFFFF"/>
        </w:rPr>
        <w:t xml:space="preserve"> На официальной странице библиотеки с 13 марта (день рождения А. С. Макаренко) </w:t>
      </w:r>
      <w:r w:rsidRPr="00AD420D">
        <w:rPr>
          <w:shd w:val="clear" w:color="auto" w:fill="FFFFFF"/>
        </w:rPr>
        <w:t>открыта рубрика под</w:t>
      </w:r>
      <w:r w:rsidR="0069726A" w:rsidRPr="00AD420D">
        <w:rPr>
          <w:shd w:val="clear" w:color="auto" w:fill="FFFFFF"/>
        </w:rPr>
        <w:t xml:space="preserve"> названием </w:t>
      </w:r>
      <w:r w:rsidR="0069726A" w:rsidRPr="00AD420D">
        <w:rPr>
          <w:b/>
          <w:shd w:val="clear" w:color="auto" w:fill="FFFFFF"/>
        </w:rPr>
        <w:t>"Быть педагогом...", где</w:t>
      </w:r>
      <w:r w:rsidR="0069726A" w:rsidRPr="00AD420D">
        <w:rPr>
          <w:shd w:val="clear" w:color="auto" w:fill="FFFFFF"/>
        </w:rPr>
        <w:t xml:space="preserve"> специалисты районной </w:t>
      </w:r>
      <w:r w:rsidRPr="00AD420D">
        <w:rPr>
          <w:shd w:val="clear" w:color="auto" w:fill="FFFFFF"/>
        </w:rPr>
        <w:t>библиотеки знакомят</w:t>
      </w:r>
      <w:r w:rsidR="0069726A" w:rsidRPr="00AD420D">
        <w:rPr>
          <w:shd w:val="clear" w:color="auto" w:fill="FFFFFF"/>
        </w:rPr>
        <w:t xml:space="preserve"> подписчиков и гостей страницы с жизнью и творчеством советского педагога А. Макаренко</w:t>
      </w:r>
      <w:r w:rsidR="0069726A" w:rsidRPr="00AD420D">
        <w:t>.</w:t>
      </w:r>
      <w:r w:rsidR="0069726A" w:rsidRPr="00AD420D">
        <w:rPr>
          <w:b/>
        </w:rPr>
        <w:t xml:space="preserve">  </w:t>
      </w:r>
    </w:p>
    <w:p w14:paraId="00FDF6AF" w14:textId="166ABAA0" w:rsidR="0069726A" w:rsidRPr="00AD420D" w:rsidRDefault="0069726A" w:rsidP="008C0FB1">
      <w:pPr>
        <w:ind w:firstLine="708"/>
      </w:pPr>
      <w:r w:rsidRPr="00AD420D">
        <w:t>В рамках Всероссийской акции «</w:t>
      </w:r>
      <w:proofErr w:type="spellStart"/>
      <w:r w:rsidRPr="00AD420D">
        <w:t>Библионочь</w:t>
      </w:r>
      <w:proofErr w:type="spellEnd"/>
      <w:r w:rsidRPr="00AD420D">
        <w:t xml:space="preserve"> – 2023» был проведен педагогический </w:t>
      </w:r>
      <w:proofErr w:type="spellStart"/>
      <w:r w:rsidRPr="00AD420D">
        <w:t>квиз</w:t>
      </w:r>
      <w:proofErr w:type="spellEnd"/>
      <w:r w:rsidRPr="00AD420D">
        <w:rPr>
          <w:b/>
        </w:rPr>
        <w:t xml:space="preserve"> «И это все о них…»</w:t>
      </w:r>
      <w:r w:rsidRPr="00AD420D">
        <w:t xml:space="preserve">. Интеллектуальная игра для педагогов </w:t>
      </w:r>
      <w:r w:rsidR="008C0FB1" w:rsidRPr="00AD420D">
        <w:t>МБОУ «</w:t>
      </w:r>
      <w:r w:rsidRPr="00AD420D">
        <w:t>Кезск</w:t>
      </w:r>
      <w:r w:rsidR="008C0FB1" w:rsidRPr="00AD420D">
        <w:t>ая</w:t>
      </w:r>
      <w:r w:rsidRPr="00AD420D">
        <w:t xml:space="preserve"> СОШ №</w:t>
      </w:r>
      <w:r w:rsidR="007D0192" w:rsidRPr="00AD420D">
        <w:t>1», Дебесского</w:t>
      </w:r>
      <w:r w:rsidRPr="00AD420D">
        <w:t xml:space="preserve"> политехникума и </w:t>
      </w:r>
      <w:r w:rsidR="007D0192" w:rsidRPr="00AD420D">
        <w:t>наставников (</w:t>
      </w:r>
      <w:r w:rsidRPr="00AD420D">
        <w:t>учителя на заслуженном отдыхе).</w:t>
      </w:r>
    </w:p>
    <w:p w14:paraId="29ED49C7" w14:textId="159BB91A" w:rsidR="0069726A" w:rsidRPr="00AD420D" w:rsidRDefault="0069726A" w:rsidP="007D0192">
      <w:pPr>
        <w:ind w:firstLine="708"/>
      </w:pPr>
      <w:r w:rsidRPr="00AD420D">
        <w:t xml:space="preserve">К </w:t>
      </w:r>
      <w:r w:rsidRPr="00AD420D">
        <w:rPr>
          <w:b/>
          <w:bCs/>
          <w:shd w:val="clear" w:color="auto" w:fill="FFFFFF"/>
        </w:rPr>
        <w:t xml:space="preserve">80-летию разгрома советскими войсками немецко-фашистских войск в Сталинградской битве </w:t>
      </w:r>
      <w:r w:rsidRPr="00AD420D">
        <w:rPr>
          <w:bCs/>
          <w:shd w:val="clear" w:color="auto" w:fill="FFFFFF"/>
        </w:rPr>
        <w:t>для учащихся</w:t>
      </w:r>
      <w:r w:rsidRPr="00AD420D">
        <w:rPr>
          <w:b/>
          <w:bCs/>
          <w:shd w:val="clear" w:color="auto" w:fill="FFFFFF"/>
        </w:rPr>
        <w:t xml:space="preserve"> </w:t>
      </w:r>
      <w:r w:rsidRPr="00AD420D">
        <w:t>образовательных учреждений была проведена квест-</w:t>
      </w:r>
      <w:r w:rsidR="007D0192" w:rsidRPr="00AD420D">
        <w:t>игра «</w:t>
      </w:r>
      <w:r w:rsidRPr="00AD420D">
        <w:rPr>
          <w:b/>
        </w:rPr>
        <w:t>Здесь на главной высоте».</w:t>
      </w:r>
      <w:r w:rsidRPr="00AD420D">
        <w:rPr>
          <w:noProof/>
        </w:rPr>
        <w:t xml:space="preserve"> </w:t>
      </w:r>
      <w:r w:rsidRPr="00AD420D">
        <w:t xml:space="preserve">Так же было проведено выездное мероприятие для жителей д. Мысы под названием </w:t>
      </w:r>
      <w:r w:rsidRPr="00AD420D">
        <w:rPr>
          <w:b/>
        </w:rPr>
        <w:t>«Битва за Сталинград</w:t>
      </w:r>
      <w:r w:rsidRPr="00AD420D">
        <w:t xml:space="preserve">».    </w:t>
      </w:r>
    </w:p>
    <w:p w14:paraId="5E931671" w14:textId="1E23B7AD" w:rsidR="0069726A" w:rsidRPr="00AD420D" w:rsidRDefault="0069726A" w:rsidP="007D0192">
      <w:pPr>
        <w:shd w:val="clear" w:color="auto" w:fill="FFFFFF"/>
        <w:ind w:right="120"/>
        <w:rPr>
          <w:b/>
          <w:bCs/>
          <w:shd w:val="clear" w:color="auto" w:fill="FFFFFF"/>
        </w:rPr>
      </w:pPr>
      <w:r w:rsidRPr="00AD420D">
        <w:t xml:space="preserve">  </w:t>
      </w:r>
      <w:r w:rsidR="007D0192" w:rsidRPr="00AD420D">
        <w:t xml:space="preserve">        </w:t>
      </w:r>
      <w:r w:rsidRPr="00AD420D">
        <w:t xml:space="preserve">  Так же специалистами районной библиотеки проведена квест-игра </w:t>
      </w:r>
      <w:r w:rsidRPr="00AD420D">
        <w:rPr>
          <w:b/>
        </w:rPr>
        <w:t>«Там, на неведомых дорожках…»,</w:t>
      </w:r>
      <w:r w:rsidRPr="00AD420D">
        <w:t xml:space="preserve"> </w:t>
      </w:r>
      <w:r w:rsidR="007D0192" w:rsidRPr="00AD420D">
        <w:t>посвященная дню</w:t>
      </w:r>
      <w:r w:rsidRPr="00AD420D">
        <w:t xml:space="preserve"> рождения великого поэта А.С. Пушкина. </w:t>
      </w:r>
    </w:p>
    <w:p w14:paraId="4BD0C38E" w14:textId="704A0A5E" w:rsidR="0069726A" w:rsidRPr="00AD420D" w:rsidRDefault="0069726A" w:rsidP="007D0192">
      <w:pPr>
        <w:pStyle w:val="aa"/>
        <w:ind w:firstLine="708"/>
        <w:jc w:val="both"/>
        <w:rPr>
          <w:rFonts w:ascii="Times New Roman" w:hAnsi="Times New Roman"/>
          <w:sz w:val="24"/>
          <w:szCs w:val="24"/>
        </w:rPr>
      </w:pPr>
      <w:r w:rsidRPr="00AD420D">
        <w:rPr>
          <w:rFonts w:ascii="Times New Roman" w:hAnsi="Times New Roman"/>
          <w:bCs/>
          <w:sz w:val="24"/>
          <w:szCs w:val="24"/>
        </w:rPr>
        <w:t xml:space="preserve">В рамках Года молодежи в Удмуртии проведена игра под названием </w:t>
      </w:r>
      <w:r w:rsidRPr="00AD420D">
        <w:rPr>
          <w:rFonts w:ascii="Times New Roman" w:hAnsi="Times New Roman"/>
          <w:b/>
          <w:bCs/>
          <w:sz w:val="24"/>
          <w:szCs w:val="24"/>
        </w:rPr>
        <w:t xml:space="preserve">«ПРО-молодежь». </w:t>
      </w:r>
      <w:r w:rsidRPr="00AD420D">
        <w:rPr>
          <w:rFonts w:ascii="Times New Roman" w:hAnsi="Times New Roman"/>
          <w:sz w:val="24"/>
          <w:szCs w:val="24"/>
        </w:rPr>
        <w:t xml:space="preserve">Данная игра </w:t>
      </w:r>
      <w:r w:rsidR="007D0192" w:rsidRPr="00AD420D">
        <w:rPr>
          <w:rFonts w:ascii="Times New Roman" w:hAnsi="Times New Roman"/>
          <w:sz w:val="24"/>
          <w:szCs w:val="24"/>
        </w:rPr>
        <w:t>стала завершающим</w:t>
      </w:r>
      <w:r w:rsidRPr="00AD420D">
        <w:rPr>
          <w:rFonts w:ascii="Times New Roman" w:hAnsi="Times New Roman"/>
          <w:sz w:val="24"/>
          <w:szCs w:val="24"/>
        </w:rPr>
        <w:t xml:space="preserve"> этапом   районного фестиваля победителей и призеров олимпиад, творческих конкурсов и соревнований "Созидай! Твори! Побеждай!".</w:t>
      </w:r>
      <w:r w:rsidRPr="00AD420D">
        <w:rPr>
          <w:rFonts w:ascii="Times New Roman" w:hAnsi="Times New Roman"/>
          <w:sz w:val="24"/>
          <w:szCs w:val="24"/>
        </w:rPr>
        <w:br/>
        <w:t>Также среди студентов Дебесского политехникума был проведен диспут</w:t>
      </w:r>
      <w:r w:rsidRPr="00AD420D">
        <w:rPr>
          <w:rFonts w:ascii="Times New Roman" w:hAnsi="Times New Roman"/>
          <w:b/>
          <w:sz w:val="24"/>
          <w:szCs w:val="24"/>
        </w:rPr>
        <w:t xml:space="preserve"> «Виртуальная агрессия – влияние СМИ на молодежь»</w:t>
      </w:r>
      <w:r w:rsidRPr="00AD420D">
        <w:rPr>
          <w:rFonts w:ascii="Times New Roman" w:hAnsi="Times New Roman"/>
          <w:sz w:val="24"/>
          <w:szCs w:val="24"/>
        </w:rPr>
        <w:t xml:space="preserve">. </w:t>
      </w:r>
    </w:p>
    <w:p w14:paraId="22EB004B" w14:textId="3CC08EC7" w:rsidR="0069726A" w:rsidRPr="00AD420D" w:rsidRDefault="0069726A" w:rsidP="007D0192">
      <w:pPr>
        <w:ind w:firstLine="708"/>
        <w:rPr>
          <w:shd w:val="clear" w:color="auto" w:fill="FFFFFF"/>
        </w:rPr>
      </w:pPr>
      <w:r w:rsidRPr="00AD420D">
        <w:rPr>
          <w:b/>
        </w:rPr>
        <w:t>«Отсюда все и пошло…»,</w:t>
      </w:r>
      <w:r w:rsidRPr="00AD420D">
        <w:t xml:space="preserve"> под таким названием 11 июля прошла творческая встреча жителей Кезского района с ученым-этнографом </w:t>
      </w:r>
      <w:r w:rsidRPr="00AD420D">
        <w:rPr>
          <w:shd w:val="clear" w:color="auto" w:fill="FFFFFF"/>
        </w:rPr>
        <w:t xml:space="preserve">В. Е.  </w:t>
      </w:r>
      <w:r w:rsidRPr="00AD420D">
        <w:t xml:space="preserve">Владыкиным. </w:t>
      </w:r>
      <w:r w:rsidRPr="00AD420D">
        <w:rPr>
          <w:shd w:val="clear" w:color="auto" w:fill="FFFFFF"/>
        </w:rPr>
        <w:t xml:space="preserve">Встреча была </w:t>
      </w:r>
      <w:r w:rsidR="007D0192" w:rsidRPr="00AD420D">
        <w:rPr>
          <w:shd w:val="clear" w:color="auto" w:fill="FFFFFF"/>
        </w:rPr>
        <w:t>приурочена к</w:t>
      </w:r>
      <w:r w:rsidRPr="00AD420D">
        <w:rPr>
          <w:shd w:val="clear" w:color="auto" w:fill="FFFFFF"/>
        </w:rPr>
        <w:t xml:space="preserve"> 80-летию нашего выдающегося земляка.    </w:t>
      </w:r>
    </w:p>
    <w:p w14:paraId="2C7711B1" w14:textId="6EAE2DE5" w:rsidR="0069726A" w:rsidRPr="00AD420D" w:rsidRDefault="0069726A" w:rsidP="0069726A">
      <w:r w:rsidRPr="00AD420D">
        <w:t xml:space="preserve">  </w:t>
      </w:r>
      <w:r w:rsidR="007D0192" w:rsidRPr="00AD420D">
        <w:t xml:space="preserve">          </w:t>
      </w:r>
      <w:r w:rsidRPr="00AD420D">
        <w:t xml:space="preserve"> </w:t>
      </w:r>
      <w:r w:rsidR="007D0192" w:rsidRPr="00AD420D">
        <w:t>9 августа</w:t>
      </w:r>
      <w:r w:rsidRPr="00AD420D">
        <w:t xml:space="preserve"> - Всемирный День книголюба. К этому дню для получателей социальных услуг д. Б</w:t>
      </w:r>
      <w:r w:rsidR="001E6BE3" w:rsidRPr="00AD420D">
        <w:t xml:space="preserve">ольшой </w:t>
      </w:r>
      <w:proofErr w:type="spellStart"/>
      <w:r w:rsidRPr="00AD420D">
        <w:t>Олып</w:t>
      </w:r>
      <w:proofErr w:type="spellEnd"/>
      <w:r w:rsidRPr="00AD420D">
        <w:t xml:space="preserve"> проведена </w:t>
      </w:r>
      <w:proofErr w:type="spellStart"/>
      <w:r w:rsidRPr="00AD420D">
        <w:t>конкурсно</w:t>
      </w:r>
      <w:proofErr w:type="spellEnd"/>
      <w:r w:rsidRPr="00AD420D">
        <w:t xml:space="preserve"> - игровая программа "</w:t>
      </w:r>
      <w:r w:rsidRPr="00AD420D">
        <w:rPr>
          <w:b/>
        </w:rPr>
        <w:t>Дух книг несёт особый свет".</w:t>
      </w:r>
      <w:r w:rsidRPr="00AD420D">
        <w:rPr>
          <w:b/>
        </w:rPr>
        <w:br/>
      </w:r>
      <w:r w:rsidRPr="00AD420D">
        <w:t xml:space="preserve"> </w:t>
      </w:r>
      <w:r w:rsidR="007D0192" w:rsidRPr="00AD420D">
        <w:t xml:space="preserve">         </w:t>
      </w:r>
      <w:r w:rsidRPr="00AD420D">
        <w:t xml:space="preserve">    22 </w:t>
      </w:r>
      <w:r w:rsidR="007D0192" w:rsidRPr="00AD420D">
        <w:t>августа, в</w:t>
      </w:r>
      <w:r w:rsidRPr="00AD420D">
        <w:t xml:space="preserve"> день рождения флага России, специалисты районной библиотеки провели уличную акцию </w:t>
      </w:r>
      <w:r w:rsidRPr="00AD420D">
        <w:rPr>
          <w:b/>
        </w:rPr>
        <w:t>"Душа России в символах ее"</w:t>
      </w:r>
      <w:r w:rsidRPr="00AD420D">
        <w:t xml:space="preserve">.  Познакомили жителей поселка с официальными (государственными) и неофициальными символами нашей страны.   </w:t>
      </w:r>
    </w:p>
    <w:p w14:paraId="6EEE81F9" w14:textId="6666DBE2" w:rsidR="0069726A" w:rsidRPr="00AD420D" w:rsidRDefault="0069726A" w:rsidP="0069726A">
      <w:pPr>
        <w:ind w:firstLine="708"/>
      </w:pPr>
      <w:r w:rsidRPr="00AD420D">
        <w:t xml:space="preserve">В конце декабря 2022 года на официальном сайте МБУК «Кезская МБС» заработала программа «Пушкинская карта». За 9 </w:t>
      </w:r>
      <w:r w:rsidR="007D0192" w:rsidRPr="00AD420D">
        <w:t>месяцев 2023</w:t>
      </w:r>
      <w:r w:rsidRPr="00AD420D">
        <w:t xml:space="preserve"> года всего реализовано 384 </w:t>
      </w:r>
      <w:r w:rsidR="007D0192" w:rsidRPr="00AD420D">
        <w:t>билета посредством</w:t>
      </w:r>
      <w:r w:rsidRPr="00AD420D">
        <w:t xml:space="preserve"> сети Интернет на проводимые библиотеками района мероприятия.</w:t>
      </w:r>
    </w:p>
    <w:p w14:paraId="60355081" w14:textId="4E43D194" w:rsidR="0069726A" w:rsidRPr="00AD420D" w:rsidRDefault="007D0192" w:rsidP="007D0192">
      <w:r w:rsidRPr="00AD420D">
        <w:t xml:space="preserve">             За 9</w:t>
      </w:r>
      <w:r w:rsidR="0069726A" w:rsidRPr="00AD420D">
        <w:t xml:space="preserve"> месяцев 2023 года было </w:t>
      </w:r>
      <w:r w:rsidRPr="00AD420D">
        <w:t>проведено 839</w:t>
      </w:r>
      <w:r w:rsidR="0069726A" w:rsidRPr="00AD420D">
        <w:t xml:space="preserve"> массовых мероприятий</w:t>
      </w:r>
      <w:r w:rsidRPr="00AD420D">
        <w:t xml:space="preserve"> (районная библиотека –</w:t>
      </w:r>
      <w:r w:rsidR="0069726A" w:rsidRPr="00AD420D">
        <w:t xml:space="preserve"> 264</w:t>
      </w:r>
      <w:r w:rsidRPr="00AD420D">
        <w:t>, детская библиотека</w:t>
      </w:r>
      <w:r w:rsidR="0069726A" w:rsidRPr="00AD420D">
        <w:t xml:space="preserve"> -</w:t>
      </w:r>
      <w:r w:rsidR="00531921" w:rsidRPr="00AD420D">
        <w:t>62, сельские</w:t>
      </w:r>
      <w:r w:rsidR="0069726A" w:rsidRPr="00AD420D">
        <w:t xml:space="preserve"> филиалы -513</w:t>
      </w:r>
      <w:r w:rsidRPr="00AD420D">
        <w:t>)</w:t>
      </w:r>
      <w:r w:rsidR="0069726A" w:rsidRPr="00AD420D">
        <w:t xml:space="preserve">. </w:t>
      </w:r>
      <w:r w:rsidRPr="00AD420D">
        <w:t>О</w:t>
      </w:r>
      <w:r w:rsidR="0069726A" w:rsidRPr="00AD420D">
        <w:t xml:space="preserve">формлено всего </w:t>
      </w:r>
      <w:r w:rsidRPr="00AD420D">
        <w:t>291 книжных</w:t>
      </w:r>
      <w:r w:rsidR="0069726A" w:rsidRPr="00AD420D">
        <w:t xml:space="preserve"> выставки. В экспозиционном зале </w:t>
      </w:r>
      <w:r w:rsidRPr="00AD420D">
        <w:t>районной библиотеки оформлено</w:t>
      </w:r>
      <w:r w:rsidR="0069726A" w:rsidRPr="00AD420D">
        <w:t xml:space="preserve"> 10 выставок, которые посетило 2872 человек.  </w:t>
      </w:r>
    </w:p>
    <w:p w14:paraId="785E4EF5" w14:textId="4EFD9B99" w:rsidR="0069726A" w:rsidRPr="00AD420D" w:rsidRDefault="007D0192" w:rsidP="0069726A">
      <w:pPr>
        <w:tabs>
          <w:tab w:val="left" w:pos="3800"/>
        </w:tabs>
      </w:pPr>
      <w:r w:rsidRPr="00AD420D">
        <w:t xml:space="preserve">          </w:t>
      </w:r>
      <w:r w:rsidR="0069726A" w:rsidRPr="00AD420D">
        <w:t xml:space="preserve">Наибольшая </w:t>
      </w:r>
      <w:r w:rsidRPr="00AD420D">
        <w:t>часть библиотечных</w:t>
      </w:r>
      <w:r w:rsidR="0069726A" w:rsidRPr="00AD420D">
        <w:t xml:space="preserve"> мероприятий проводилось в образовательных учреждениях </w:t>
      </w:r>
      <w:r w:rsidRPr="00AD420D">
        <w:t>- на</w:t>
      </w:r>
      <w:r w:rsidR="0069726A" w:rsidRPr="00AD420D">
        <w:t xml:space="preserve"> базе Дебесского политехникума, школ и детских садов. С большим успехом </w:t>
      </w:r>
      <w:r w:rsidR="0069726A" w:rsidRPr="00AD420D">
        <w:lastRenderedPageBreak/>
        <w:t xml:space="preserve">проходили мероприятия вне стен </w:t>
      </w:r>
      <w:r w:rsidR="00531921" w:rsidRPr="00AD420D">
        <w:t>библиотек: акции</w:t>
      </w:r>
      <w:r w:rsidR="0069726A" w:rsidRPr="00AD420D">
        <w:t xml:space="preserve">, литературно-познавательные </w:t>
      </w:r>
      <w:r w:rsidR="00531921" w:rsidRPr="00AD420D">
        <w:t>мероприятия, фестивали</w:t>
      </w:r>
      <w:r w:rsidR="0069726A" w:rsidRPr="00AD420D">
        <w:t>, флешмобы, эколого-литературные экскурсии. Культурно-просветительской работой библиотек охвачены и маломобильные граждане, пожилые, пенсионеры.  </w:t>
      </w:r>
    </w:p>
    <w:p w14:paraId="321A6E8D" w14:textId="72470D80" w:rsidR="0069726A" w:rsidRPr="00AD420D" w:rsidRDefault="00531921" w:rsidP="0069726A">
      <w:pPr>
        <w:tabs>
          <w:tab w:val="left" w:pos="3800"/>
        </w:tabs>
      </w:pPr>
      <w:r w:rsidRPr="00AD420D">
        <w:t xml:space="preserve">          </w:t>
      </w:r>
      <w:r w:rsidR="0069726A" w:rsidRPr="00AD420D">
        <w:t xml:space="preserve">В отчетном </w:t>
      </w:r>
      <w:r w:rsidRPr="00AD420D">
        <w:t>году главными</w:t>
      </w:r>
      <w:r w:rsidR="0069726A" w:rsidRPr="00AD420D">
        <w:t xml:space="preserve"> направлениями в организации досуговых мероприятий являются гражданско-патриотические мероприятия, </w:t>
      </w:r>
      <w:r w:rsidRPr="00AD420D">
        <w:t>приуроченные Дню</w:t>
      </w:r>
      <w:r w:rsidR="0069726A" w:rsidRPr="00AD420D">
        <w:t xml:space="preserve"> </w:t>
      </w:r>
      <w:r w:rsidRPr="00AD420D">
        <w:t>памяти о</w:t>
      </w:r>
      <w:r w:rsidR="0069726A" w:rsidRPr="00AD420D">
        <w:t xml:space="preserve"> трагедии на Чернобыльской АЭС, Дню </w:t>
      </w:r>
      <w:r w:rsidRPr="00AD420D">
        <w:t>Победы (</w:t>
      </w:r>
      <w:r w:rsidR="0069726A" w:rsidRPr="00AD420D">
        <w:t>9 мая), Дню Памяти и скорби (22 июня), официальным Дням героев Росси</w:t>
      </w:r>
      <w:r w:rsidRPr="00AD420D">
        <w:t xml:space="preserve">и. </w:t>
      </w:r>
      <w:r w:rsidR="0069726A" w:rsidRPr="00AD420D">
        <w:t xml:space="preserve">Многие </w:t>
      </w:r>
      <w:r w:rsidRPr="00AD420D">
        <w:t>библиотеки провели</w:t>
      </w:r>
      <w:r w:rsidR="0069726A" w:rsidRPr="00AD420D">
        <w:t xml:space="preserve"> мероприятия в рамках Всероссийской просветительской акции «Библионочь</w:t>
      </w:r>
      <w:r w:rsidRPr="00AD420D">
        <w:t>-</w:t>
      </w:r>
      <w:r w:rsidR="0069726A" w:rsidRPr="00AD420D">
        <w:t>2023».</w:t>
      </w:r>
    </w:p>
    <w:p w14:paraId="3B0FF0FD" w14:textId="02D37E8F" w:rsidR="0069726A" w:rsidRPr="00AD420D" w:rsidRDefault="007F06C1" w:rsidP="0069726A">
      <w:pPr>
        <w:rPr>
          <w:shd w:val="clear" w:color="auto" w:fill="FFFFFF"/>
        </w:rPr>
      </w:pPr>
      <w:r w:rsidRPr="00AD420D">
        <w:rPr>
          <w:shd w:val="clear" w:color="auto" w:fill="FFFFFF"/>
        </w:rPr>
        <w:t xml:space="preserve">          Е</w:t>
      </w:r>
      <w:r w:rsidR="0069726A" w:rsidRPr="00AD420D">
        <w:rPr>
          <w:shd w:val="clear" w:color="auto" w:fill="FFFFFF"/>
        </w:rPr>
        <w:t xml:space="preserve">ще одним из главных направлений в работе библиотекарей являются мероприятия, посвященные организации летнего отдыха детей и подростков. Участниками многих библиотечных мероприятий стали участники пришкольных лагерей, организованных при </w:t>
      </w:r>
      <w:r w:rsidRPr="00AD420D">
        <w:rPr>
          <w:shd w:val="clear" w:color="auto" w:fill="FFFFFF"/>
        </w:rPr>
        <w:t>МБУДО «Кезская РСЮТ»</w:t>
      </w:r>
      <w:r w:rsidR="0069726A" w:rsidRPr="00AD420D">
        <w:rPr>
          <w:shd w:val="clear" w:color="auto" w:fill="FFFFFF"/>
        </w:rPr>
        <w:t xml:space="preserve">, </w:t>
      </w:r>
      <w:r w:rsidRPr="00AD420D">
        <w:rPr>
          <w:shd w:val="clear" w:color="auto" w:fill="FFFFFF"/>
        </w:rPr>
        <w:t xml:space="preserve">МБОУ «Кезская СОШ </w:t>
      </w:r>
      <w:r w:rsidR="0069726A" w:rsidRPr="00AD420D">
        <w:rPr>
          <w:shd w:val="clear" w:color="auto" w:fill="FFFFFF"/>
        </w:rPr>
        <w:t>№1</w:t>
      </w:r>
      <w:r w:rsidRPr="00AD420D">
        <w:rPr>
          <w:shd w:val="clear" w:color="auto" w:fill="FFFFFF"/>
        </w:rPr>
        <w:t>»</w:t>
      </w:r>
      <w:r w:rsidR="0069726A" w:rsidRPr="00AD420D">
        <w:rPr>
          <w:shd w:val="clear" w:color="auto" w:fill="FFFFFF"/>
        </w:rPr>
        <w:t>,</w:t>
      </w:r>
      <w:r w:rsidRPr="00AD420D">
        <w:rPr>
          <w:shd w:val="clear" w:color="auto" w:fill="FFFFFF"/>
        </w:rPr>
        <w:t xml:space="preserve"> МБОУ «Кезская СОШ </w:t>
      </w:r>
      <w:r w:rsidR="0069726A" w:rsidRPr="00AD420D">
        <w:rPr>
          <w:shd w:val="clear" w:color="auto" w:fill="FFFFFF"/>
        </w:rPr>
        <w:t>№2</w:t>
      </w:r>
      <w:r w:rsidRPr="00AD420D">
        <w:rPr>
          <w:shd w:val="clear" w:color="auto" w:fill="FFFFFF"/>
        </w:rPr>
        <w:t>»</w:t>
      </w:r>
      <w:r w:rsidR="0069726A" w:rsidRPr="00AD420D">
        <w:rPr>
          <w:shd w:val="clear" w:color="auto" w:fill="FFFFFF"/>
        </w:rPr>
        <w:t xml:space="preserve">, </w:t>
      </w:r>
      <w:r w:rsidRPr="00AD420D">
        <w:rPr>
          <w:shd w:val="clear" w:color="auto" w:fill="FFFFFF"/>
        </w:rPr>
        <w:t>МБУДО «Кезский РЦДТ»</w:t>
      </w:r>
      <w:r w:rsidR="0069726A" w:rsidRPr="00AD420D">
        <w:rPr>
          <w:shd w:val="clear" w:color="auto" w:fill="FFFFFF"/>
        </w:rPr>
        <w:t>.</w:t>
      </w:r>
    </w:p>
    <w:p w14:paraId="1AD6ADAE" w14:textId="1827EDD4" w:rsidR="007F06C1" w:rsidRPr="00AD420D" w:rsidRDefault="007F06C1" w:rsidP="007F06C1">
      <w:pPr>
        <w:pStyle w:val="aa"/>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Районным краеведческим музеем имени О.А. Поскребышева за 9 месяцев 2023 года проведено 31 мероприятие, 271 экскурсии</w:t>
      </w:r>
      <w:r w:rsidR="00001767" w:rsidRPr="00AD420D">
        <w:rPr>
          <w:rFonts w:ascii="Times New Roman" w:eastAsia="Times New Roman" w:hAnsi="Times New Roman"/>
          <w:sz w:val="24"/>
          <w:szCs w:val="24"/>
          <w:shd w:val="clear" w:color="auto" w:fill="FFFFFF"/>
          <w:lang w:eastAsia="ru-RU"/>
        </w:rPr>
        <w:t xml:space="preserve">, </w:t>
      </w:r>
      <w:r w:rsidRPr="00AD420D">
        <w:rPr>
          <w:rFonts w:ascii="Times New Roman" w:eastAsia="Times New Roman" w:hAnsi="Times New Roman"/>
          <w:sz w:val="24"/>
          <w:szCs w:val="24"/>
          <w:shd w:val="clear" w:color="auto" w:fill="FFFFFF"/>
          <w:lang w:eastAsia="ru-RU"/>
        </w:rPr>
        <w:t xml:space="preserve">организовано 20 выставок (15 – стационарных, 5- внестационарных), которые посетило – 7091 чел. (5661 </w:t>
      </w:r>
      <w:r w:rsidR="00001767" w:rsidRPr="00AD420D">
        <w:rPr>
          <w:rFonts w:ascii="Times New Roman" w:eastAsia="Times New Roman" w:hAnsi="Times New Roman"/>
          <w:sz w:val="24"/>
          <w:szCs w:val="24"/>
          <w:shd w:val="clear" w:color="auto" w:fill="FFFFFF"/>
          <w:lang w:eastAsia="ru-RU"/>
        </w:rPr>
        <w:t xml:space="preserve">человек - </w:t>
      </w:r>
      <w:r w:rsidRPr="00AD420D">
        <w:rPr>
          <w:rFonts w:ascii="Times New Roman" w:eastAsia="Times New Roman" w:hAnsi="Times New Roman"/>
          <w:sz w:val="24"/>
          <w:szCs w:val="24"/>
          <w:shd w:val="clear" w:color="auto" w:fill="FFFFFF"/>
          <w:lang w:eastAsia="ru-RU"/>
        </w:rPr>
        <w:t xml:space="preserve">стационарно,  1430 </w:t>
      </w:r>
      <w:r w:rsidR="00001767" w:rsidRPr="00AD420D">
        <w:rPr>
          <w:rFonts w:ascii="Times New Roman" w:eastAsia="Times New Roman" w:hAnsi="Times New Roman"/>
          <w:sz w:val="24"/>
          <w:szCs w:val="24"/>
          <w:shd w:val="clear" w:color="auto" w:fill="FFFFFF"/>
          <w:lang w:eastAsia="ru-RU"/>
        </w:rPr>
        <w:t xml:space="preserve">человек </w:t>
      </w:r>
      <w:proofErr w:type="spellStart"/>
      <w:r w:rsidRPr="00AD420D">
        <w:rPr>
          <w:rFonts w:ascii="Times New Roman" w:eastAsia="Times New Roman" w:hAnsi="Times New Roman"/>
          <w:sz w:val="24"/>
          <w:szCs w:val="24"/>
          <w:shd w:val="clear" w:color="auto" w:fill="FFFFFF"/>
          <w:lang w:eastAsia="ru-RU"/>
        </w:rPr>
        <w:t>внестационарно</w:t>
      </w:r>
      <w:proofErr w:type="spellEnd"/>
      <w:r w:rsidR="00001767" w:rsidRPr="00AD420D">
        <w:rPr>
          <w:rFonts w:ascii="Times New Roman" w:eastAsia="Times New Roman" w:hAnsi="Times New Roman"/>
          <w:sz w:val="24"/>
          <w:szCs w:val="24"/>
          <w:shd w:val="clear" w:color="auto" w:fill="FFFFFF"/>
          <w:lang w:eastAsia="ru-RU"/>
        </w:rPr>
        <w:t>)</w:t>
      </w:r>
      <w:r w:rsidR="008B00ED" w:rsidRPr="00AD420D">
        <w:rPr>
          <w:rFonts w:ascii="Times New Roman" w:eastAsia="Times New Roman" w:hAnsi="Times New Roman"/>
          <w:sz w:val="24"/>
          <w:szCs w:val="24"/>
          <w:shd w:val="clear" w:color="auto" w:fill="FFFFFF"/>
          <w:lang w:eastAsia="ru-RU"/>
        </w:rPr>
        <w:t>.</w:t>
      </w:r>
      <w:r w:rsidR="00001767" w:rsidRPr="00AD420D">
        <w:rPr>
          <w:rFonts w:ascii="Times New Roman" w:eastAsia="Times New Roman" w:hAnsi="Times New Roman"/>
          <w:sz w:val="24"/>
          <w:szCs w:val="24"/>
          <w:shd w:val="clear" w:color="auto" w:fill="FFFFFF"/>
          <w:lang w:eastAsia="ru-RU"/>
        </w:rPr>
        <w:t xml:space="preserve"> </w:t>
      </w:r>
    </w:p>
    <w:p w14:paraId="73C4445E" w14:textId="1C4243D5"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Организованы стационарные выставки: «Другой ракурс», «Чудеса Кеза»,</w:t>
      </w:r>
      <w:r w:rsidR="00001767" w:rsidRPr="00AD420D">
        <w:rPr>
          <w:rFonts w:ascii="Times New Roman" w:eastAsia="Times New Roman" w:hAnsi="Times New Roman"/>
          <w:sz w:val="24"/>
          <w:szCs w:val="24"/>
          <w:shd w:val="clear" w:color="auto" w:fill="FFFFFF"/>
          <w:lang w:eastAsia="ru-RU"/>
        </w:rPr>
        <w:t xml:space="preserve"> </w:t>
      </w:r>
      <w:r w:rsidRPr="00AD420D">
        <w:rPr>
          <w:rFonts w:ascii="Times New Roman" w:eastAsia="Times New Roman" w:hAnsi="Times New Roman"/>
          <w:sz w:val="24"/>
          <w:szCs w:val="24"/>
          <w:shd w:val="clear" w:color="auto" w:fill="FFFFFF"/>
          <w:lang w:eastAsia="ru-RU"/>
        </w:rPr>
        <w:t xml:space="preserve">«За державу не обидно»», «От летящей стрелы до стреляющего копья», «Солнечная душа», «Где любовь, там жизнь», «Наследие предков», «Шаг навстречу прошлому», «Сталинград – история победы», «Писатели Удмуртии», «Стена Памяти», «Не меркнет летопись побед», «Мир старинных учебников», «Наши земляки – участники специальной военной операции», «Герой Советского Союза Кузьма </w:t>
      </w:r>
      <w:proofErr w:type="spellStart"/>
      <w:r w:rsidRPr="00AD420D">
        <w:rPr>
          <w:rFonts w:ascii="Times New Roman" w:eastAsia="Times New Roman" w:hAnsi="Times New Roman"/>
          <w:sz w:val="24"/>
          <w:szCs w:val="24"/>
          <w:shd w:val="clear" w:color="auto" w:fill="FFFFFF"/>
          <w:lang w:eastAsia="ru-RU"/>
        </w:rPr>
        <w:t>Бисеров</w:t>
      </w:r>
      <w:proofErr w:type="spellEnd"/>
      <w:r w:rsidRPr="00AD420D">
        <w:rPr>
          <w:rFonts w:ascii="Times New Roman" w:eastAsia="Times New Roman" w:hAnsi="Times New Roman"/>
          <w:sz w:val="24"/>
          <w:szCs w:val="24"/>
          <w:shd w:val="clear" w:color="auto" w:fill="FFFFFF"/>
          <w:lang w:eastAsia="ru-RU"/>
        </w:rPr>
        <w:t>»</w:t>
      </w:r>
    </w:p>
    <w:p w14:paraId="4B7FCC4D" w14:textId="57414DC4" w:rsidR="007F06C1"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proofErr w:type="spellStart"/>
      <w:r w:rsidRPr="00AD420D">
        <w:rPr>
          <w:rFonts w:ascii="Times New Roman" w:eastAsia="Times New Roman" w:hAnsi="Times New Roman"/>
          <w:sz w:val="24"/>
          <w:szCs w:val="24"/>
          <w:shd w:val="clear" w:color="auto" w:fill="FFFFFF"/>
          <w:lang w:eastAsia="ru-RU"/>
        </w:rPr>
        <w:t>В</w:t>
      </w:r>
      <w:r w:rsidR="007F06C1" w:rsidRPr="00AD420D">
        <w:rPr>
          <w:rFonts w:ascii="Times New Roman" w:eastAsia="Times New Roman" w:hAnsi="Times New Roman"/>
          <w:sz w:val="24"/>
          <w:szCs w:val="24"/>
          <w:shd w:val="clear" w:color="auto" w:fill="FFFFFF"/>
          <w:lang w:eastAsia="ru-RU"/>
        </w:rPr>
        <w:t>нестационарные</w:t>
      </w:r>
      <w:proofErr w:type="spellEnd"/>
      <w:r w:rsidR="007F06C1" w:rsidRPr="00AD420D">
        <w:rPr>
          <w:rFonts w:ascii="Times New Roman" w:eastAsia="Times New Roman" w:hAnsi="Times New Roman"/>
          <w:sz w:val="24"/>
          <w:szCs w:val="24"/>
          <w:shd w:val="clear" w:color="auto" w:fill="FFFFFF"/>
          <w:lang w:eastAsia="ru-RU"/>
        </w:rPr>
        <w:t xml:space="preserve"> выставки: «Кулига. Край непуганых староверов», «Герои Курской», «С жаждой жить», выставка - продажа книг издательства «Удмуртия», «Владимир Владыкин. Мы - удмурты. Здравствуйте».</w:t>
      </w:r>
    </w:p>
    <w:p w14:paraId="674E18FD" w14:textId="2A565F71"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Проведены мероприятия в формате мастер-классов по рисованию и лепке в нетрадиционных техниках, познавательные программы, дворовые игры, </w:t>
      </w:r>
      <w:r w:rsidR="00001767" w:rsidRPr="00AD420D">
        <w:rPr>
          <w:rFonts w:ascii="Times New Roman" w:eastAsia="Times New Roman" w:hAnsi="Times New Roman"/>
          <w:sz w:val="24"/>
          <w:szCs w:val="24"/>
          <w:shd w:val="clear" w:color="auto" w:fill="FFFFFF"/>
          <w:lang w:eastAsia="ru-RU"/>
        </w:rPr>
        <w:t>команд образующая программа</w:t>
      </w:r>
      <w:r w:rsidRPr="00AD420D">
        <w:rPr>
          <w:rFonts w:ascii="Times New Roman" w:eastAsia="Times New Roman" w:hAnsi="Times New Roman"/>
          <w:sz w:val="24"/>
          <w:szCs w:val="24"/>
          <w:shd w:val="clear" w:color="auto" w:fill="FFFFFF"/>
          <w:lang w:eastAsia="ru-RU"/>
        </w:rPr>
        <w:t>, акции «Подключись к Пушкинской карте», «Музейная неделя», «Ночь музеев».</w:t>
      </w:r>
    </w:p>
    <w:p w14:paraId="3A21A111" w14:textId="720A0ADA" w:rsidR="007F06C1" w:rsidRPr="00AD420D" w:rsidRDefault="007F06C1" w:rsidP="00001767">
      <w:pPr>
        <w:pStyle w:val="aa"/>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Принято участие в районных мероприятиях, посвященных Международному дню защиты детей, Дню </w:t>
      </w:r>
      <w:r w:rsidR="00001767" w:rsidRPr="00AD420D">
        <w:rPr>
          <w:rFonts w:ascii="Times New Roman" w:eastAsia="Times New Roman" w:hAnsi="Times New Roman"/>
          <w:sz w:val="24"/>
          <w:szCs w:val="24"/>
          <w:shd w:val="clear" w:color="auto" w:fill="FFFFFF"/>
          <w:lang w:eastAsia="ru-RU"/>
        </w:rPr>
        <w:t>молодежи; 6</w:t>
      </w:r>
      <w:r w:rsidRPr="00AD420D">
        <w:rPr>
          <w:rFonts w:ascii="Times New Roman" w:eastAsia="Times New Roman" w:hAnsi="Times New Roman"/>
          <w:sz w:val="24"/>
          <w:szCs w:val="24"/>
          <w:shd w:val="clear" w:color="auto" w:fill="FFFFFF"/>
          <w:lang w:eastAsia="ru-RU"/>
        </w:rPr>
        <w:t>-м летн</w:t>
      </w:r>
      <w:r w:rsidR="00001767" w:rsidRPr="00AD420D">
        <w:rPr>
          <w:rFonts w:ascii="Times New Roman" w:eastAsia="Times New Roman" w:hAnsi="Times New Roman"/>
          <w:sz w:val="24"/>
          <w:szCs w:val="24"/>
          <w:shd w:val="clear" w:color="auto" w:fill="FFFFFF"/>
          <w:lang w:eastAsia="ru-RU"/>
        </w:rPr>
        <w:t>ем</w:t>
      </w:r>
      <w:r w:rsidRPr="00AD420D">
        <w:rPr>
          <w:rFonts w:ascii="Times New Roman" w:eastAsia="Times New Roman" w:hAnsi="Times New Roman"/>
          <w:sz w:val="24"/>
          <w:szCs w:val="24"/>
          <w:shd w:val="clear" w:color="auto" w:fill="FFFFFF"/>
          <w:lang w:eastAsia="ru-RU"/>
        </w:rPr>
        <w:t xml:space="preserve"> триал-марафоне «Истоки Камы», августовск</w:t>
      </w:r>
      <w:r w:rsidR="00001767" w:rsidRPr="00AD420D">
        <w:rPr>
          <w:rFonts w:ascii="Times New Roman" w:eastAsia="Times New Roman" w:hAnsi="Times New Roman"/>
          <w:sz w:val="24"/>
          <w:szCs w:val="24"/>
          <w:shd w:val="clear" w:color="auto" w:fill="FFFFFF"/>
          <w:lang w:eastAsia="ru-RU"/>
        </w:rPr>
        <w:t>ой</w:t>
      </w:r>
      <w:r w:rsidRPr="00AD420D">
        <w:rPr>
          <w:rFonts w:ascii="Times New Roman" w:eastAsia="Times New Roman" w:hAnsi="Times New Roman"/>
          <w:sz w:val="24"/>
          <w:szCs w:val="24"/>
          <w:shd w:val="clear" w:color="auto" w:fill="FFFFFF"/>
          <w:lang w:eastAsia="ru-RU"/>
        </w:rPr>
        <w:t xml:space="preserve"> конференци</w:t>
      </w:r>
      <w:r w:rsidR="00001767" w:rsidRPr="00AD420D">
        <w:rPr>
          <w:rFonts w:ascii="Times New Roman" w:eastAsia="Times New Roman" w:hAnsi="Times New Roman"/>
          <w:sz w:val="24"/>
          <w:szCs w:val="24"/>
          <w:shd w:val="clear" w:color="auto" w:fill="FFFFFF"/>
          <w:lang w:eastAsia="ru-RU"/>
        </w:rPr>
        <w:t>и</w:t>
      </w:r>
      <w:r w:rsidRPr="00AD420D">
        <w:rPr>
          <w:rFonts w:ascii="Times New Roman" w:eastAsia="Times New Roman" w:hAnsi="Times New Roman"/>
          <w:sz w:val="24"/>
          <w:szCs w:val="24"/>
          <w:shd w:val="clear" w:color="auto" w:fill="FFFFFF"/>
          <w:lang w:eastAsia="ru-RU"/>
        </w:rPr>
        <w:t xml:space="preserve"> учителей Кезского района</w:t>
      </w:r>
      <w:r w:rsidR="00001767" w:rsidRPr="00AD420D">
        <w:rPr>
          <w:rFonts w:ascii="Times New Roman" w:eastAsia="Times New Roman" w:hAnsi="Times New Roman"/>
          <w:sz w:val="24"/>
          <w:szCs w:val="24"/>
          <w:shd w:val="clear" w:color="auto" w:fill="FFFFFF"/>
          <w:lang w:eastAsia="ru-RU"/>
        </w:rPr>
        <w:t>.</w:t>
      </w:r>
    </w:p>
    <w:p w14:paraId="2C851996" w14:textId="77777777" w:rsidR="00001767"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Учреждение участвует в реализации проект</w:t>
      </w:r>
      <w:r w:rsidR="00001767" w:rsidRPr="00AD420D">
        <w:rPr>
          <w:rFonts w:ascii="Times New Roman" w:eastAsia="Times New Roman" w:hAnsi="Times New Roman"/>
          <w:sz w:val="24"/>
          <w:szCs w:val="24"/>
          <w:shd w:val="clear" w:color="auto" w:fill="FFFFFF"/>
          <w:lang w:eastAsia="ru-RU"/>
        </w:rPr>
        <w:t>ов:</w:t>
      </w:r>
    </w:p>
    <w:p w14:paraId="184C11EC"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ЦГА УР «Электронная</w:t>
      </w: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книга памяти» (проводится поисковая, консультационная работа)</w:t>
      </w:r>
      <w:r w:rsidRPr="00AD420D">
        <w:rPr>
          <w:rFonts w:ascii="Times New Roman" w:eastAsia="Times New Roman" w:hAnsi="Times New Roman"/>
          <w:sz w:val="24"/>
          <w:szCs w:val="24"/>
          <w:shd w:val="clear" w:color="auto" w:fill="FFFFFF"/>
          <w:lang w:eastAsia="ru-RU"/>
        </w:rPr>
        <w:t>;</w:t>
      </w:r>
    </w:p>
    <w:p w14:paraId="69012E6F"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Российского военно-исторического общества «Календарь памятных дат» (информационная работа)</w:t>
      </w:r>
      <w:r w:rsidRPr="00AD420D">
        <w:rPr>
          <w:rFonts w:ascii="Times New Roman" w:eastAsia="Times New Roman" w:hAnsi="Times New Roman"/>
          <w:sz w:val="24"/>
          <w:szCs w:val="24"/>
          <w:shd w:val="clear" w:color="auto" w:fill="FFFFFF"/>
          <w:lang w:eastAsia="ru-RU"/>
        </w:rPr>
        <w:t>;</w:t>
      </w:r>
    </w:p>
    <w:p w14:paraId="0CDF1F95"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Союза краеведов Удмуртии «Атлас исчезнувших деревень» (поисковая, консультационная работа)</w:t>
      </w:r>
      <w:r w:rsidRPr="00AD420D">
        <w:rPr>
          <w:rFonts w:ascii="Times New Roman" w:eastAsia="Times New Roman" w:hAnsi="Times New Roman"/>
          <w:sz w:val="24"/>
          <w:szCs w:val="24"/>
          <w:shd w:val="clear" w:color="auto" w:fill="FFFFFF"/>
          <w:lang w:eastAsia="ru-RU"/>
        </w:rPr>
        <w:t>;</w:t>
      </w:r>
    </w:p>
    <w:p w14:paraId="11C41C23" w14:textId="77777777" w:rsidR="00567472"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ветеранской организации Игринского района «Трасса мужества Ижевск-Балезино» (победителя Фонда президентских грантов) (поисковая работа, актуализация информации)</w:t>
      </w:r>
      <w:r w:rsidR="00567472" w:rsidRPr="00AD420D">
        <w:rPr>
          <w:rFonts w:ascii="Times New Roman" w:eastAsia="Times New Roman" w:hAnsi="Times New Roman"/>
          <w:sz w:val="24"/>
          <w:szCs w:val="24"/>
          <w:shd w:val="clear" w:color="auto" w:fill="FFFFFF"/>
          <w:lang w:eastAsia="ru-RU"/>
        </w:rPr>
        <w:t>;</w:t>
      </w:r>
    </w:p>
    <w:p w14:paraId="034F4700" w14:textId="77777777"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«Школа музейного мастерства/18 Д.К. Зеленина» (МБУК «Завьяловский музей истории и культуры»; </w:t>
      </w:r>
    </w:p>
    <w:p w14:paraId="5990438B" w14:textId="0FEB7ED5"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оказана консультационная и информационная поддержка МБОУ «Кезская СОШ №2» (инженерно-технический </w:t>
      </w:r>
      <w:r w:rsidR="00287213" w:rsidRPr="00AD420D">
        <w:rPr>
          <w:rFonts w:ascii="Times New Roman" w:eastAsia="Times New Roman" w:hAnsi="Times New Roman"/>
          <w:sz w:val="24"/>
          <w:szCs w:val="24"/>
          <w:shd w:val="clear" w:color="auto" w:fill="FFFFFF"/>
          <w:lang w:eastAsia="ru-RU"/>
        </w:rPr>
        <w:t>лицей) для</w:t>
      </w:r>
      <w:r w:rsidR="007F06C1" w:rsidRPr="00AD420D">
        <w:rPr>
          <w:rFonts w:ascii="Times New Roman" w:eastAsia="Times New Roman" w:hAnsi="Times New Roman"/>
          <w:sz w:val="24"/>
          <w:szCs w:val="24"/>
          <w:shd w:val="clear" w:color="auto" w:fill="FFFFFF"/>
          <w:lang w:eastAsia="ru-RU"/>
        </w:rPr>
        <w:t xml:space="preserve"> реализации проекта «Мой </w:t>
      </w:r>
      <w:r w:rsidR="00287213" w:rsidRPr="00AD420D">
        <w:rPr>
          <w:rFonts w:ascii="Times New Roman" w:eastAsia="Times New Roman" w:hAnsi="Times New Roman"/>
          <w:sz w:val="24"/>
          <w:szCs w:val="24"/>
          <w:shd w:val="clear" w:color="auto" w:fill="FFFFFF"/>
          <w:lang w:eastAsia="ru-RU"/>
        </w:rPr>
        <w:t>прадед» (</w:t>
      </w:r>
      <w:r w:rsidR="007F06C1" w:rsidRPr="00AD420D">
        <w:rPr>
          <w:rFonts w:ascii="Times New Roman" w:eastAsia="Times New Roman" w:hAnsi="Times New Roman"/>
          <w:sz w:val="24"/>
          <w:szCs w:val="24"/>
          <w:shd w:val="clear" w:color="auto" w:fill="FFFFFF"/>
          <w:lang w:eastAsia="ru-RU"/>
        </w:rPr>
        <w:t xml:space="preserve">руководитель Вяткина Т.А.)); </w:t>
      </w:r>
    </w:p>
    <w:p w14:paraId="794B0712" w14:textId="77777777"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принимает участие в реализации Всероссийского проекта «Пушкинская карта»; </w:t>
      </w:r>
    </w:p>
    <w:p w14:paraId="43F01740" w14:textId="60E0B21F"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оказана помощь для подачи 2-х </w:t>
      </w:r>
      <w:r w:rsidRPr="00AD420D">
        <w:rPr>
          <w:rFonts w:ascii="Times New Roman" w:eastAsia="Times New Roman" w:hAnsi="Times New Roman"/>
          <w:sz w:val="24"/>
          <w:szCs w:val="24"/>
          <w:shd w:val="clear" w:color="auto" w:fill="FFFFFF"/>
          <w:lang w:eastAsia="ru-RU"/>
        </w:rPr>
        <w:t>заявок от</w:t>
      </w:r>
      <w:r w:rsidR="007F06C1" w:rsidRPr="00AD420D">
        <w:rPr>
          <w:rFonts w:ascii="Times New Roman" w:eastAsia="Times New Roman" w:hAnsi="Times New Roman"/>
          <w:sz w:val="24"/>
          <w:szCs w:val="24"/>
          <w:shd w:val="clear" w:color="auto" w:fill="FFFFFF"/>
          <w:lang w:eastAsia="ru-RU"/>
        </w:rPr>
        <w:t xml:space="preserve"> АНО «Истоки </w:t>
      </w:r>
      <w:proofErr w:type="spellStart"/>
      <w:r w:rsidR="007F06C1" w:rsidRPr="00AD420D">
        <w:rPr>
          <w:rFonts w:ascii="Times New Roman" w:eastAsia="Times New Roman" w:hAnsi="Times New Roman"/>
          <w:sz w:val="24"/>
          <w:szCs w:val="24"/>
          <w:shd w:val="clear" w:color="auto" w:fill="FFFFFF"/>
          <w:lang w:eastAsia="ru-RU"/>
        </w:rPr>
        <w:t>КакиеМЫ</w:t>
      </w:r>
      <w:proofErr w:type="spellEnd"/>
      <w:r w:rsidR="007F06C1" w:rsidRPr="00AD420D">
        <w:rPr>
          <w:rFonts w:ascii="Times New Roman" w:eastAsia="Times New Roman" w:hAnsi="Times New Roman"/>
          <w:sz w:val="24"/>
          <w:szCs w:val="24"/>
          <w:shd w:val="clear" w:color="auto" w:fill="FFFFFF"/>
          <w:lang w:eastAsia="ru-RU"/>
        </w:rPr>
        <w:t>» на участие в конкурсе Фонда президентских грантов, Президентского фонда культурных инициатив, 1 заявки от МБДОУ детский сад №1 «Солнышко», 2 заявок – для конкурса</w:t>
      </w:r>
      <w:r w:rsidR="007F06C1" w:rsidRPr="00AD420D">
        <w:rPr>
          <w:sz w:val="24"/>
          <w:szCs w:val="24"/>
        </w:rPr>
        <w:t xml:space="preserve"> </w:t>
      </w:r>
      <w:r w:rsidR="007F06C1" w:rsidRPr="00AD420D">
        <w:rPr>
          <w:rFonts w:ascii="Times New Roman" w:eastAsia="Times New Roman" w:hAnsi="Times New Roman"/>
          <w:sz w:val="24"/>
          <w:szCs w:val="24"/>
          <w:shd w:val="clear" w:color="auto" w:fill="FFFFFF"/>
          <w:lang w:eastAsia="ru-RU"/>
        </w:rPr>
        <w:t xml:space="preserve">«Росмолодежь». </w:t>
      </w:r>
      <w:r w:rsidRPr="00AD420D">
        <w:rPr>
          <w:rFonts w:ascii="Times New Roman" w:eastAsia="Times New Roman" w:hAnsi="Times New Roman"/>
          <w:sz w:val="24"/>
          <w:szCs w:val="24"/>
          <w:shd w:val="clear" w:color="auto" w:fill="FFFFFF"/>
          <w:lang w:eastAsia="ru-RU"/>
        </w:rPr>
        <w:t xml:space="preserve"> </w:t>
      </w:r>
    </w:p>
    <w:p w14:paraId="734BF499" w14:textId="4FC83B5E"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lastRenderedPageBreak/>
        <w:t xml:space="preserve">Подана заявка от учреждения в Президентский фонд культурных инициатив для участия в первом конкурсе 2024 года. </w:t>
      </w:r>
    </w:p>
    <w:p w14:paraId="0451A36E" w14:textId="1E551E37"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Продолжена работа по сбору материала для базы данных «Участники Великой</w:t>
      </w:r>
      <w:r w:rsidR="00567472" w:rsidRPr="00AD420D">
        <w:rPr>
          <w:rFonts w:ascii="Times New Roman" w:hAnsi="Times New Roman"/>
          <w:sz w:val="24"/>
          <w:szCs w:val="24"/>
        </w:rPr>
        <w:t xml:space="preserve"> </w:t>
      </w:r>
      <w:r w:rsidRPr="00AD420D">
        <w:rPr>
          <w:rFonts w:ascii="Times New Roman" w:hAnsi="Times New Roman"/>
          <w:sz w:val="24"/>
          <w:szCs w:val="24"/>
        </w:rPr>
        <w:t>Отечественной войны – наши земляки», «Труженики тыла Кезского района», в том числе</w:t>
      </w:r>
      <w:r w:rsidR="00567472" w:rsidRPr="00AD420D">
        <w:rPr>
          <w:rFonts w:ascii="Times New Roman" w:hAnsi="Times New Roman"/>
          <w:sz w:val="24"/>
          <w:szCs w:val="24"/>
        </w:rPr>
        <w:t xml:space="preserve"> </w:t>
      </w:r>
      <w:r w:rsidRPr="00AD420D">
        <w:rPr>
          <w:rFonts w:ascii="Times New Roman" w:hAnsi="Times New Roman"/>
          <w:sz w:val="24"/>
          <w:szCs w:val="24"/>
        </w:rPr>
        <w:t>в формате акции «Стена памяти»; подготовлена информация для информационных стендов к юбилею Почетного гражданина Удмуртии Владимира Владыкина, для аудиозаписи «Сталинградская битва».</w:t>
      </w:r>
    </w:p>
    <w:p w14:paraId="0E195FC5" w14:textId="5DB8359F"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Ведется консультирование </w:t>
      </w:r>
      <w:r w:rsidR="00567472" w:rsidRPr="00AD420D">
        <w:rPr>
          <w:rFonts w:ascii="Times New Roman" w:hAnsi="Times New Roman"/>
          <w:sz w:val="24"/>
          <w:szCs w:val="24"/>
        </w:rPr>
        <w:t xml:space="preserve">по запросам потребителей, органов местного самоуправления </w:t>
      </w:r>
      <w:r w:rsidRPr="00AD420D">
        <w:rPr>
          <w:rFonts w:ascii="Times New Roman" w:hAnsi="Times New Roman"/>
          <w:sz w:val="24"/>
          <w:szCs w:val="24"/>
        </w:rPr>
        <w:t>на темы «Памятники Кезского района», «</w:t>
      </w:r>
      <w:r w:rsidR="00567472" w:rsidRPr="00AD420D">
        <w:rPr>
          <w:rFonts w:ascii="Times New Roman" w:hAnsi="Times New Roman"/>
          <w:sz w:val="24"/>
          <w:szCs w:val="24"/>
        </w:rPr>
        <w:t>Разработка социальных</w:t>
      </w:r>
      <w:r w:rsidRPr="00AD420D">
        <w:rPr>
          <w:rFonts w:ascii="Times New Roman" w:hAnsi="Times New Roman"/>
          <w:sz w:val="24"/>
          <w:szCs w:val="24"/>
        </w:rPr>
        <w:t xml:space="preserve"> проектов</w:t>
      </w:r>
      <w:r w:rsidR="00567472" w:rsidRPr="00AD420D">
        <w:rPr>
          <w:rFonts w:ascii="Times New Roman" w:hAnsi="Times New Roman"/>
          <w:sz w:val="24"/>
          <w:szCs w:val="24"/>
        </w:rPr>
        <w:t>», «</w:t>
      </w:r>
      <w:r w:rsidRPr="00AD420D">
        <w:rPr>
          <w:rFonts w:ascii="Times New Roman" w:hAnsi="Times New Roman"/>
          <w:sz w:val="24"/>
          <w:szCs w:val="24"/>
        </w:rPr>
        <w:t xml:space="preserve">История Кезского района», «Достопримечательности Кезского </w:t>
      </w:r>
      <w:r w:rsidR="00567472" w:rsidRPr="00AD420D">
        <w:rPr>
          <w:rFonts w:ascii="Times New Roman" w:hAnsi="Times New Roman"/>
          <w:sz w:val="24"/>
          <w:szCs w:val="24"/>
        </w:rPr>
        <w:t>района»</w:t>
      </w:r>
      <w:r w:rsidRPr="00AD420D">
        <w:rPr>
          <w:rFonts w:ascii="Times New Roman" w:hAnsi="Times New Roman"/>
          <w:sz w:val="24"/>
          <w:szCs w:val="24"/>
        </w:rPr>
        <w:t>.</w:t>
      </w:r>
      <w:r w:rsidR="00567472" w:rsidRPr="00AD420D">
        <w:rPr>
          <w:rFonts w:ascii="Times New Roman" w:hAnsi="Times New Roman"/>
          <w:sz w:val="24"/>
          <w:szCs w:val="24"/>
        </w:rPr>
        <w:t xml:space="preserve"> </w:t>
      </w:r>
      <w:r w:rsidRPr="00AD420D">
        <w:rPr>
          <w:rFonts w:ascii="Times New Roman" w:hAnsi="Times New Roman"/>
          <w:sz w:val="24"/>
          <w:szCs w:val="24"/>
        </w:rPr>
        <w:t>3 сотрудника прошли обучение по дополнительным профессиональным программам в рамках национального проекта «Культура» «Творческие люди».</w:t>
      </w:r>
    </w:p>
    <w:p w14:paraId="6E650716" w14:textId="2EB0EE04"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На базе учреждения </w:t>
      </w:r>
      <w:r w:rsidR="00567472" w:rsidRPr="00AD420D">
        <w:rPr>
          <w:rFonts w:ascii="Times New Roman" w:hAnsi="Times New Roman"/>
          <w:sz w:val="24"/>
          <w:szCs w:val="24"/>
        </w:rPr>
        <w:t>проходили практику</w:t>
      </w:r>
      <w:r w:rsidRPr="00AD420D">
        <w:rPr>
          <w:rFonts w:ascii="Times New Roman" w:hAnsi="Times New Roman"/>
          <w:sz w:val="24"/>
          <w:szCs w:val="24"/>
        </w:rPr>
        <w:t xml:space="preserve"> 3 студента (ГГПИ – 2 чел., УдГУ – 1 чел.)</w:t>
      </w:r>
      <w:r w:rsidR="00567472" w:rsidRPr="00AD420D">
        <w:rPr>
          <w:rFonts w:ascii="Times New Roman" w:hAnsi="Times New Roman"/>
          <w:sz w:val="24"/>
          <w:szCs w:val="24"/>
        </w:rPr>
        <w:t xml:space="preserve">. </w:t>
      </w:r>
      <w:r w:rsidRPr="00AD420D">
        <w:rPr>
          <w:rFonts w:ascii="Times New Roman" w:hAnsi="Times New Roman"/>
          <w:sz w:val="24"/>
          <w:szCs w:val="24"/>
        </w:rPr>
        <w:t xml:space="preserve">Проведена </w:t>
      </w:r>
      <w:r w:rsidR="00567472" w:rsidRPr="00AD420D">
        <w:rPr>
          <w:rFonts w:ascii="Times New Roman" w:hAnsi="Times New Roman"/>
          <w:sz w:val="24"/>
          <w:szCs w:val="24"/>
        </w:rPr>
        <w:t>аттестация 4 сотрудников</w:t>
      </w:r>
      <w:r w:rsidRPr="00AD420D">
        <w:rPr>
          <w:rFonts w:ascii="Times New Roman" w:hAnsi="Times New Roman"/>
          <w:sz w:val="24"/>
          <w:szCs w:val="24"/>
        </w:rPr>
        <w:t xml:space="preserve"> рабочего коллектива.  Соответствие занимаемым должностям составило 100%.</w:t>
      </w:r>
    </w:p>
    <w:p w14:paraId="34CDBA6C" w14:textId="45DCDC6F"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Проведена независимая оценка качества предоставления услуг.  Итоговое </w:t>
      </w:r>
      <w:r w:rsidR="00567472" w:rsidRPr="00AD420D">
        <w:rPr>
          <w:rFonts w:ascii="Times New Roman" w:hAnsi="Times New Roman"/>
          <w:sz w:val="24"/>
          <w:szCs w:val="24"/>
        </w:rPr>
        <w:t>значение составило</w:t>
      </w:r>
      <w:r w:rsidRPr="00AD420D">
        <w:rPr>
          <w:rFonts w:ascii="Times New Roman" w:hAnsi="Times New Roman"/>
          <w:sz w:val="24"/>
          <w:szCs w:val="24"/>
        </w:rPr>
        <w:t xml:space="preserve"> 84,2%.</w:t>
      </w:r>
    </w:p>
    <w:p w14:paraId="620476FC" w14:textId="57233EB5"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Проведена специальная оценка условий труда 2 рабочих мест. Начат ремонт в помещении музея. </w:t>
      </w:r>
    </w:p>
    <w:p w14:paraId="1D0F6AAC" w14:textId="0E6F4D49" w:rsidR="00567472" w:rsidRPr="00AD420D" w:rsidRDefault="00567472" w:rsidP="00567472">
      <w:r w:rsidRPr="00AD420D">
        <w:t xml:space="preserve">             На сегодняшний день в </w:t>
      </w:r>
      <w:r w:rsidRPr="00AD420D">
        <w:rPr>
          <w:b/>
          <w:bCs/>
        </w:rPr>
        <w:t>Доме ремёсел</w:t>
      </w:r>
      <w:r w:rsidRPr="00AD420D">
        <w:t xml:space="preserve"> работают 6 специалистов и 1 заведующий, 71,5% имеют высшее образование.</w:t>
      </w:r>
    </w:p>
    <w:p w14:paraId="78FDD4E9" w14:textId="77777777" w:rsidR="008A0F5F" w:rsidRPr="00AD420D" w:rsidRDefault="00567472" w:rsidP="008A0F5F">
      <w:pPr>
        <w:ind w:firstLine="708"/>
      </w:pPr>
      <w:r w:rsidRPr="00AD420D">
        <w:t xml:space="preserve">В </w:t>
      </w:r>
      <w:r w:rsidR="008A0F5F" w:rsidRPr="00AD420D">
        <w:t>отчетном периоде</w:t>
      </w:r>
      <w:r w:rsidRPr="00AD420D">
        <w:t xml:space="preserve"> в Доме ремёсел развиваются 8 видов (8 подвидов), таких как:</w:t>
      </w:r>
    </w:p>
    <w:p w14:paraId="45175714" w14:textId="4D54C5D9" w:rsidR="008A0F5F" w:rsidRPr="00AD420D" w:rsidRDefault="008A0F5F" w:rsidP="008A0F5F">
      <w:pPr>
        <w:ind w:firstLine="708"/>
      </w:pPr>
      <w:r w:rsidRPr="00AD420D">
        <w:t>-</w:t>
      </w:r>
      <w:r w:rsidR="00567472" w:rsidRPr="00AD420D">
        <w:t xml:space="preserve"> традиционное ткачество (</w:t>
      </w:r>
      <w:proofErr w:type="spellStart"/>
      <w:r w:rsidR="00567472" w:rsidRPr="00AD420D">
        <w:t>двухремизное</w:t>
      </w:r>
      <w:proofErr w:type="spellEnd"/>
      <w:r w:rsidR="00567472" w:rsidRPr="00AD420D">
        <w:t xml:space="preserve">, </w:t>
      </w:r>
      <w:proofErr w:type="spellStart"/>
      <w:r w:rsidR="00567472" w:rsidRPr="00AD420D">
        <w:t>многоремизное</w:t>
      </w:r>
      <w:proofErr w:type="spellEnd"/>
      <w:r w:rsidR="00567472" w:rsidRPr="00AD420D">
        <w:t xml:space="preserve"> </w:t>
      </w:r>
      <w:r w:rsidR="00FB5CE5" w:rsidRPr="00AD420D">
        <w:t>ткачество, ткачество</w:t>
      </w:r>
      <w:r w:rsidR="00567472" w:rsidRPr="00AD420D">
        <w:t xml:space="preserve"> поясов, гобелен);  </w:t>
      </w:r>
    </w:p>
    <w:p w14:paraId="7B49DCD1" w14:textId="77777777" w:rsidR="008A0F5F" w:rsidRPr="00AD420D" w:rsidRDefault="008A0F5F" w:rsidP="008A0F5F">
      <w:pPr>
        <w:ind w:firstLine="708"/>
      </w:pPr>
      <w:r w:rsidRPr="00AD420D">
        <w:t>-</w:t>
      </w:r>
      <w:r w:rsidR="00567472" w:rsidRPr="00AD420D">
        <w:t xml:space="preserve">традиционный костюм; </w:t>
      </w:r>
    </w:p>
    <w:p w14:paraId="445ED13C" w14:textId="77777777" w:rsidR="008A0F5F" w:rsidRPr="00AD420D" w:rsidRDefault="008A0F5F" w:rsidP="008A0F5F">
      <w:pPr>
        <w:ind w:firstLine="708"/>
      </w:pPr>
      <w:r w:rsidRPr="00AD420D">
        <w:t>-</w:t>
      </w:r>
      <w:r w:rsidR="00567472" w:rsidRPr="00AD420D">
        <w:t xml:space="preserve">художественная керамика (лепная, гончарная); </w:t>
      </w:r>
    </w:p>
    <w:p w14:paraId="54F69010" w14:textId="77777777" w:rsidR="008A0F5F" w:rsidRPr="00AD420D" w:rsidRDefault="008A0F5F" w:rsidP="008A0F5F">
      <w:pPr>
        <w:ind w:firstLine="708"/>
      </w:pPr>
      <w:r w:rsidRPr="00AD420D">
        <w:t>-</w:t>
      </w:r>
      <w:r w:rsidR="00567472" w:rsidRPr="00AD420D">
        <w:t>художественная обработка соломки;</w:t>
      </w:r>
    </w:p>
    <w:p w14:paraId="43BD460C" w14:textId="77777777" w:rsidR="008A0F5F" w:rsidRPr="00AD420D" w:rsidRDefault="008A0F5F" w:rsidP="008A0F5F">
      <w:pPr>
        <w:ind w:firstLine="708"/>
      </w:pPr>
      <w:r w:rsidRPr="00AD420D">
        <w:t>-</w:t>
      </w:r>
      <w:r w:rsidR="00567472" w:rsidRPr="00AD420D">
        <w:t xml:space="preserve"> художественная обработка бересты (плетение из бересты, обработка пластовой бересты); </w:t>
      </w:r>
    </w:p>
    <w:p w14:paraId="75285F18" w14:textId="77777777" w:rsidR="008A0F5F" w:rsidRPr="00AD420D" w:rsidRDefault="008A0F5F" w:rsidP="008A0F5F">
      <w:pPr>
        <w:ind w:firstLine="708"/>
      </w:pPr>
      <w:r w:rsidRPr="00AD420D">
        <w:t>-</w:t>
      </w:r>
      <w:r w:rsidR="00567472" w:rsidRPr="00AD420D">
        <w:t xml:space="preserve">художественная обработка корня; </w:t>
      </w:r>
    </w:p>
    <w:p w14:paraId="654FB40D" w14:textId="77777777" w:rsidR="008A0F5F" w:rsidRPr="00AD420D" w:rsidRDefault="008A0F5F" w:rsidP="008A0F5F">
      <w:pPr>
        <w:ind w:firstLine="708"/>
      </w:pPr>
      <w:r w:rsidRPr="00AD420D">
        <w:t>-</w:t>
      </w:r>
      <w:r w:rsidR="00567472" w:rsidRPr="00AD420D">
        <w:t xml:space="preserve">художественная обработка лозы;  </w:t>
      </w:r>
    </w:p>
    <w:p w14:paraId="737BFD62" w14:textId="3DBB507B" w:rsidR="00567472" w:rsidRPr="00AD420D" w:rsidRDefault="008A0F5F" w:rsidP="008A0F5F">
      <w:pPr>
        <w:ind w:firstLine="708"/>
      </w:pPr>
      <w:r w:rsidRPr="00AD420D">
        <w:t>-</w:t>
      </w:r>
      <w:r w:rsidR="00567472" w:rsidRPr="00AD420D">
        <w:t>костюмная кукла.</w:t>
      </w:r>
    </w:p>
    <w:p w14:paraId="4AEBEDC6" w14:textId="6EE74B17" w:rsidR="00567472" w:rsidRPr="00AD420D" w:rsidRDefault="00567472" w:rsidP="008A0F5F">
      <w:pPr>
        <w:ind w:firstLine="708"/>
      </w:pPr>
      <w:r w:rsidRPr="00AD420D">
        <w:t>Коллективом Дома ремёсел проведено 132 мероприятиях, в которых приняли участие 42 844 человека</w:t>
      </w:r>
      <w:r w:rsidR="008A0F5F" w:rsidRPr="00AD420D">
        <w:t>, и</w:t>
      </w:r>
      <w:r w:rsidRPr="00AD420D">
        <w:t xml:space="preserve">з них приняли участие в </w:t>
      </w:r>
      <w:r w:rsidR="008A0F5F" w:rsidRPr="00AD420D">
        <w:t xml:space="preserve">19 </w:t>
      </w:r>
      <w:r w:rsidRPr="00AD420D">
        <w:t xml:space="preserve">районных и межрайонных   выставках, </w:t>
      </w:r>
      <w:r w:rsidR="008A0F5F" w:rsidRPr="00AD420D">
        <w:t>проведено 59 мастер</w:t>
      </w:r>
      <w:r w:rsidRPr="00AD420D">
        <w:t>-</w:t>
      </w:r>
      <w:r w:rsidR="008A0F5F" w:rsidRPr="00AD420D">
        <w:t>классов; 54 –</w:t>
      </w:r>
      <w:r w:rsidRPr="00AD420D">
        <w:t xml:space="preserve"> </w:t>
      </w:r>
      <w:r w:rsidR="00287213" w:rsidRPr="00AD420D">
        <w:t>экскурсии</w:t>
      </w:r>
      <w:r w:rsidR="008A0F5F" w:rsidRPr="00AD420D">
        <w:t>.</w:t>
      </w:r>
    </w:p>
    <w:p w14:paraId="5A48D6BE" w14:textId="1F7352D1" w:rsidR="008A0F5F" w:rsidRPr="00AD420D" w:rsidRDefault="008A0F5F" w:rsidP="008A0F5F">
      <w:pPr>
        <w:pStyle w:val="aa"/>
        <w:ind w:firstLine="708"/>
        <w:jc w:val="both"/>
        <w:rPr>
          <w:rFonts w:ascii="Times New Roman" w:hAnsi="Times New Roman"/>
          <w:sz w:val="24"/>
          <w:szCs w:val="24"/>
        </w:rPr>
      </w:pPr>
      <w:r w:rsidRPr="00AD420D">
        <w:rPr>
          <w:rFonts w:ascii="Times New Roman" w:hAnsi="Times New Roman"/>
          <w:bCs/>
          <w:sz w:val="24"/>
          <w:szCs w:val="24"/>
        </w:rPr>
        <w:t xml:space="preserve">В </w:t>
      </w:r>
      <w:r w:rsidRPr="00AD420D">
        <w:rPr>
          <w:rFonts w:ascii="Times New Roman" w:hAnsi="Times New Roman"/>
          <w:b/>
          <w:sz w:val="24"/>
          <w:szCs w:val="24"/>
        </w:rPr>
        <w:t>Кезской детской школе искусств</w:t>
      </w:r>
      <w:r w:rsidRPr="00AD420D">
        <w:rPr>
          <w:rFonts w:ascii="Times New Roman" w:hAnsi="Times New Roman"/>
          <w:bCs/>
          <w:sz w:val="24"/>
          <w:szCs w:val="24"/>
        </w:rPr>
        <w:t xml:space="preserve"> контингент</w:t>
      </w:r>
      <w:r w:rsidRPr="00AD420D">
        <w:rPr>
          <w:rFonts w:ascii="Times New Roman" w:hAnsi="Times New Roman"/>
          <w:sz w:val="24"/>
          <w:szCs w:val="24"/>
        </w:rPr>
        <w:t xml:space="preserve"> учащихся составил 182 человека. Ведут обучение 11 преподавателей-специалистов. Коллектив работоспособный, знающий свое дело: </w:t>
      </w:r>
      <w:r w:rsidR="00287213" w:rsidRPr="00AD420D">
        <w:rPr>
          <w:rFonts w:ascii="Times New Roman" w:hAnsi="Times New Roman"/>
          <w:sz w:val="24"/>
          <w:szCs w:val="24"/>
        </w:rPr>
        <w:t>10 преподавателей</w:t>
      </w:r>
      <w:r w:rsidRPr="00AD420D">
        <w:rPr>
          <w:rFonts w:ascii="Times New Roman" w:hAnsi="Times New Roman"/>
          <w:sz w:val="24"/>
          <w:szCs w:val="24"/>
        </w:rPr>
        <w:t xml:space="preserve"> имеют высшее образование, 2 преподавателя-среднее профессиональное. В коллективе 1 преподаватель имеют звание «Заслуженный работник культуры Удмуртской Республики». 6 преподавателей имеют I квалификационную категорию.  </w:t>
      </w:r>
    </w:p>
    <w:p w14:paraId="37630F5D" w14:textId="0B41D784" w:rsidR="008A0F5F" w:rsidRPr="00AD420D" w:rsidRDefault="008A0F5F" w:rsidP="008A0F5F">
      <w:pPr>
        <w:pStyle w:val="ac"/>
        <w:autoSpaceDE w:val="0"/>
        <w:autoSpaceDN w:val="0"/>
        <w:adjustRightInd w:val="0"/>
        <w:ind w:firstLine="708"/>
        <w:rPr>
          <w:spacing w:val="-20"/>
        </w:rPr>
      </w:pPr>
      <w:r w:rsidRPr="00AD420D">
        <w:rPr>
          <w:rFonts w:eastAsia="Times New Roman"/>
        </w:rPr>
        <w:t>За отчетный период проведен</w:t>
      </w:r>
      <w:r w:rsidR="00FB5CE5" w:rsidRPr="00AD420D">
        <w:rPr>
          <w:rFonts w:eastAsia="Times New Roman"/>
        </w:rPr>
        <w:t>ы</w:t>
      </w:r>
      <w:r w:rsidRPr="00AD420D">
        <w:rPr>
          <w:rFonts w:eastAsia="Times New Roman"/>
        </w:rPr>
        <w:t xml:space="preserve"> конкурс</w:t>
      </w:r>
      <w:r w:rsidR="00FB5CE5" w:rsidRPr="00AD420D">
        <w:rPr>
          <w:rFonts w:eastAsia="Times New Roman"/>
        </w:rPr>
        <w:t>ы</w:t>
      </w:r>
      <w:r w:rsidRPr="00AD420D">
        <w:rPr>
          <w:rFonts w:eastAsia="Times New Roman"/>
        </w:rPr>
        <w:t xml:space="preserve"> различного уровня: Районный конкурс «Калейдоскоп», Межрайонный конкурс «Хоровод дружбы», Республиканский конкурс «Наследники», «Старшеклассник», Всероссийский конкурс «Колыбель гения», Международная олимпиада по сольфеджио «Скрипичный ключ», Международная олимпиада по сольфеджио «Музыкальный слух», </w:t>
      </w:r>
      <w:r w:rsidR="00FB5CE5" w:rsidRPr="00AD420D">
        <w:t>в рамках общешкольного родительского собрания концерт для родителей «Мои первые успехи».</w:t>
      </w:r>
    </w:p>
    <w:p w14:paraId="15F4CA16" w14:textId="77777777" w:rsidR="00567472" w:rsidRPr="00AD420D" w:rsidRDefault="00567472" w:rsidP="00A4343C"/>
    <w:p w14:paraId="363D1D89" w14:textId="003FCC97" w:rsidR="008F2663" w:rsidRPr="00AD420D" w:rsidRDefault="008F2663" w:rsidP="008F2663">
      <w:pPr>
        <w:jc w:val="center"/>
        <w:rPr>
          <w:b/>
          <w:bCs/>
          <w:sz w:val="28"/>
          <w:szCs w:val="28"/>
        </w:rPr>
      </w:pPr>
      <w:r w:rsidRPr="00AD420D">
        <w:rPr>
          <w:b/>
          <w:bCs/>
          <w:sz w:val="28"/>
          <w:szCs w:val="28"/>
        </w:rPr>
        <w:t>Социальная защита населения</w:t>
      </w:r>
    </w:p>
    <w:p w14:paraId="7A4B83A3" w14:textId="60FF11F0" w:rsidR="00287213" w:rsidRPr="00AD420D" w:rsidRDefault="00287213" w:rsidP="00287213">
      <w:pPr>
        <w:pStyle w:val="af0"/>
        <w:spacing w:before="0" w:beforeAutospacing="0" w:after="0" w:afterAutospacing="0"/>
        <w:ind w:firstLine="709"/>
      </w:pPr>
      <w:r w:rsidRPr="00AD420D">
        <w:t xml:space="preserve">Работа филиала в Кезском районе КУ УР РЦСВ направлена на предоставление социальных и компенсационных выплат отдельным категориям граждан, а </w:t>
      </w:r>
      <w:r w:rsidR="00CC7770" w:rsidRPr="00AD420D">
        <w:t>также</w:t>
      </w:r>
      <w:r w:rsidRPr="00AD420D">
        <w:t xml:space="preserve"> на оказание различных государственных услуг семьям с детьми, в том числе многодетным семьям; </w:t>
      </w:r>
      <w:r w:rsidRPr="00AD420D">
        <w:lastRenderedPageBreak/>
        <w:t>инвалидам, ветеранам труда, ветеранам боевых действий, гражданам, призванным на службу по мобилизации и др.</w:t>
      </w:r>
    </w:p>
    <w:p w14:paraId="3E05F20F" w14:textId="77777777" w:rsidR="00287213" w:rsidRPr="00AD420D" w:rsidRDefault="00287213" w:rsidP="00287213">
      <w:pPr>
        <w:pStyle w:val="af0"/>
        <w:spacing w:before="0" w:beforeAutospacing="0" w:after="0" w:afterAutospacing="0"/>
        <w:ind w:firstLine="709"/>
      </w:pPr>
      <w:r w:rsidRPr="00AD420D">
        <w:t>За 9 месяцев 2023 года была проведена работа по назначению и выплате различных детских пособий, а также по предоставлению путевок на оздоровление и отдых детей из малообеспеченных семей:</w:t>
      </w:r>
    </w:p>
    <w:p w14:paraId="05240E62" w14:textId="13139B5F" w:rsidR="00287213" w:rsidRPr="00AD420D" w:rsidRDefault="00287213" w:rsidP="00287213">
      <w:pPr>
        <w:spacing w:line="200" w:lineRule="atLeast"/>
        <w:ind w:firstLine="450"/>
      </w:pPr>
      <w:r w:rsidRPr="00AD420D">
        <w:rPr>
          <w:bCs/>
        </w:rPr>
        <w:t xml:space="preserve"> - </w:t>
      </w:r>
      <w:r w:rsidRPr="00AD420D">
        <w:t>пособие на детей в размере 231 рубль получили:</w:t>
      </w:r>
      <w:r w:rsidR="00CC7770" w:rsidRPr="00AD420D">
        <w:t xml:space="preserve"> </w:t>
      </w:r>
    </w:p>
    <w:p w14:paraId="0EB345C8" w14:textId="77777777" w:rsidR="00CC7770" w:rsidRPr="00AD420D" w:rsidRDefault="00CC7770" w:rsidP="00287213">
      <w:pPr>
        <w:spacing w:line="200" w:lineRule="atLeast"/>
        <w:ind w:firstLine="450"/>
        <w:rPr>
          <w:bC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7"/>
        <w:gridCol w:w="2127"/>
        <w:gridCol w:w="2409"/>
        <w:gridCol w:w="1701"/>
        <w:gridCol w:w="1417"/>
      </w:tblGrid>
      <w:tr w:rsidR="00287213" w:rsidRPr="00AD420D" w14:paraId="3CE8FFEA" w14:textId="77777777" w:rsidTr="00CC7770">
        <w:tc>
          <w:tcPr>
            <w:tcW w:w="2127" w:type="dxa"/>
            <w:tcBorders>
              <w:top w:val="single" w:sz="4" w:space="0" w:color="000000"/>
              <w:left w:val="single" w:sz="4" w:space="0" w:color="000000"/>
              <w:bottom w:val="single" w:sz="4" w:space="0" w:color="auto"/>
              <w:right w:val="nil"/>
            </w:tcBorders>
            <w:hideMark/>
          </w:tcPr>
          <w:p w14:paraId="1C73FBCC" w14:textId="6A1116BE"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8F5CE6" w:rsidRPr="00AD420D">
              <w:rPr>
                <w:color w:val="auto"/>
                <w:lang w:val="ru-RU"/>
              </w:rPr>
              <w:t>года</w:t>
            </w:r>
            <w:r w:rsidRPr="00AD420D">
              <w:rPr>
                <w:color w:val="auto"/>
              </w:rPr>
              <w:t xml:space="preserve"> </w:t>
            </w:r>
          </w:p>
        </w:tc>
        <w:tc>
          <w:tcPr>
            <w:tcW w:w="2127" w:type="dxa"/>
            <w:tcBorders>
              <w:top w:val="single" w:sz="4" w:space="0" w:color="000000"/>
              <w:left w:val="single" w:sz="4" w:space="0" w:color="000000"/>
              <w:bottom w:val="single" w:sz="4" w:space="0" w:color="auto"/>
              <w:right w:val="nil"/>
            </w:tcBorders>
            <w:hideMark/>
          </w:tcPr>
          <w:p w14:paraId="234A46BA" w14:textId="17CA40D7"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8F5CE6" w:rsidRPr="00AD420D">
              <w:rPr>
                <w:color w:val="auto"/>
                <w:lang w:val="ru-RU"/>
              </w:rPr>
              <w:t>года</w:t>
            </w:r>
            <w:r w:rsidRPr="00AD420D">
              <w:rPr>
                <w:color w:val="auto"/>
              </w:rPr>
              <w:t xml:space="preserve"> </w:t>
            </w:r>
          </w:p>
        </w:tc>
        <w:tc>
          <w:tcPr>
            <w:tcW w:w="2409" w:type="dxa"/>
            <w:tcBorders>
              <w:top w:val="single" w:sz="4" w:space="0" w:color="000000"/>
              <w:left w:val="single" w:sz="4" w:space="0" w:color="000000"/>
              <w:bottom w:val="single" w:sz="4" w:space="0" w:color="auto"/>
              <w:right w:val="nil"/>
            </w:tcBorders>
            <w:hideMark/>
          </w:tcPr>
          <w:p w14:paraId="738806AA"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получателей</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auto"/>
              <w:right w:val="nil"/>
            </w:tcBorders>
            <w:hideMark/>
          </w:tcPr>
          <w:p w14:paraId="44749155"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17" w:type="dxa"/>
            <w:tcBorders>
              <w:top w:val="single" w:sz="4" w:space="0" w:color="000000"/>
              <w:left w:val="single" w:sz="4" w:space="0" w:color="000000"/>
              <w:bottom w:val="single" w:sz="4" w:space="0" w:color="auto"/>
              <w:right w:val="single" w:sz="4" w:space="0" w:color="000000"/>
            </w:tcBorders>
            <w:hideMark/>
          </w:tcPr>
          <w:p w14:paraId="46F8412C" w14:textId="0161F789"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 %</w:t>
            </w:r>
          </w:p>
        </w:tc>
      </w:tr>
      <w:tr w:rsidR="00287213" w:rsidRPr="00AD420D" w14:paraId="251E8C1E" w14:textId="77777777" w:rsidTr="00CC7770">
        <w:tc>
          <w:tcPr>
            <w:tcW w:w="2127" w:type="dxa"/>
            <w:tcBorders>
              <w:top w:val="single" w:sz="4" w:space="0" w:color="auto"/>
              <w:left w:val="single" w:sz="4" w:space="0" w:color="000000"/>
              <w:bottom w:val="single" w:sz="4" w:space="0" w:color="auto"/>
              <w:right w:val="nil"/>
            </w:tcBorders>
            <w:hideMark/>
          </w:tcPr>
          <w:p w14:paraId="51AE800F" w14:textId="5119DD7B" w:rsidR="00287213" w:rsidRPr="00AD420D" w:rsidRDefault="00287213" w:rsidP="00CC7770">
            <w:pPr>
              <w:pStyle w:val="af"/>
              <w:snapToGrid w:val="0"/>
              <w:spacing w:line="276" w:lineRule="auto"/>
              <w:jc w:val="center"/>
              <w:rPr>
                <w:color w:val="auto"/>
                <w:lang w:val="ru-RU"/>
              </w:rPr>
            </w:pPr>
            <w:r w:rsidRPr="00AD420D">
              <w:rPr>
                <w:color w:val="auto"/>
              </w:rPr>
              <w:t xml:space="preserve">505 </w:t>
            </w:r>
            <w:proofErr w:type="spellStart"/>
            <w:r w:rsidRPr="00AD420D">
              <w:rPr>
                <w:color w:val="auto"/>
              </w:rPr>
              <w:t>чел</w:t>
            </w:r>
            <w:r w:rsidR="00CC7770" w:rsidRPr="00AD420D">
              <w:rPr>
                <w:color w:val="auto"/>
                <w:lang w:val="ru-RU"/>
              </w:rPr>
              <w:t>овек</w:t>
            </w:r>
            <w:proofErr w:type="spellEnd"/>
          </w:p>
        </w:tc>
        <w:tc>
          <w:tcPr>
            <w:tcW w:w="2127" w:type="dxa"/>
            <w:tcBorders>
              <w:top w:val="single" w:sz="4" w:space="0" w:color="auto"/>
              <w:left w:val="single" w:sz="4" w:space="0" w:color="000000"/>
              <w:bottom w:val="single" w:sz="4" w:space="0" w:color="auto"/>
              <w:right w:val="nil"/>
            </w:tcBorders>
            <w:hideMark/>
          </w:tcPr>
          <w:p w14:paraId="2E73A74D" w14:textId="6852A1B4" w:rsidR="00287213" w:rsidRPr="00AD420D" w:rsidRDefault="00287213" w:rsidP="00CC7770">
            <w:pPr>
              <w:pStyle w:val="af"/>
              <w:snapToGrid w:val="0"/>
              <w:spacing w:line="276" w:lineRule="auto"/>
              <w:jc w:val="center"/>
              <w:rPr>
                <w:color w:val="auto"/>
              </w:rPr>
            </w:pPr>
            <w:r w:rsidRPr="00AD420D">
              <w:rPr>
                <w:color w:val="auto"/>
              </w:rPr>
              <w:t xml:space="preserve">755 </w:t>
            </w:r>
            <w:proofErr w:type="spellStart"/>
            <w:r w:rsidRPr="00AD420D">
              <w:rPr>
                <w:color w:val="auto"/>
              </w:rPr>
              <w:t>чел</w:t>
            </w:r>
            <w:r w:rsidR="00CC7770" w:rsidRPr="00AD420D">
              <w:rPr>
                <w:color w:val="auto"/>
                <w:lang w:val="ru-RU"/>
              </w:rPr>
              <w:t>овек</w:t>
            </w:r>
            <w:proofErr w:type="spellEnd"/>
          </w:p>
        </w:tc>
        <w:tc>
          <w:tcPr>
            <w:tcW w:w="2409" w:type="dxa"/>
            <w:tcBorders>
              <w:top w:val="single" w:sz="4" w:space="0" w:color="auto"/>
              <w:left w:val="single" w:sz="4" w:space="0" w:color="000000"/>
              <w:bottom w:val="single" w:sz="4" w:space="0" w:color="auto"/>
              <w:right w:val="nil"/>
            </w:tcBorders>
            <w:hideMark/>
          </w:tcPr>
          <w:p w14:paraId="25E6055F" w14:textId="4512776B" w:rsidR="00287213" w:rsidRPr="00AD420D" w:rsidRDefault="00287213" w:rsidP="00CC7770">
            <w:pPr>
              <w:pStyle w:val="af"/>
              <w:snapToGrid w:val="0"/>
              <w:spacing w:line="276" w:lineRule="auto"/>
              <w:jc w:val="center"/>
              <w:rPr>
                <w:color w:val="auto"/>
              </w:rPr>
            </w:pPr>
            <w:r w:rsidRPr="00AD420D">
              <w:rPr>
                <w:color w:val="auto"/>
              </w:rPr>
              <w:t xml:space="preserve">600 </w:t>
            </w:r>
            <w:proofErr w:type="spellStart"/>
            <w:r w:rsidRPr="00AD420D">
              <w:rPr>
                <w:color w:val="auto"/>
              </w:rPr>
              <w:t>чел</w:t>
            </w:r>
            <w:r w:rsidR="00CC7770" w:rsidRPr="00AD420D">
              <w:rPr>
                <w:color w:val="auto"/>
                <w:lang w:val="ru-RU"/>
              </w:rPr>
              <w:t>овек</w:t>
            </w:r>
            <w:proofErr w:type="spellEnd"/>
          </w:p>
        </w:tc>
        <w:tc>
          <w:tcPr>
            <w:tcW w:w="1701" w:type="dxa"/>
            <w:tcBorders>
              <w:top w:val="single" w:sz="4" w:space="0" w:color="auto"/>
              <w:left w:val="single" w:sz="4" w:space="0" w:color="000000"/>
              <w:bottom w:val="single" w:sz="4" w:space="0" w:color="auto"/>
              <w:right w:val="nil"/>
            </w:tcBorders>
            <w:hideMark/>
          </w:tcPr>
          <w:p w14:paraId="0468E389" w14:textId="77777777" w:rsidR="00287213" w:rsidRPr="00AD420D" w:rsidRDefault="00287213" w:rsidP="00CC7770">
            <w:pPr>
              <w:pStyle w:val="af"/>
              <w:snapToGrid w:val="0"/>
              <w:spacing w:line="276" w:lineRule="auto"/>
              <w:jc w:val="center"/>
              <w:rPr>
                <w:color w:val="auto"/>
              </w:rPr>
            </w:pPr>
            <w:r w:rsidRPr="00AD420D">
              <w:rPr>
                <w:color w:val="auto"/>
              </w:rPr>
              <w:t>84</w:t>
            </w:r>
          </w:p>
        </w:tc>
        <w:tc>
          <w:tcPr>
            <w:tcW w:w="1417" w:type="dxa"/>
            <w:tcBorders>
              <w:top w:val="single" w:sz="4" w:space="0" w:color="auto"/>
              <w:left w:val="single" w:sz="4" w:space="0" w:color="000000"/>
              <w:bottom w:val="single" w:sz="4" w:space="0" w:color="auto"/>
              <w:right w:val="single" w:sz="4" w:space="0" w:color="000000"/>
            </w:tcBorders>
            <w:hideMark/>
          </w:tcPr>
          <w:p w14:paraId="46ED9FF6" w14:textId="77777777" w:rsidR="00287213" w:rsidRPr="00AD420D" w:rsidRDefault="00287213" w:rsidP="00CC7770">
            <w:pPr>
              <w:pStyle w:val="af"/>
              <w:snapToGrid w:val="0"/>
              <w:spacing w:line="276" w:lineRule="auto"/>
              <w:jc w:val="center"/>
              <w:rPr>
                <w:color w:val="auto"/>
              </w:rPr>
            </w:pPr>
            <w:r w:rsidRPr="00AD420D">
              <w:rPr>
                <w:color w:val="auto"/>
              </w:rPr>
              <w:t>67</w:t>
            </w:r>
          </w:p>
        </w:tc>
      </w:tr>
      <w:tr w:rsidR="00287213" w:rsidRPr="00AD420D" w14:paraId="31006C56" w14:textId="77777777" w:rsidTr="00CC7770">
        <w:tc>
          <w:tcPr>
            <w:tcW w:w="2127" w:type="dxa"/>
            <w:tcBorders>
              <w:top w:val="nil"/>
              <w:left w:val="single" w:sz="4" w:space="0" w:color="000000"/>
              <w:bottom w:val="single" w:sz="4" w:space="0" w:color="000000"/>
              <w:right w:val="nil"/>
            </w:tcBorders>
            <w:hideMark/>
          </w:tcPr>
          <w:p w14:paraId="1FF21605" w14:textId="77777777" w:rsidR="00287213" w:rsidRPr="00AD420D" w:rsidRDefault="00287213" w:rsidP="00CC7770">
            <w:pPr>
              <w:pStyle w:val="af"/>
              <w:snapToGrid w:val="0"/>
              <w:spacing w:line="276" w:lineRule="auto"/>
              <w:jc w:val="center"/>
              <w:rPr>
                <w:color w:val="auto"/>
              </w:rPr>
            </w:pPr>
            <w:r w:rsidRPr="00AD420D">
              <w:rPr>
                <w:color w:val="auto"/>
              </w:rPr>
              <w:t xml:space="preserve">1179,01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25437D5C" w14:textId="63506F03" w:rsidR="00287213" w:rsidRPr="00AD420D" w:rsidRDefault="00287213" w:rsidP="00CC7770">
            <w:pPr>
              <w:pStyle w:val="af"/>
              <w:snapToGrid w:val="0"/>
              <w:spacing w:line="276" w:lineRule="auto"/>
              <w:jc w:val="center"/>
              <w:rPr>
                <w:color w:val="auto"/>
              </w:rPr>
            </w:pPr>
            <w:r w:rsidRPr="00AD420D">
              <w:rPr>
                <w:color w:val="auto"/>
              </w:rPr>
              <w:t xml:space="preserve">3311,4 </w:t>
            </w:r>
            <w:proofErr w:type="spellStart"/>
            <w:r w:rsidRPr="00AD420D">
              <w:rPr>
                <w:color w:val="auto"/>
              </w:rPr>
              <w:t>тыс.руб</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292CE719" w14:textId="1FBFBECD" w:rsidR="00287213" w:rsidRPr="00AD420D" w:rsidRDefault="00287213" w:rsidP="00CC7770">
            <w:pPr>
              <w:pStyle w:val="af"/>
              <w:snapToGrid w:val="0"/>
              <w:spacing w:line="276" w:lineRule="auto"/>
              <w:jc w:val="center"/>
              <w:rPr>
                <w:color w:val="auto"/>
              </w:rPr>
            </w:pPr>
            <w:r w:rsidRPr="00AD420D">
              <w:rPr>
                <w:color w:val="auto"/>
              </w:rPr>
              <w:t xml:space="preserve">1663,2 </w:t>
            </w:r>
            <w:proofErr w:type="spellStart"/>
            <w:r w:rsidRPr="00AD420D">
              <w:rPr>
                <w:color w:val="auto"/>
              </w:rPr>
              <w:t>тыс.руб</w:t>
            </w:r>
            <w:proofErr w:type="spellEnd"/>
            <w:r w:rsidRPr="00AD420D">
              <w:rPr>
                <w:color w:val="auto"/>
              </w:rPr>
              <w:t>.</w:t>
            </w:r>
          </w:p>
        </w:tc>
        <w:tc>
          <w:tcPr>
            <w:tcW w:w="1701" w:type="dxa"/>
            <w:tcBorders>
              <w:top w:val="nil"/>
              <w:left w:val="single" w:sz="4" w:space="0" w:color="000000"/>
              <w:bottom w:val="single" w:sz="4" w:space="0" w:color="000000"/>
              <w:right w:val="nil"/>
            </w:tcBorders>
            <w:hideMark/>
          </w:tcPr>
          <w:p w14:paraId="3AAA7828" w14:textId="77777777" w:rsidR="00287213" w:rsidRPr="00AD420D" w:rsidRDefault="00287213" w:rsidP="00CC7770">
            <w:pPr>
              <w:pStyle w:val="af"/>
              <w:snapToGrid w:val="0"/>
              <w:spacing w:line="276" w:lineRule="auto"/>
              <w:jc w:val="center"/>
              <w:rPr>
                <w:color w:val="auto"/>
              </w:rPr>
            </w:pPr>
            <w:r w:rsidRPr="00AD420D">
              <w:rPr>
                <w:color w:val="auto"/>
              </w:rPr>
              <w:t>71</w:t>
            </w:r>
          </w:p>
        </w:tc>
        <w:tc>
          <w:tcPr>
            <w:tcW w:w="1417" w:type="dxa"/>
            <w:tcBorders>
              <w:top w:val="nil"/>
              <w:left w:val="single" w:sz="4" w:space="0" w:color="000000"/>
              <w:bottom w:val="single" w:sz="4" w:space="0" w:color="000000"/>
              <w:right w:val="single" w:sz="4" w:space="0" w:color="000000"/>
            </w:tcBorders>
            <w:hideMark/>
          </w:tcPr>
          <w:p w14:paraId="38D07AB6" w14:textId="77777777" w:rsidR="00287213" w:rsidRPr="00AD420D" w:rsidRDefault="00287213" w:rsidP="00CC7770">
            <w:pPr>
              <w:pStyle w:val="af"/>
              <w:snapToGrid w:val="0"/>
              <w:spacing w:line="276" w:lineRule="auto"/>
              <w:jc w:val="center"/>
              <w:rPr>
                <w:color w:val="auto"/>
              </w:rPr>
            </w:pPr>
            <w:r w:rsidRPr="00AD420D">
              <w:rPr>
                <w:color w:val="auto"/>
              </w:rPr>
              <w:t>36</w:t>
            </w:r>
          </w:p>
        </w:tc>
      </w:tr>
    </w:tbl>
    <w:p w14:paraId="2E315A02" w14:textId="77777777" w:rsidR="00CC7770" w:rsidRPr="00AD420D" w:rsidRDefault="00CC7770" w:rsidP="00287213">
      <w:pPr>
        <w:ind w:firstLine="709"/>
        <w:rPr>
          <w:sz w:val="28"/>
          <w:szCs w:val="28"/>
        </w:rPr>
      </w:pPr>
    </w:p>
    <w:p w14:paraId="7848FF5F" w14:textId="0E88B917" w:rsidR="00287213" w:rsidRPr="00AD420D" w:rsidRDefault="00287213" w:rsidP="00287213">
      <w:pPr>
        <w:ind w:firstLine="709"/>
      </w:pPr>
      <w:r w:rsidRPr="00AD420D">
        <w:t xml:space="preserve">Уменьшение количества получателей по сравнению с прошлым годом произошло в связи с упразднением данного пособия и переходом на единое пособие через Социальный фонд России.   </w:t>
      </w:r>
    </w:p>
    <w:p w14:paraId="2379E171" w14:textId="516A72A9" w:rsidR="00287213" w:rsidRPr="00AD420D" w:rsidRDefault="00287213" w:rsidP="00287213">
      <w:pPr>
        <w:pStyle w:val="af0"/>
        <w:spacing w:before="0" w:beforeAutospacing="0" w:after="0"/>
        <w:ind w:firstLine="709"/>
      </w:pPr>
      <w:r w:rsidRPr="00AD420D">
        <w:t xml:space="preserve">Ежемесячная денежная выплата, нуждающимся в поддержке семьям при рождении в семье третьего и последующих </w:t>
      </w:r>
      <w:r w:rsidR="00CC7770" w:rsidRPr="00AD420D">
        <w:t>детей, всего</w:t>
      </w:r>
      <w:r w:rsidRPr="00AD420D">
        <w:t xml:space="preserve"> за 9 месяцев 2023 год</w:t>
      </w:r>
      <w:r w:rsidR="00CC7770" w:rsidRPr="00AD420D">
        <w:t>а</w:t>
      </w:r>
      <w:r w:rsidRPr="00AD420D">
        <w:t xml:space="preserve"> данной выплатой воспользовалось: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410"/>
        <w:gridCol w:w="1272"/>
        <w:gridCol w:w="1562"/>
      </w:tblGrid>
      <w:tr w:rsidR="00287213" w:rsidRPr="00AD420D" w14:paraId="563B5A7B" w14:textId="77777777" w:rsidTr="00467803">
        <w:tc>
          <w:tcPr>
            <w:tcW w:w="2267" w:type="dxa"/>
            <w:tcBorders>
              <w:top w:val="single" w:sz="4" w:space="0" w:color="000000"/>
              <w:left w:val="single" w:sz="4" w:space="0" w:color="000000"/>
              <w:bottom w:val="single" w:sz="4" w:space="0" w:color="auto"/>
              <w:right w:val="nil"/>
            </w:tcBorders>
            <w:hideMark/>
          </w:tcPr>
          <w:p w14:paraId="4E6E3A4C" w14:textId="495A54C3" w:rsidR="00CC7770" w:rsidRPr="00AD420D" w:rsidRDefault="00287213" w:rsidP="00CC7770">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15CA5E55" w14:textId="67CC9D7C" w:rsidR="00287213" w:rsidRPr="00AD420D" w:rsidRDefault="00287213" w:rsidP="00CC7770">
            <w:pPr>
              <w:pStyle w:val="af"/>
              <w:snapToGrid w:val="0"/>
              <w:spacing w:line="276" w:lineRule="auto"/>
              <w:jc w:val="center"/>
              <w:rPr>
                <w:color w:val="auto"/>
              </w:rPr>
            </w:pPr>
            <w:r w:rsidRPr="00AD420D">
              <w:rPr>
                <w:color w:val="auto"/>
              </w:rPr>
              <w:t xml:space="preserve">2023 </w:t>
            </w:r>
            <w:r w:rsidR="008F5CE6" w:rsidRPr="00AD420D">
              <w:rPr>
                <w:color w:val="auto"/>
                <w:lang w:val="ru-RU"/>
              </w:rPr>
              <w:t>года</w:t>
            </w:r>
          </w:p>
        </w:tc>
        <w:tc>
          <w:tcPr>
            <w:tcW w:w="2269" w:type="dxa"/>
            <w:tcBorders>
              <w:top w:val="single" w:sz="4" w:space="0" w:color="000000"/>
              <w:left w:val="single" w:sz="4" w:space="0" w:color="000000"/>
              <w:bottom w:val="single" w:sz="4" w:space="0" w:color="auto"/>
              <w:right w:val="nil"/>
            </w:tcBorders>
            <w:hideMark/>
          </w:tcPr>
          <w:p w14:paraId="6C33275F" w14:textId="2F3BBE28" w:rsidR="00CC7770" w:rsidRPr="00AD420D" w:rsidRDefault="00287213" w:rsidP="00CC7770">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0F9191CA" w14:textId="5466BB26" w:rsidR="00287213" w:rsidRPr="00AD420D" w:rsidRDefault="00287213" w:rsidP="00CC7770">
            <w:pPr>
              <w:pStyle w:val="af"/>
              <w:snapToGrid w:val="0"/>
              <w:spacing w:line="276" w:lineRule="auto"/>
              <w:jc w:val="center"/>
              <w:rPr>
                <w:color w:val="auto"/>
              </w:rPr>
            </w:pPr>
            <w:r w:rsidRPr="00AD420D">
              <w:rPr>
                <w:color w:val="auto"/>
              </w:rPr>
              <w:t xml:space="preserve">2022 </w:t>
            </w:r>
            <w:r w:rsidR="008F5CE6" w:rsidRPr="00AD420D">
              <w:rPr>
                <w:color w:val="auto"/>
                <w:lang w:val="ru-RU"/>
              </w:rPr>
              <w:t>года</w:t>
            </w:r>
          </w:p>
        </w:tc>
        <w:tc>
          <w:tcPr>
            <w:tcW w:w="2410" w:type="dxa"/>
            <w:tcBorders>
              <w:top w:val="single" w:sz="4" w:space="0" w:color="000000"/>
              <w:left w:val="single" w:sz="4" w:space="0" w:color="000000"/>
              <w:bottom w:val="single" w:sz="4" w:space="0" w:color="auto"/>
              <w:right w:val="nil"/>
            </w:tcBorders>
            <w:hideMark/>
          </w:tcPr>
          <w:p w14:paraId="2D351696" w14:textId="77777777" w:rsidR="00CC7770"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5E929A9E" w14:textId="21FACA71"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272" w:type="dxa"/>
            <w:tcBorders>
              <w:top w:val="single" w:sz="4" w:space="0" w:color="000000"/>
              <w:left w:val="single" w:sz="4" w:space="0" w:color="000000"/>
              <w:bottom w:val="single" w:sz="4" w:space="0" w:color="auto"/>
              <w:right w:val="nil"/>
            </w:tcBorders>
            <w:hideMark/>
          </w:tcPr>
          <w:p w14:paraId="39428DF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494E2702" w14:textId="4DDC4B1A"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 %</w:t>
            </w:r>
          </w:p>
        </w:tc>
      </w:tr>
      <w:tr w:rsidR="00287213" w:rsidRPr="00AD420D" w14:paraId="6CE3E186" w14:textId="77777777" w:rsidTr="00467803">
        <w:tc>
          <w:tcPr>
            <w:tcW w:w="2267" w:type="dxa"/>
            <w:tcBorders>
              <w:top w:val="single" w:sz="4" w:space="0" w:color="auto"/>
              <w:left w:val="single" w:sz="4" w:space="0" w:color="000000"/>
              <w:bottom w:val="single" w:sz="4" w:space="0" w:color="auto"/>
              <w:right w:val="nil"/>
            </w:tcBorders>
            <w:hideMark/>
          </w:tcPr>
          <w:p w14:paraId="3E0B09F5" w14:textId="693E7226" w:rsidR="00287213" w:rsidRPr="00AD420D" w:rsidRDefault="00287213" w:rsidP="00CC7770">
            <w:pPr>
              <w:pStyle w:val="af"/>
              <w:snapToGrid w:val="0"/>
              <w:spacing w:line="276" w:lineRule="auto"/>
              <w:jc w:val="center"/>
              <w:rPr>
                <w:color w:val="auto"/>
              </w:rPr>
            </w:pPr>
            <w:r w:rsidRPr="00AD420D">
              <w:rPr>
                <w:color w:val="auto"/>
              </w:rPr>
              <w:t xml:space="preserve">217 </w:t>
            </w:r>
            <w:proofErr w:type="spellStart"/>
            <w:r w:rsidRPr="00AD420D">
              <w:rPr>
                <w:color w:val="auto"/>
              </w:rPr>
              <w:t>чел</w:t>
            </w:r>
            <w:r w:rsidR="00CC7770" w:rsidRPr="00AD420D">
              <w:rPr>
                <w:color w:val="auto"/>
                <w:lang w:val="ru-RU"/>
              </w:rPr>
              <w:t>овек</w:t>
            </w:r>
            <w:proofErr w:type="spellEnd"/>
          </w:p>
        </w:tc>
        <w:tc>
          <w:tcPr>
            <w:tcW w:w="2269" w:type="dxa"/>
            <w:tcBorders>
              <w:top w:val="single" w:sz="4" w:space="0" w:color="auto"/>
              <w:left w:val="single" w:sz="4" w:space="0" w:color="000000"/>
              <w:bottom w:val="single" w:sz="4" w:space="0" w:color="auto"/>
              <w:right w:val="nil"/>
            </w:tcBorders>
            <w:hideMark/>
          </w:tcPr>
          <w:p w14:paraId="4889DDB6" w14:textId="1BADFBF1" w:rsidR="00287213" w:rsidRPr="00AD420D" w:rsidRDefault="00287213" w:rsidP="00CC7770">
            <w:pPr>
              <w:pStyle w:val="af"/>
              <w:snapToGrid w:val="0"/>
              <w:spacing w:line="276" w:lineRule="auto"/>
              <w:jc w:val="center"/>
              <w:rPr>
                <w:color w:val="auto"/>
                <w:lang w:val="ru-RU"/>
              </w:rPr>
            </w:pPr>
            <w:r w:rsidRPr="00AD420D">
              <w:rPr>
                <w:color w:val="auto"/>
              </w:rPr>
              <w:t xml:space="preserve">252 </w:t>
            </w:r>
            <w:proofErr w:type="spellStart"/>
            <w:r w:rsidRPr="00AD420D">
              <w:rPr>
                <w:color w:val="auto"/>
              </w:rPr>
              <w:t>чел</w:t>
            </w:r>
            <w:r w:rsidR="00CC7770" w:rsidRPr="00AD420D">
              <w:rPr>
                <w:color w:val="auto"/>
                <w:lang w:val="ru-RU"/>
              </w:rPr>
              <w:t>овек</w:t>
            </w:r>
            <w:proofErr w:type="spellEnd"/>
          </w:p>
        </w:tc>
        <w:tc>
          <w:tcPr>
            <w:tcW w:w="2410" w:type="dxa"/>
            <w:tcBorders>
              <w:top w:val="single" w:sz="4" w:space="0" w:color="auto"/>
              <w:left w:val="single" w:sz="4" w:space="0" w:color="000000"/>
              <w:bottom w:val="single" w:sz="4" w:space="0" w:color="auto"/>
              <w:right w:val="nil"/>
            </w:tcBorders>
            <w:hideMark/>
          </w:tcPr>
          <w:p w14:paraId="6C0B638F" w14:textId="48C7E8CA" w:rsidR="00287213" w:rsidRPr="00AD420D" w:rsidRDefault="00CC7770" w:rsidP="00CC7770">
            <w:pPr>
              <w:pStyle w:val="af"/>
              <w:snapToGrid w:val="0"/>
              <w:spacing w:line="276" w:lineRule="auto"/>
              <w:jc w:val="center"/>
              <w:rPr>
                <w:color w:val="auto"/>
              </w:rPr>
            </w:pPr>
            <w:r w:rsidRPr="00AD420D">
              <w:rPr>
                <w:color w:val="auto"/>
              </w:rPr>
              <w:t xml:space="preserve">200 </w:t>
            </w:r>
            <w:proofErr w:type="spellStart"/>
            <w:r w:rsidRPr="00AD420D">
              <w:rPr>
                <w:color w:val="auto"/>
              </w:rPr>
              <w:t>человек</w:t>
            </w:r>
            <w:proofErr w:type="spellEnd"/>
          </w:p>
        </w:tc>
        <w:tc>
          <w:tcPr>
            <w:tcW w:w="1272" w:type="dxa"/>
            <w:tcBorders>
              <w:top w:val="single" w:sz="4" w:space="0" w:color="auto"/>
              <w:left w:val="single" w:sz="4" w:space="0" w:color="000000"/>
              <w:bottom w:val="single" w:sz="4" w:space="0" w:color="auto"/>
              <w:right w:val="nil"/>
            </w:tcBorders>
            <w:hideMark/>
          </w:tcPr>
          <w:p w14:paraId="0BF759FE" w14:textId="77777777" w:rsidR="00287213" w:rsidRPr="00AD420D" w:rsidRDefault="00287213" w:rsidP="00CC7770">
            <w:pPr>
              <w:pStyle w:val="af"/>
              <w:snapToGrid w:val="0"/>
              <w:spacing w:line="276" w:lineRule="auto"/>
              <w:jc w:val="center"/>
              <w:rPr>
                <w:color w:val="auto"/>
              </w:rPr>
            </w:pPr>
            <w:r w:rsidRPr="00AD420D">
              <w:rPr>
                <w:color w:val="auto"/>
              </w:rPr>
              <w:t>108</w:t>
            </w:r>
          </w:p>
        </w:tc>
        <w:tc>
          <w:tcPr>
            <w:tcW w:w="1562" w:type="dxa"/>
            <w:tcBorders>
              <w:top w:val="single" w:sz="4" w:space="0" w:color="auto"/>
              <w:left w:val="single" w:sz="4" w:space="0" w:color="000000"/>
              <w:bottom w:val="single" w:sz="4" w:space="0" w:color="auto"/>
              <w:right w:val="single" w:sz="4" w:space="0" w:color="000000"/>
            </w:tcBorders>
            <w:hideMark/>
          </w:tcPr>
          <w:p w14:paraId="2B440E43" w14:textId="77777777" w:rsidR="00287213" w:rsidRPr="00AD420D" w:rsidRDefault="00287213" w:rsidP="00CC7770">
            <w:pPr>
              <w:pStyle w:val="af"/>
              <w:snapToGrid w:val="0"/>
              <w:spacing w:line="276" w:lineRule="auto"/>
              <w:jc w:val="center"/>
              <w:rPr>
                <w:color w:val="auto"/>
              </w:rPr>
            </w:pPr>
            <w:r w:rsidRPr="00AD420D">
              <w:rPr>
                <w:color w:val="auto"/>
              </w:rPr>
              <w:t>86</w:t>
            </w:r>
          </w:p>
        </w:tc>
      </w:tr>
      <w:tr w:rsidR="00287213" w:rsidRPr="00AD420D" w14:paraId="75CA7561" w14:textId="77777777" w:rsidTr="00467803">
        <w:tc>
          <w:tcPr>
            <w:tcW w:w="2267" w:type="dxa"/>
            <w:tcBorders>
              <w:top w:val="single" w:sz="4" w:space="0" w:color="auto"/>
              <w:left w:val="single" w:sz="4" w:space="0" w:color="000000"/>
              <w:bottom w:val="single" w:sz="4" w:space="0" w:color="000000"/>
              <w:right w:val="nil"/>
            </w:tcBorders>
            <w:hideMark/>
          </w:tcPr>
          <w:p w14:paraId="7D4FD2ED" w14:textId="77777777" w:rsidR="00287213" w:rsidRPr="00AD420D" w:rsidRDefault="00287213" w:rsidP="00CC7770">
            <w:pPr>
              <w:pStyle w:val="af"/>
              <w:snapToGrid w:val="0"/>
              <w:spacing w:line="276" w:lineRule="auto"/>
              <w:jc w:val="center"/>
              <w:rPr>
                <w:color w:val="auto"/>
              </w:rPr>
            </w:pPr>
            <w:r w:rsidRPr="00AD420D">
              <w:rPr>
                <w:color w:val="auto"/>
              </w:rPr>
              <w:t xml:space="preserve">15013,51 </w:t>
            </w:r>
            <w:proofErr w:type="spellStart"/>
            <w:r w:rsidRPr="00AD420D">
              <w:rPr>
                <w:color w:val="auto"/>
              </w:rPr>
              <w:t>тыс.руб</w:t>
            </w:r>
            <w:proofErr w:type="spellEnd"/>
            <w:r w:rsidRPr="00AD420D">
              <w:rPr>
                <w:color w:val="auto"/>
              </w:rPr>
              <w:t>.</w:t>
            </w:r>
          </w:p>
        </w:tc>
        <w:tc>
          <w:tcPr>
            <w:tcW w:w="2269" w:type="dxa"/>
            <w:tcBorders>
              <w:top w:val="single" w:sz="4" w:space="0" w:color="auto"/>
              <w:left w:val="single" w:sz="4" w:space="0" w:color="000000"/>
              <w:bottom w:val="single" w:sz="4" w:space="0" w:color="000000"/>
              <w:right w:val="nil"/>
            </w:tcBorders>
            <w:hideMark/>
          </w:tcPr>
          <w:p w14:paraId="7A5BDB09" w14:textId="383A7289" w:rsidR="00287213" w:rsidRPr="00AD420D" w:rsidRDefault="00287213" w:rsidP="00CC7770">
            <w:pPr>
              <w:pStyle w:val="af"/>
              <w:snapToGrid w:val="0"/>
              <w:spacing w:line="276" w:lineRule="auto"/>
              <w:jc w:val="center"/>
              <w:rPr>
                <w:color w:val="auto"/>
              </w:rPr>
            </w:pPr>
            <w:r w:rsidRPr="00AD420D">
              <w:rPr>
                <w:color w:val="auto"/>
              </w:rPr>
              <w:t>23653,12</w:t>
            </w:r>
            <w:r w:rsidR="00CC7770" w:rsidRPr="00AD420D">
              <w:rPr>
                <w:color w:val="auto"/>
                <w:lang w:val="ru-RU"/>
              </w:rPr>
              <w:t xml:space="preserve">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000000"/>
              <w:right w:val="nil"/>
            </w:tcBorders>
            <w:hideMark/>
          </w:tcPr>
          <w:p w14:paraId="30EEDBBC" w14:textId="77777777" w:rsidR="00287213" w:rsidRPr="00AD420D" w:rsidRDefault="00287213" w:rsidP="00CC7770">
            <w:pPr>
              <w:pStyle w:val="af"/>
              <w:snapToGrid w:val="0"/>
              <w:spacing w:line="276" w:lineRule="auto"/>
              <w:jc w:val="center"/>
              <w:rPr>
                <w:color w:val="auto"/>
              </w:rPr>
            </w:pPr>
            <w:r w:rsidRPr="00AD420D">
              <w:rPr>
                <w:color w:val="auto"/>
              </w:rPr>
              <w:t xml:space="preserve">15000,00 </w:t>
            </w:r>
            <w:proofErr w:type="spellStart"/>
            <w:r w:rsidRPr="00AD420D">
              <w:rPr>
                <w:color w:val="auto"/>
              </w:rPr>
              <w:t>тыс.руб</w:t>
            </w:r>
            <w:proofErr w:type="spellEnd"/>
            <w:r w:rsidRPr="00AD420D">
              <w:rPr>
                <w:color w:val="auto"/>
              </w:rPr>
              <w:t>.</w:t>
            </w:r>
          </w:p>
        </w:tc>
        <w:tc>
          <w:tcPr>
            <w:tcW w:w="1272" w:type="dxa"/>
            <w:tcBorders>
              <w:top w:val="single" w:sz="4" w:space="0" w:color="auto"/>
              <w:left w:val="single" w:sz="4" w:space="0" w:color="000000"/>
              <w:bottom w:val="single" w:sz="4" w:space="0" w:color="000000"/>
              <w:right w:val="nil"/>
            </w:tcBorders>
            <w:hideMark/>
          </w:tcPr>
          <w:p w14:paraId="567091B0" w14:textId="77777777" w:rsidR="00287213" w:rsidRPr="00AD420D" w:rsidRDefault="00287213" w:rsidP="00CC7770">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3791F756" w14:textId="77777777" w:rsidR="00287213" w:rsidRPr="00AD420D" w:rsidRDefault="00287213" w:rsidP="00CC7770">
            <w:pPr>
              <w:pStyle w:val="af"/>
              <w:snapToGrid w:val="0"/>
              <w:spacing w:line="276" w:lineRule="auto"/>
              <w:jc w:val="center"/>
              <w:rPr>
                <w:color w:val="auto"/>
              </w:rPr>
            </w:pPr>
            <w:r w:rsidRPr="00AD420D">
              <w:rPr>
                <w:color w:val="auto"/>
              </w:rPr>
              <w:t>63</w:t>
            </w:r>
          </w:p>
        </w:tc>
      </w:tr>
    </w:tbl>
    <w:p w14:paraId="23009AC6" w14:textId="77777777" w:rsidR="00CC7770" w:rsidRPr="00AD420D" w:rsidRDefault="00CC7770" w:rsidP="00287213">
      <w:pPr>
        <w:ind w:firstLine="709"/>
        <w:rPr>
          <w:sz w:val="28"/>
          <w:szCs w:val="28"/>
        </w:rPr>
      </w:pPr>
    </w:p>
    <w:p w14:paraId="730613F4" w14:textId="4476F778" w:rsidR="00287213" w:rsidRPr="00AD420D" w:rsidRDefault="00287213" w:rsidP="00287213">
      <w:pPr>
        <w:ind w:firstLine="709"/>
      </w:pPr>
      <w:r w:rsidRPr="00AD420D">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B387273" w14:textId="0C6C2DBD" w:rsidR="00287213" w:rsidRPr="00AD420D" w:rsidRDefault="00287213" w:rsidP="00287213">
      <w:pPr>
        <w:ind w:firstLine="709"/>
      </w:pPr>
      <w:r w:rsidRPr="00AD420D">
        <w:t>Ежемесячная выплата на ребенка в возрасте от трех до семи лет включительно. Данной выплатой за 9 месяцев 20</w:t>
      </w:r>
      <w:r w:rsidR="00CC7770" w:rsidRPr="00AD420D">
        <w:t>23</w:t>
      </w:r>
      <w:r w:rsidRPr="00AD420D">
        <w:t xml:space="preserve"> года воспользовались:</w:t>
      </w:r>
      <w:r w:rsidR="00CC7770" w:rsidRPr="00AD420D">
        <w:t xml:space="preserve"> </w:t>
      </w:r>
    </w:p>
    <w:p w14:paraId="187F4EFB" w14:textId="77777777" w:rsidR="00CC7770" w:rsidRPr="00AD420D" w:rsidRDefault="00CC7770" w:rsidP="00287213">
      <w:pPr>
        <w:ind w:firstLine="709"/>
      </w:pPr>
    </w:p>
    <w:tbl>
      <w:tblPr>
        <w:tblW w:w="10064" w:type="dxa"/>
        <w:tblInd w:w="55" w:type="dxa"/>
        <w:tblLayout w:type="fixed"/>
        <w:tblCellMar>
          <w:top w:w="55" w:type="dxa"/>
          <w:left w:w="55" w:type="dxa"/>
          <w:bottom w:w="55" w:type="dxa"/>
          <w:right w:w="55" w:type="dxa"/>
        </w:tblCellMar>
        <w:tblLook w:val="04A0" w:firstRow="1" w:lastRow="0" w:firstColumn="1" w:lastColumn="0" w:noHBand="0" w:noVBand="1"/>
      </w:tblPr>
      <w:tblGrid>
        <w:gridCol w:w="2552"/>
        <w:gridCol w:w="2268"/>
        <w:gridCol w:w="2410"/>
        <w:gridCol w:w="1414"/>
        <w:gridCol w:w="1420"/>
      </w:tblGrid>
      <w:tr w:rsidR="002D6CDA" w:rsidRPr="00AD420D" w14:paraId="737E741F" w14:textId="77777777" w:rsidTr="002D6CDA">
        <w:tc>
          <w:tcPr>
            <w:tcW w:w="2552" w:type="dxa"/>
            <w:tcBorders>
              <w:top w:val="single" w:sz="4" w:space="0" w:color="000000"/>
              <w:left w:val="single" w:sz="4" w:space="0" w:color="000000"/>
              <w:bottom w:val="single" w:sz="4" w:space="0" w:color="000000"/>
              <w:right w:val="nil"/>
            </w:tcBorders>
            <w:hideMark/>
          </w:tcPr>
          <w:p w14:paraId="566E7CF0" w14:textId="2C23F257"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4F8B7487" w14:textId="57692D81" w:rsidR="00287213" w:rsidRPr="00AD420D" w:rsidRDefault="00287213" w:rsidP="002D6CDA">
            <w:pPr>
              <w:pStyle w:val="af"/>
              <w:snapToGrid w:val="0"/>
              <w:spacing w:line="276" w:lineRule="auto"/>
              <w:jc w:val="center"/>
              <w:rPr>
                <w:color w:val="auto"/>
              </w:rPr>
            </w:pPr>
            <w:r w:rsidRPr="00AD420D">
              <w:rPr>
                <w:color w:val="auto"/>
              </w:rPr>
              <w:t xml:space="preserve">2023 </w:t>
            </w:r>
            <w:r w:rsidR="008F5CE6" w:rsidRPr="00AD420D">
              <w:rPr>
                <w:color w:val="auto"/>
                <w:lang w:val="ru-RU"/>
              </w:rPr>
              <w:t>года</w:t>
            </w:r>
          </w:p>
        </w:tc>
        <w:tc>
          <w:tcPr>
            <w:tcW w:w="2268" w:type="dxa"/>
            <w:tcBorders>
              <w:top w:val="single" w:sz="4" w:space="0" w:color="000000"/>
              <w:left w:val="single" w:sz="4" w:space="0" w:color="000000"/>
              <w:bottom w:val="single" w:sz="4" w:space="0" w:color="000000"/>
              <w:right w:val="nil"/>
            </w:tcBorders>
            <w:hideMark/>
          </w:tcPr>
          <w:p w14:paraId="1686586F" w14:textId="7A14AFC5"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34023536" w14:textId="17A21441" w:rsidR="00287213" w:rsidRPr="00AD420D" w:rsidRDefault="00287213" w:rsidP="002D6CDA">
            <w:pPr>
              <w:pStyle w:val="af"/>
              <w:snapToGrid w:val="0"/>
              <w:spacing w:line="276" w:lineRule="auto"/>
              <w:jc w:val="center"/>
              <w:rPr>
                <w:color w:val="auto"/>
              </w:rPr>
            </w:pPr>
            <w:r w:rsidRPr="00AD420D">
              <w:rPr>
                <w:color w:val="auto"/>
              </w:rPr>
              <w:t xml:space="preserve">2022 </w:t>
            </w:r>
            <w:r w:rsidR="008F5CE6" w:rsidRPr="00AD420D">
              <w:rPr>
                <w:color w:val="auto"/>
                <w:lang w:val="ru-RU"/>
              </w:rPr>
              <w:t>года</w:t>
            </w:r>
          </w:p>
        </w:tc>
        <w:tc>
          <w:tcPr>
            <w:tcW w:w="2410" w:type="dxa"/>
            <w:tcBorders>
              <w:top w:val="single" w:sz="4" w:space="0" w:color="000000"/>
              <w:left w:val="single" w:sz="4" w:space="0" w:color="000000"/>
              <w:bottom w:val="single" w:sz="4" w:space="0" w:color="000000"/>
              <w:right w:val="nil"/>
            </w:tcBorders>
            <w:hideMark/>
          </w:tcPr>
          <w:p w14:paraId="233CDA46" w14:textId="06A8134E" w:rsidR="00CC7770" w:rsidRPr="00AD420D" w:rsidRDefault="00287213" w:rsidP="002D6CDA">
            <w:pPr>
              <w:pStyle w:val="af"/>
              <w:snapToGrid w:val="0"/>
              <w:spacing w:line="276" w:lineRule="auto"/>
              <w:jc w:val="center"/>
              <w:rPr>
                <w:color w:val="auto"/>
              </w:rPr>
            </w:pPr>
            <w:proofErr w:type="spellStart"/>
            <w:r w:rsidRPr="00AD420D">
              <w:rPr>
                <w:color w:val="auto"/>
              </w:rPr>
              <w:t>Прогноз</w:t>
            </w:r>
            <w:proofErr w:type="spellEnd"/>
          </w:p>
          <w:p w14:paraId="53C02E1C" w14:textId="6043C72C" w:rsidR="00287213" w:rsidRPr="00AD420D" w:rsidRDefault="00287213" w:rsidP="002D6CDA">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0EB5CBAE" w14:textId="77777777" w:rsidR="00287213" w:rsidRPr="00AD420D" w:rsidRDefault="00287213" w:rsidP="002D6CDA">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20" w:type="dxa"/>
            <w:tcBorders>
              <w:top w:val="single" w:sz="4" w:space="0" w:color="000000"/>
              <w:left w:val="single" w:sz="4" w:space="0" w:color="000000"/>
              <w:bottom w:val="single" w:sz="4" w:space="0" w:color="000000"/>
              <w:right w:val="single" w:sz="4" w:space="0" w:color="000000"/>
            </w:tcBorders>
            <w:hideMark/>
          </w:tcPr>
          <w:p w14:paraId="6F538E13" w14:textId="22722493" w:rsidR="00287213" w:rsidRPr="00AD420D" w:rsidRDefault="00287213" w:rsidP="002D6CDA">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w:t>
            </w:r>
          </w:p>
        </w:tc>
      </w:tr>
      <w:tr w:rsidR="002D6CDA" w:rsidRPr="00AD420D" w14:paraId="3857595C" w14:textId="77777777" w:rsidTr="002D6CDA">
        <w:tc>
          <w:tcPr>
            <w:tcW w:w="2552" w:type="dxa"/>
            <w:tcBorders>
              <w:top w:val="nil"/>
              <w:left w:val="single" w:sz="4" w:space="0" w:color="000000"/>
              <w:bottom w:val="single" w:sz="4" w:space="0" w:color="auto"/>
              <w:right w:val="nil"/>
            </w:tcBorders>
            <w:hideMark/>
          </w:tcPr>
          <w:p w14:paraId="5539C7F7" w14:textId="78F938D3" w:rsidR="00287213" w:rsidRPr="00AD420D" w:rsidRDefault="00287213" w:rsidP="002D6CDA">
            <w:pPr>
              <w:pStyle w:val="af"/>
              <w:snapToGrid w:val="0"/>
              <w:spacing w:line="276" w:lineRule="auto"/>
              <w:jc w:val="center"/>
              <w:rPr>
                <w:color w:val="auto"/>
              </w:rPr>
            </w:pPr>
            <w:r w:rsidRPr="00AD420D">
              <w:rPr>
                <w:color w:val="auto"/>
              </w:rPr>
              <w:t xml:space="preserve">532 </w:t>
            </w:r>
            <w:proofErr w:type="spellStart"/>
            <w:r w:rsidRPr="00AD420D">
              <w:rPr>
                <w:color w:val="auto"/>
              </w:rPr>
              <w:t>чел</w:t>
            </w:r>
            <w:r w:rsidR="00CC7770" w:rsidRPr="00AD420D">
              <w:rPr>
                <w:color w:val="auto"/>
                <w:lang w:val="ru-RU"/>
              </w:rPr>
              <w:t>овек</w:t>
            </w:r>
            <w:proofErr w:type="spellEnd"/>
          </w:p>
        </w:tc>
        <w:tc>
          <w:tcPr>
            <w:tcW w:w="2268" w:type="dxa"/>
            <w:tcBorders>
              <w:top w:val="nil"/>
              <w:left w:val="single" w:sz="4" w:space="0" w:color="000000"/>
              <w:bottom w:val="single" w:sz="4" w:space="0" w:color="auto"/>
              <w:right w:val="nil"/>
            </w:tcBorders>
            <w:hideMark/>
          </w:tcPr>
          <w:p w14:paraId="24B92E91" w14:textId="0C05FE47" w:rsidR="00287213" w:rsidRPr="00AD420D" w:rsidRDefault="002D6CDA" w:rsidP="002D6CDA">
            <w:pPr>
              <w:pStyle w:val="af"/>
              <w:snapToGrid w:val="0"/>
              <w:spacing w:line="276" w:lineRule="auto"/>
              <w:jc w:val="center"/>
              <w:rPr>
                <w:color w:val="auto"/>
              </w:rPr>
            </w:pPr>
            <w:r w:rsidRPr="00AD420D">
              <w:rPr>
                <w:color w:val="auto"/>
              </w:rPr>
              <w:t xml:space="preserve">665 </w:t>
            </w:r>
            <w:proofErr w:type="spellStart"/>
            <w:r w:rsidRPr="00AD420D">
              <w:rPr>
                <w:color w:val="auto"/>
              </w:rPr>
              <w:t>человек</w:t>
            </w:r>
            <w:proofErr w:type="spellEnd"/>
          </w:p>
        </w:tc>
        <w:tc>
          <w:tcPr>
            <w:tcW w:w="2410" w:type="dxa"/>
            <w:tcBorders>
              <w:top w:val="nil"/>
              <w:left w:val="single" w:sz="4" w:space="0" w:color="000000"/>
              <w:bottom w:val="single" w:sz="4" w:space="0" w:color="auto"/>
              <w:right w:val="nil"/>
            </w:tcBorders>
            <w:hideMark/>
          </w:tcPr>
          <w:p w14:paraId="6F3C305D" w14:textId="5CF89493" w:rsidR="00287213" w:rsidRPr="00AD420D" w:rsidRDefault="00287213" w:rsidP="002D6CDA">
            <w:pPr>
              <w:pStyle w:val="af"/>
              <w:snapToGrid w:val="0"/>
              <w:spacing w:line="276" w:lineRule="auto"/>
              <w:jc w:val="center"/>
              <w:rPr>
                <w:color w:val="auto"/>
              </w:rPr>
            </w:pPr>
            <w:r w:rsidRPr="00AD420D">
              <w:rPr>
                <w:color w:val="auto"/>
              </w:rPr>
              <w:t xml:space="preserve">500 </w:t>
            </w:r>
            <w:proofErr w:type="spellStart"/>
            <w:r w:rsidRPr="00AD420D">
              <w:rPr>
                <w:color w:val="auto"/>
              </w:rPr>
              <w:t>чел</w:t>
            </w:r>
            <w:r w:rsidR="00CC7770" w:rsidRPr="00AD420D">
              <w:rPr>
                <w:color w:val="auto"/>
                <w:lang w:val="ru-RU"/>
              </w:rPr>
              <w:t>овек</w:t>
            </w:r>
            <w:proofErr w:type="spellEnd"/>
          </w:p>
        </w:tc>
        <w:tc>
          <w:tcPr>
            <w:tcW w:w="1414" w:type="dxa"/>
            <w:tcBorders>
              <w:top w:val="nil"/>
              <w:left w:val="single" w:sz="4" w:space="0" w:color="000000"/>
              <w:bottom w:val="single" w:sz="4" w:space="0" w:color="auto"/>
              <w:right w:val="nil"/>
            </w:tcBorders>
            <w:hideMark/>
          </w:tcPr>
          <w:p w14:paraId="731848C2" w14:textId="77777777" w:rsidR="00287213" w:rsidRPr="00AD420D" w:rsidRDefault="00287213" w:rsidP="002D6CDA">
            <w:pPr>
              <w:pStyle w:val="af"/>
              <w:snapToGrid w:val="0"/>
              <w:spacing w:line="276" w:lineRule="auto"/>
              <w:jc w:val="center"/>
              <w:rPr>
                <w:color w:val="auto"/>
              </w:rPr>
            </w:pPr>
            <w:r w:rsidRPr="00AD420D">
              <w:rPr>
                <w:color w:val="auto"/>
              </w:rPr>
              <w:t>106</w:t>
            </w:r>
          </w:p>
        </w:tc>
        <w:tc>
          <w:tcPr>
            <w:tcW w:w="1420" w:type="dxa"/>
            <w:tcBorders>
              <w:top w:val="nil"/>
              <w:left w:val="single" w:sz="4" w:space="0" w:color="000000"/>
              <w:bottom w:val="single" w:sz="4" w:space="0" w:color="auto"/>
              <w:right w:val="single" w:sz="4" w:space="0" w:color="000000"/>
            </w:tcBorders>
            <w:hideMark/>
          </w:tcPr>
          <w:p w14:paraId="05AC26C0" w14:textId="77777777" w:rsidR="00287213" w:rsidRPr="00AD420D" w:rsidRDefault="00287213" w:rsidP="002D6CDA">
            <w:pPr>
              <w:pStyle w:val="af"/>
              <w:snapToGrid w:val="0"/>
              <w:spacing w:line="276" w:lineRule="auto"/>
              <w:jc w:val="center"/>
              <w:rPr>
                <w:color w:val="auto"/>
              </w:rPr>
            </w:pPr>
            <w:r w:rsidRPr="00AD420D">
              <w:rPr>
                <w:color w:val="auto"/>
              </w:rPr>
              <w:t>80</w:t>
            </w:r>
          </w:p>
        </w:tc>
      </w:tr>
      <w:tr w:rsidR="002D6CDA" w:rsidRPr="00AD420D" w14:paraId="28F7C24A" w14:textId="77777777" w:rsidTr="002D6CDA">
        <w:tc>
          <w:tcPr>
            <w:tcW w:w="2552" w:type="dxa"/>
            <w:tcBorders>
              <w:top w:val="single" w:sz="4" w:space="0" w:color="auto"/>
              <w:left w:val="single" w:sz="4" w:space="0" w:color="000000"/>
              <w:bottom w:val="single" w:sz="4" w:space="0" w:color="auto"/>
              <w:right w:val="nil"/>
            </w:tcBorders>
            <w:hideMark/>
          </w:tcPr>
          <w:p w14:paraId="0A0BEE73" w14:textId="77777777" w:rsidR="00287213" w:rsidRPr="00AD420D" w:rsidRDefault="00287213" w:rsidP="002D6CDA">
            <w:pPr>
              <w:pStyle w:val="af"/>
              <w:snapToGrid w:val="0"/>
              <w:spacing w:line="276" w:lineRule="auto"/>
              <w:jc w:val="center"/>
              <w:rPr>
                <w:color w:val="auto"/>
              </w:rPr>
            </w:pPr>
            <w:r w:rsidRPr="00AD420D">
              <w:rPr>
                <w:color w:val="auto"/>
              </w:rPr>
              <w:t xml:space="preserve">27847,98 </w:t>
            </w:r>
            <w:proofErr w:type="spellStart"/>
            <w:r w:rsidRPr="00AD420D">
              <w:rPr>
                <w:color w:val="auto"/>
              </w:rPr>
              <w:t>тыс.руб</w:t>
            </w:r>
            <w:proofErr w:type="spellEnd"/>
            <w:r w:rsidRPr="00AD420D">
              <w:rPr>
                <w:color w:val="auto"/>
              </w:rPr>
              <w:t>.</w:t>
            </w:r>
          </w:p>
        </w:tc>
        <w:tc>
          <w:tcPr>
            <w:tcW w:w="2268" w:type="dxa"/>
            <w:tcBorders>
              <w:top w:val="single" w:sz="4" w:space="0" w:color="auto"/>
              <w:left w:val="single" w:sz="4" w:space="0" w:color="000000"/>
              <w:bottom w:val="single" w:sz="4" w:space="0" w:color="auto"/>
              <w:right w:val="nil"/>
            </w:tcBorders>
            <w:hideMark/>
          </w:tcPr>
          <w:p w14:paraId="06C764F5" w14:textId="77777777" w:rsidR="00287213" w:rsidRPr="00AD420D" w:rsidRDefault="00287213" w:rsidP="002D6CDA">
            <w:pPr>
              <w:pStyle w:val="af"/>
              <w:snapToGrid w:val="0"/>
              <w:spacing w:line="276" w:lineRule="auto"/>
              <w:jc w:val="center"/>
              <w:rPr>
                <w:color w:val="auto"/>
              </w:rPr>
            </w:pPr>
            <w:r w:rsidRPr="00AD420D">
              <w:rPr>
                <w:color w:val="auto"/>
              </w:rPr>
              <w:t xml:space="preserve">55772,54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auto"/>
              <w:right w:val="nil"/>
            </w:tcBorders>
            <w:hideMark/>
          </w:tcPr>
          <w:p w14:paraId="2A78C0CE" w14:textId="4768C0BD" w:rsidR="00287213" w:rsidRPr="00AD420D" w:rsidRDefault="00287213" w:rsidP="002D6CDA">
            <w:pPr>
              <w:pStyle w:val="af"/>
              <w:snapToGrid w:val="0"/>
              <w:spacing w:line="276" w:lineRule="auto"/>
              <w:jc w:val="center"/>
              <w:rPr>
                <w:color w:val="auto"/>
              </w:rPr>
            </w:pPr>
            <w:r w:rsidRPr="00AD420D">
              <w:rPr>
                <w:color w:val="auto"/>
              </w:rPr>
              <w:t xml:space="preserve">28000,00 </w:t>
            </w:r>
            <w:proofErr w:type="spellStart"/>
            <w:r w:rsidRPr="00AD420D">
              <w:rPr>
                <w:color w:val="auto"/>
              </w:rPr>
              <w:t>тыс.руб</w:t>
            </w:r>
            <w:proofErr w:type="spellEnd"/>
            <w:r w:rsidRPr="00AD420D">
              <w:rPr>
                <w:color w:val="auto"/>
              </w:rPr>
              <w:t>.</w:t>
            </w:r>
          </w:p>
        </w:tc>
        <w:tc>
          <w:tcPr>
            <w:tcW w:w="1414" w:type="dxa"/>
            <w:tcBorders>
              <w:top w:val="single" w:sz="4" w:space="0" w:color="auto"/>
              <w:left w:val="single" w:sz="4" w:space="0" w:color="000000"/>
              <w:bottom w:val="single" w:sz="4" w:space="0" w:color="auto"/>
              <w:right w:val="nil"/>
            </w:tcBorders>
            <w:hideMark/>
          </w:tcPr>
          <w:p w14:paraId="75896258" w14:textId="77777777" w:rsidR="00287213" w:rsidRPr="00AD420D" w:rsidRDefault="00287213" w:rsidP="002D6CDA">
            <w:pPr>
              <w:pStyle w:val="af"/>
              <w:snapToGrid w:val="0"/>
              <w:spacing w:line="276" w:lineRule="auto"/>
              <w:jc w:val="center"/>
              <w:rPr>
                <w:color w:val="auto"/>
              </w:rPr>
            </w:pPr>
            <w:r w:rsidRPr="00AD420D">
              <w:rPr>
                <w:color w:val="auto"/>
              </w:rPr>
              <w:t>99</w:t>
            </w:r>
          </w:p>
        </w:tc>
        <w:tc>
          <w:tcPr>
            <w:tcW w:w="1420" w:type="dxa"/>
            <w:tcBorders>
              <w:top w:val="single" w:sz="4" w:space="0" w:color="auto"/>
              <w:left w:val="single" w:sz="4" w:space="0" w:color="000000"/>
              <w:bottom w:val="single" w:sz="4" w:space="0" w:color="auto"/>
              <w:right w:val="single" w:sz="4" w:space="0" w:color="000000"/>
            </w:tcBorders>
            <w:hideMark/>
          </w:tcPr>
          <w:p w14:paraId="328EBD0F" w14:textId="77777777" w:rsidR="00287213" w:rsidRPr="00AD420D" w:rsidRDefault="00287213" w:rsidP="002D6CDA">
            <w:pPr>
              <w:pStyle w:val="af"/>
              <w:snapToGrid w:val="0"/>
              <w:spacing w:line="276" w:lineRule="auto"/>
              <w:jc w:val="center"/>
              <w:rPr>
                <w:color w:val="auto"/>
              </w:rPr>
            </w:pPr>
            <w:r w:rsidRPr="00AD420D">
              <w:rPr>
                <w:color w:val="auto"/>
              </w:rPr>
              <w:t>50</w:t>
            </w:r>
          </w:p>
        </w:tc>
      </w:tr>
    </w:tbl>
    <w:p w14:paraId="43E5628E" w14:textId="77777777" w:rsidR="00287213" w:rsidRPr="00AD420D" w:rsidRDefault="00287213" w:rsidP="00287213">
      <w:pPr>
        <w:ind w:firstLine="709"/>
      </w:pPr>
      <w:r w:rsidRPr="00AD420D">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83974F5" w14:textId="77777777" w:rsidR="002D6CDA" w:rsidRPr="00AD420D" w:rsidRDefault="002D6CDA" w:rsidP="00287213">
      <w:pPr>
        <w:ind w:firstLine="709"/>
      </w:pPr>
    </w:p>
    <w:p w14:paraId="5202BAFA" w14:textId="32357796" w:rsidR="00287213" w:rsidRPr="00AD420D" w:rsidRDefault="00287213" w:rsidP="00287213">
      <w:pPr>
        <w:ind w:firstLine="709"/>
      </w:pPr>
      <w:r w:rsidRPr="00AD420D">
        <w:t>Единовременное пособие на ребенка студенческим семьям:</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268"/>
        <w:gridCol w:w="2410"/>
        <w:gridCol w:w="1414"/>
        <w:gridCol w:w="1420"/>
      </w:tblGrid>
      <w:tr w:rsidR="00287213" w:rsidRPr="00AD420D" w14:paraId="3F8464F7" w14:textId="77777777" w:rsidTr="00467803">
        <w:tc>
          <w:tcPr>
            <w:tcW w:w="2268" w:type="dxa"/>
            <w:tcBorders>
              <w:top w:val="single" w:sz="4" w:space="0" w:color="000000"/>
              <w:left w:val="single" w:sz="4" w:space="0" w:color="000000"/>
              <w:bottom w:val="single" w:sz="4" w:space="0" w:color="000000"/>
              <w:right w:val="nil"/>
            </w:tcBorders>
            <w:hideMark/>
          </w:tcPr>
          <w:p w14:paraId="2FF56436" w14:textId="76A46CAB"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4DCBD70C" w14:textId="7F82D65E" w:rsidR="00287213" w:rsidRPr="00AD420D" w:rsidRDefault="00287213" w:rsidP="002D6CDA">
            <w:pPr>
              <w:pStyle w:val="af"/>
              <w:snapToGrid w:val="0"/>
              <w:spacing w:line="276" w:lineRule="auto"/>
              <w:jc w:val="center"/>
              <w:rPr>
                <w:color w:val="auto"/>
              </w:rPr>
            </w:pPr>
            <w:r w:rsidRPr="00AD420D">
              <w:rPr>
                <w:color w:val="auto"/>
              </w:rPr>
              <w:t>2023 г</w:t>
            </w:r>
            <w:r w:rsidR="002D6CDA"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571307DB" w14:textId="1CE9D3A2"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2005B31D" w14:textId="38053380" w:rsidR="00287213" w:rsidRPr="00AD420D" w:rsidRDefault="00287213" w:rsidP="002D6CDA">
            <w:pPr>
              <w:pStyle w:val="af"/>
              <w:snapToGrid w:val="0"/>
              <w:spacing w:line="276" w:lineRule="auto"/>
              <w:jc w:val="center"/>
              <w:rPr>
                <w:color w:val="auto"/>
                <w:lang w:val="ru-RU"/>
              </w:rPr>
            </w:pPr>
            <w:r w:rsidRPr="00AD420D">
              <w:rPr>
                <w:color w:val="auto"/>
              </w:rPr>
              <w:t>2022 г</w:t>
            </w:r>
            <w:r w:rsidR="002D6CDA" w:rsidRPr="00AD420D">
              <w:rPr>
                <w:color w:val="auto"/>
                <w:lang w:val="ru-RU"/>
              </w:rPr>
              <w:t>ода</w:t>
            </w:r>
          </w:p>
        </w:tc>
        <w:tc>
          <w:tcPr>
            <w:tcW w:w="2410" w:type="dxa"/>
            <w:tcBorders>
              <w:top w:val="single" w:sz="4" w:space="0" w:color="000000"/>
              <w:left w:val="single" w:sz="4" w:space="0" w:color="000000"/>
              <w:bottom w:val="single" w:sz="4" w:space="0" w:color="000000"/>
              <w:right w:val="nil"/>
            </w:tcBorders>
            <w:hideMark/>
          </w:tcPr>
          <w:p w14:paraId="16F66ACA" w14:textId="5168BCE6" w:rsidR="002D6CDA" w:rsidRPr="00AD420D" w:rsidRDefault="00287213" w:rsidP="002D6CDA">
            <w:pPr>
              <w:pStyle w:val="af"/>
              <w:snapToGrid w:val="0"/>
              <w:spacing w:line="276" w:lineRule="auto"/>
              <w:jc w:val="center"/>
              <w:rPr>
                <w:color w:val="auto"/>
              </w:rPr>
            </w:pPr>
            <w:proofErr w:type="spellStart"/>
            <w:r w:rsidRPr="00AD420D">
              <w:rPr>
                <w:color w:val="auto"/>
              </w:rPr>
              <w:t>Прогноз</w:t>
            </w:r>
            <w:proofErr w:type="spellEnd"/>
          </w:p>
          <w:p w14:paraId="15B52B84" w14:textId="3A95915D" w:rsidR="00287213" w:rsidRPr="00AD420D" w:rsidRDefault="00287213" w:rsidP="002D6CDA">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62532178" w14:textId="77777777" w:rsidR="00287213" w:rsidRPr="00AD420D" w:rsidRDefault="00287213" w:rsidP="002D6CDA">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20" w:type="dxa"/>
            <w:tcBorders>
              <w:top w:val="single" w:sz="4" w:space="0" w:color="000000"/>
              <w:left w:val="single" w:sz="4" w:space="0" w:color="000000"/>
              <w:bottom w:val="single" w:sz="4" w:space="0" w:color="000000"/>
              <w:right w:val="single" w:sz="4" w:space="0" w:color="000000"/>
            </w:tcBorders>
            <w:hideMark/>
          </w:tcPr>
          <w:p w14:paraId="2A37F37A" w14:textId="12710CB1" w:rsidR="00287213" w:rsidRPr="00AD420D" w:rsidRDefault="00287213" w:rsidP="002D6CDA">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87213" w:rsidRPr="00AD420D" w14:paraId="56F59499" w14:textId="77777777" w:rsidTr="00467803">
        <w:tc>
          <w:tcPr>
            <w:tcW w:w="2268" w:type="dxa"/>
            <w:tcBorders>
              <w:top w:val="nil"/>
              <w:left w:val="single" w:sz="4" w:space="0" w:color="000000"/>
              <w:bottom w:val="single" w:sz="4" w:space="0" w:color="auto"/>
              <w:right w:val="nil"/>
            </w:tcBorders>
            <w:hideMark/>
          </w:tcPr>
          <w:p w14:paraId="552222CF" w14:textId="3A23B599" w:rsidR="00287213" w:rsidRPr="00AD420D" w:rsidRDefault="00287213" w:rsidP="002D6CDA">
            <w:pPr>
              <w:pStyle w:val="af"/>
              <w:snapToGrid w:val="0"/>
              <w:spacing w:line="276" w:lineRule="auto"/>
              <w:jc w:val="center"/>
              <w:rPr>
                <w:color w:val="auto"/>
                <w:lang w:val="ru-RU"/>
              </w:rPr>
            </w:pPr>
            <w:r w:rsidRPr="00AD420D">
              <w:rPr>
                <w:color w:val="auto"/>
              </w:rPr>
              <w:lastRenderedPageBreak/>
              <w:t xml:space="preserve">1 </w:t>
            </w:r>
            <w:proofErr w:type="spellStart"/>
            <w:r w:rsidRPr="00AD420D">
              <w:rPr>
                <w:color w:val="auto"/>
              </w:rPr>
              <w:t>чел</w:t>
            </w:r>
            <w:r w:rsidR="002D6CDA" w:rsidRPr="00AD420D">
              <w:rPr>
                <w:color w:val="auto"/>
                <w:lang w:val="ru-RU"/>
              </w:rPr>
              <w:t>овек</w:t>
            </w:r>
            <w:proofErr w:type="spellEnd"/>
          </w:p>
        </w:tc>
        <w:tc>
          <w:tcPr>
            <w:tcW w:w="2268" w:type="dxa"/>
            <w:tcBorders>
              <w:top w:val="nil"/>
              <w:left w:val="single" w:sz="4" w:space="0" w:color="000000"/>
              <w:bottom w:val="single" w:sz="4" w:space="0" w:color="auto"/>
              <w:right w:val="nil"/>
            </w:tcBorders>
            <w:hideMark/>
          </w:tcPr>
          <w:p w14:paraId="199E3931" w14:textId="06FA7398" w:rsidR="00287213" w:rsidRPr="00AD420D" w:rsidRDefault="00287213" w:rsidP="002D6CDA">
            <w:pPr>
              <w:pStyle w:val="af"/>
              <w:snapToGrid w:val="0"/>
              <w:spacing w:line="276" w:lineRule="auto"/>
              <w:jc w:val="center"/>
              <w:rPr>
                <w:color w:val="auto"/>
                <w:lang w:val="ru-RU"/>
              </w:rPr>
            </w:pPr>
            <w:r w:rsidRPr="00AD420D">
              <w:rPr>
                <w:color w:val="auto"/>
              </w:rPr>
              <w:t xml:space="preserve">1 </w:t>
            </w:r>
            <w:proofErr w:type="spellStart"/>
            <w:r w:rsidRPr="00AD420D">
              <w:rPr>
                <w:color w:val="auto"/>
              </w:rPr>
              <w:t>чел</w:t>
            </w:r>
            <w:r w:rsidR="002D6CDA" w:rsidRPr="00AD420D">
              <w:rPr>
                <w:color w:val="auto"/>
                <w:lang w:val="ru-RU"/>
              </w:rPr>
              <w:t>овек</w:t>
            </w:r>
            <w:proofErr w:type="spellEnd"/>
          </w:p>
        </w:tc>
        <w:tc>
          <w:tcPr>
            <w:tcW w:w="2410" w:type="dxa"/>
            <w:tcBorders>
              <w:top w:val="nil"/>
              <w:left w:val="single" w:sz="4" w:space="0" w:color="000000"/>
              <w:bottom w:val="single" w:sz="4" w:space="0" w:color="auto"/>
              <w:right w:val="nil"/>
            </w:tcBorders>
            <w:hideMark/>
          </w:tcPr>
          <w:p w14:paraId="6604C60B" w14:textId="51314CDC" w:rsidR="00287213" w:rsidRPr="00AD420D" w:rsidRDefault="00287213" w:rsidP="002D6CDA">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2D6CDA" w:rsidRPr="00AD420D">
              <w:rPr>
                <w:color w:val="auto"/>
                <w:lang w:val="ru-RU"/>
              </w:rPr>
              <w:t>овек</w:t>
            </w:r>
            <w:proofErr w:type="spellEnd"/>
          </w:p>
        </w:tc>
        <w:tc>
          <w:tcPr>
            <w:tcW w:w="1414" w:type="dxa"/>
            <w:tcBorders>
              <w:top w:val="nil"/>
              <w:left w:val="single" w:sz="4" w:space="0" w:color="000000"/>
              <w:bottom w:val="single" w:sz="4" w:space="0" w:color="auto"/>
              <w:right w:val="nil"/>
            </w:tcBorders>
            <w:hideMark/>
          </w:tcPr>
          <w:p w14:paraId="602E8B81" w14:textId="77777777" w:rsidR="00287213" w:rsidRPr="00AD420D" w:rsidRDefault="00287213" w:rsidP="002D6CDA">
            <w:pPr>
              <w:pStyle w:val="af"/>
              <w:snapToGrid w:val="0"/>
              <w:spacing w:line="276" w:lineRule="auto"/>
              <w:jc w:val="center"/>
              <w:rPr>
                <w:color w:val="auto"/>
              </w:rPr>
            </w:pPr>
            <w:r w:rsidRPr="00AD420D">
              <w:rPr>
                <w:color w:val="auto"/>
              </w:rPr>
              <w:t>50</w:t>
            </w:r>
          </w:p>
        </w:tc>
        <w:tc>
          <w:tcPr>
            <w:tcW w:w="1420" w:type="dxa"/>
            <w:tcBorders>
              <w:top w:val="nil"/>
              <w:left w:val="single" w:sz="4" w:space="0" w:color="000000"/>
              <w:bottom w:val="single" w:sz="4" w:space="0" w:color="auto"/>
              <w:right w:val="single" w:sz="4" w:space="0" w:color="000000"/>
            </w:tcBorders>
            <w:hideMark/>
          </w:tcPr>
          <w:p w14:paraId="74AAC933" w14:textId="77777777" w:rsidR="00287213" w:rsidRPr="00AD420D" w:rsidRDefault="00287213" w:rsidP="002D6CDA">
            <w:pPr>
              <w:pStyle w:val="af"/>
              <w:snapToGrid w:val="0"/>
              <w:spacing w:line="276" w:lineRule="auto"/>
              <w:jc w:val="center"/>
              <w:rPr>
                <w:color w:val="auto"/>
              </w:rPr>
            </w:pPr>
            <w:r w:rsidRPr="00AD420D">
              <w:rPr>
                <w:color w:val="auto"/>
              </w:rPr>
              <w:t>100</w:t>
            </w:r>
          </w:p>
        </w:tc>
      </w:tr>
      <w:tr w:rsidR="00287213" w:rsidRPr="00AD420D" w14:paraId="296FE29A" w14:textId="77777777" w:rsidTr="00467803">
        <w:tc>
          <w:tcPr>
            <w:tcW w:w="2268" w:type="dxa"/>
            <w:tcBorders>
              <w:top w:val="single" w:sz="4" w:space="0" w:color="auto"/>
              <w:left w:val="single" w:sz="4" w:space="0" w:color="000000"/>
              <w:bottom w:val="single" w:sz="4" w:space="0" w:color="auto"/>
              <w:right w:val="nil"/>
            </w:tcBorders>
            <w:hideMark/>
          </w:tcPr>
          <w:p w14:paraId="2652A127" w14:textId="77777777" w:rsidR="00287213" w:rsidRPr="00AD420D" w:rsidRDefault="00287213" w:rsidP="002D6CDA">
            <w:pPr>
              <w:pStyle w:val="af"/>
              <w:snapToGrid w:val="0"/>
              <w:spacing w:line="276" w:lineRule="auto"/>
              <w:jc w:val="center"/>
              <w:rPr>
                <w:color w:val="auto"/>
              </w:rPr>
            </w:pPr>
            <w:r w:rsidRPr="00AD420D">
              <w:rPr>
                <w:color w:val="auto"/>
              </w:rPr>
              <w:t xml:space="preserve">100,00 </w:t>
            </w:r>
            <w:proofErr w:type="spellStart"/>
            <w:r w:rsidRPr="00AD420D">
              <w:rPr>
                <w:color w:val="auto"/>
              </w:rPr>
              <w:t>тыс.руб</w:t>
            </w:r>
            <w:proofErr w:type="spellEnd"/>
            <w:r w:rsidRPr="00AD420D">
              <w:rPr>
                <w:color w:val="auto"/>
              </w:rPr>
              <w:t>.</w:t>
            </w:r>
          </w:p>
        </w:tc>
        <w:tc>
          <w:tcPr>
            <w:tcW w:w="2268" w:type="dxa"/>
            <w:tcBorders>
              <w:top w:val="single" w:sz="4" w:space="0" w:color="auto"/>
              <w:left w:val="single" w:sz="4" w:space="0" w:color="000000"/>
              <w:bottom w:val="single" w:sz="4" w:space="0" w:color="auto"/>
              <w:right w:val="nil"/>
            </w:tcBorders>
            <w:hideMark/>
          </w:tcPr>
          <w:p w14:paraId="4AFD1A67" w14:textId="77777777" w:rsidR="00287213" w:rsidRPr="00AD420D" w:rsidRDefault="00287213" w:rsidP="002D6CDA">
            <w:pPr>
              <w:pStyle w:val="af"/>
              <w:snapToGrid w:val="0"/>
              <w:spacing w:line="276" w:lineRule="auto"/>
              <w:jc w:val="center"/>
              <w:rPr>
                <w:color w:val="auto"/>
              </w:rPr>
            </w:pPr>
            <w:r w:rsidRPr="00AD420D">
              <w:rPr>
                <w:color w:val="auto"/>
              </w:rPr>
              <w:t xml:space="preserve">100,00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auto"/>
              <w:right w:val="nil"/>
            </w:tcBorders>
            <w:hideMark/>
          </w:tcPr>
          <w:p w14:paraId="6AEAB4F6" w14:textId="77777777" w:rsidR="00287213" w:rsidRPr="00AD420D" w:rsidRDefault="00287213" w:rsidP="002D6CDA">
            <w:pPr>
              <w:pStyle w:val="af"/>
              <w:snapToGrid w:val="0"/>
              <w:spacing w:line="276" w:lineRule="auto"/>
              <w:jc w:val="center"/>
              <w:rPr>
                <w:color w:val="auto"/>
              </w:rPr>
            </w:pPr>
            <w:r w:rsidRPr="00AD420D">
              <w:rPr>
                <w:color w:val="auto"/>
              </w:rPr>
              <w:t xml:space="preserve">200,00 </w:t>
            </w:r>
            <w:proofErr w:type="spellStart"/>
            <w:r w:rsidRPr="00AD420D">
              <w:rPr>
                <w:color w:val="auto"/>
              </w:rPr>
              <w:t>тыс.руб</w:t>
            </w:r>
            <w:proofErr w:type="spellEnd"/>
            <w:r w:rsidRPr="00AD420D">
              <w:rPr>
                <w:color w:val="auto"/>
              </w:rPr>
              <w:t>.</w:t>
            </w:r>
          </w:p>
        </w:tc>
        <w:tc>
          <w:tcPr>
            <w:tcW w:w="1414" w:type="dxa"/>
            <w:tcBorders>
              <w:top w:val="single" w:sz="4" w:space="0" w:color="auto"/>
              <w:left w:val="single" w:sz="4" w:space="0" w:color="000000"/>
              <w:bottom w:val="single" w:sz="4" w:space="0" w:color="auto"/>
              <w:right w:val="nil"/>
            </w:tcBorders>
            <w:hideMark/>
          </w:tcPr>
          <w:p w14:paraId="492D2F83" w14:textId="77777777" w:rsidR="00287213" w:rsidRPr="00AD420D" w:rsidRDefault="00287213" w:rsidP="002D6CDA">
            <w:pPr>
              <w:pStyle w:val="af"/>
              <w:snapToGrid w:val="0"/>
              <w:spacing w:line="276" w:lineRule="auto"/>
              <w:jc w:val="center"/>
              <w:rPr>
                <w:color w:val="auto"/>
              </w:rPr>
            </w:pPr>
            <w:r w:rsidRPr="00AD420D">
              <w:rPr>
                <w:color w:val="auto"/>
              </w:rPr>
              <w:t>50</w:t>
            </w:r>
          </w:p>
        </w:tc>
        <w:tc>
          <w:tcPr>
            <w:tcW w:w="1420" w:type="dxa"/>
            <w:tcBorders>
              <w:top w:val="single" w:sz="4" w:space="0" w:color="auto"/>
              <w:left w:val="single" w:sz="4" w:space="0" w:color="000000"/>
              <w:bottom w:val="single" w:sz="4" w:space="0" w:color="auto"/>
              <w:right w:val="single" w:sz="4" w:space="0" w:color="000000"/>
            </w:tcBorders>
            <w:hideMark/>
          </w:tcPr>
          <w:p w14:paraId="65848F07" w14:textId="77777777" w:rsidR="00287213" w:rsidRPr="00AD420D" w:rsidRDefault="00287213" w:rsidP="002D6CDA">
            <w:pPr>
              <w:pStyle w:val="af"/>
              <w:snapToGrid w:val="0"/>
              <w:spacing w:line="276" w:lineRule="auto"/>
              <w:jc w:val="center"/>
              <w:rPr>
                <w:color w:val="auto"/>
              </w:rPr>
            </w:pPr>
            <w:r w:rsidRPr="00AD420D">
              <w:rPr>
                <w:color w:val="auto"/>
              </w:rPr>
              <w:t>100</w:t>
            </w:r>
          </w:p>
        </w:tc>
      </w:tr>
    </w:tbl>
    <w:p w14:paraId="1FCB2D58" w14:textId="77777777" w:rsidR="002D6CDA" w:rsidRPr="00AD420D" w:rsidRDefault="002D6CDA" w:rsidP="00287213">
      <w:pPr>
        <w:ind w:firstLine="709"/>
        <w:rPr>
          <w:sz w:val="28"/>
          <w:szCs w:val="28"/>
        </w:rPr>
      </w:pPr>
    </w:p>
    <w:p w14:paraId="4454E65E" w14:textId="6B5E6810" w:rsidR="00287213" w:rsidRPr="00AD420D" w:rsidRDefault="00287213" w:rsidP="00287213">
      <w:pPr>
        <w:ind w:firstLine="709"/>
      </w:pPr>
      <w:r w:rsidRPr="00AD420D">
        <w:rPr>
          <w:sz w:val="28"/>
          <w:szCs w:val="28"/>
        </w:rPr>
        <w:t xml:space="preserve"> </w:t>
      </w:r>
      <w:r w:rsidRPr="00AD420D">
        <w:t>Проведена работа по оздоровлению и отдыху детей из малообеспеченных семей в каникулярное время:</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37BA55FD" w14:textId="77777777" w:rsidTr="00467803">
        <w:tc>
          <w:tcPr>
            <w:tcW w:w="2267" w:type="dxa"/>
            <w:tcBorders>
              <w:top w:val="single" w:sz="4" w:space="0" w:color="000000"/>
              <w:left w:val="single" w:sz="4" w:space="0" w:color="000000"/>
              <w:bottom w:val="single" w:sz="4" w:space="0" w:color="000000"/>
              <w:right w:val="nil"/>
            </w:tcBorders>
            <w:hideMark/>
          </w:tcPr>
          <w:p w14:paraId="08167560" w14:textId="641461E3"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2D6CDA" w:rsidRPr="00AD420D">
              <w:rPr>
                <w:color w:val="auto"/>
              </w:rPr>
              <w:t>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60A19374" w14:textId="73423C5F"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2D6CDA" w:rsidRPr="00AD420D">
              <w:rPr>
                <w:color w:val="auto"/>
              </w:rPr>
              <w:t>г</w:t>
            </w:r>
            <w:r w:rsidR="002D6CDA"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438220D7"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p>
          <w:p w14:paraId="31A2B018" w14:textId="17055B09"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494A523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434135D0" w14:textId="00174C33"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5D0D749B" w14:textId="77777777" w:rsidTr="00467803">
        <w:tc>
          <w:tcPr>
            <w:tcW w:w="2267" w:type="dxa"/>
            <w:tcBorders>
              <w:top w:val="nil"/>
              <w:left w:val="single" w:sz="4" w:space="0" w:color="000000"/>
              <w:bottom w:val="single" w:sz="4" w:space="0" w:color="auto"/>
              <w:right w:val="nil"/>
            </w:tcBorders>
            <w:hideMark/>
          </w:tcPr>
          <w:p w14:paraId="02819432" w14:textId="3364B72F" w:rsidR="00287213" w:rsidRPr="00AD420D" w:rsidRDefault="00287213" w:rsidP="00467803">
            <w:pPr>
              <w:pStyle w:val="af"/>
              <w:snapToGrid w:val="0"/>
              <w:spacing w:line="276" w:lineRule="auto"/>
              <w:jc w:val="center"/>
              <w:rPr>
                <w:color w:val="auto"/>
                <w:lang w:val="ru-RU"/>
              </w:rPr>
            </w:pPr>
            <w:r w:rsidRPr="00AD420D">
              <w:rPr>
                <w:color w:val="auto"/>
              </w:rPr>
              <w:t xml:space="preserve">        43 </w:t>
            </w:r>
            <w:proofErr w:type="spellStart"/>
            <w:r w:rsidRPr="00AD420D">
              <w:rPr>
                <w:color w:val="auto"/>
              </w:rPr>
              <w:t>чел</w:t>
            </w:r>
            <w:r w:rsidR="002D6CDA" w:rsidRPr="00AD420D">
              <w:rPr>
                <w:color w:val="auto"/>
                <w:lang w:val="ru-RU"/>
              </w:rPr>
              <w:t>овек</w:t>
            </w:r>
            <w:proofErr w:type="spellEnd"/>
          </w:p>
        </w:tc>
        <w:tc>
          <w:tcPr>
            <w:tcW w:w="2126" w:type="dxa"/>
            <w:tcBorders>
              <w:top w:val="nil"/>
              <w:left w:val="single" w:sz="4" w:space="0" w:color="000000"/>
              <w:bottom w:val="single" w:sz="4" w:space="0" w:color="auto"/>
              <w:right w:val="nil"/>
            </w:tcBorders>
            <w:hideMark/>
          </w:tcPr>
          <w:p w14:paraId="401EE801" w14:textId="503D3F23" w:rsidR="00287213" w:rsidRPr="00AD420D" w:rsidRDefault="00287213" w:rsidP="00467803">
            <w:pPr>
              <w:pStyle w:val="af"/>
              <w:snapToGrid w:val="0"/>
              <w:spacing w:line="276" w:lineRule="auto"/>
              <w:jc w:val="center"/>
              <w:rPr>
                <w:color w:val="auto"/>
                <w:lang w:val="ru-RU"/>
              </w:rPr>
            </w:pPr>
            <w:r w:rsidRPr="00AD420D">
              <w:rPr>
                <w:color w:val="auto"/>
              </w:rPr>
              <w:t xml:space="preserve">           54 </w:t>
            </w:r>
            <w:proofErr w:type="spellStart"/>
            <w:r w:rsidRPr="00AD420D">
              <w:rPr>
                <w:color w:val="auto"/>
              </w:rPr>
              <w:t>чел</w:t>
            </w:r>
            <w:r w:rsidR="002D6CDA" w:rsidRPr="00AD420D">
              <w:rPr>
                <w:color w:val="auto"/>
                <w:lang w:val="ru-RU"/>
              </w:rPr>
              <w:t>овек</w:t>
            </w:r>
            <w:proofErr w:type="spellEnd"/>
          </w:p>
        </w:tc>
        <w:tc>
          <w:tcPr>
            <w:tcW w:w="2125" w:type="dxa"/>
            <w:tcBorders>
              <w:top w:val="nil"/>
              <w:left w:val="single" w:sz="4" w:space="0" w:color="000000"/>
              <w:bottom w:val="single" w:sz="4" w:space="0" w:color="auto"/>
              <w:right w:val="nil"/>
            </w:tcBorders>
            <w:hideMark/>
          </w:tcPr>
          <w:p w14:paraId="7CB73DC9" w14:textId="24E29BC5" w:rsidR="00287213" w:rsidRPr="00AD420D" w:rsidRDefault="00287213" w:rsidP="00467803">
            <w:pPr>
              <w:pStyle w:val="af"/>
              <w:snapToGrid w:val="0"/>
              <w:spacing w:line="276" w:lineRule="auto"/>
              <w:jc w:val="center"/>
              <w:rPr>
                <w:color w:val="auto"/>
                <w:lang w:val="ru-RU"/>
              </w:rPr>
            </w:pPr>
            <w:r w:rsidRPr="00AD420D">
              <w:rPr>
                <w:color w:val="auto"/>
              </w:rPr>
              <w:t xml:space="preserve"> 55 </w:t>
            </w:r>
            <w:proofErr w:type="spellStart"/>
            <w:r w:rsidRPr="00AD420D">
              <w:rPr>
                <w:color w:val="auto"/>
              </w:rPr>
              <w:t>чел</w:t>
            </w:r>
            <w:r w:rsidR="002D6CDA" w:rsidRPr="00AD420D">
              <w:rPr>
                <w:color w:val="auto"/>
                <w:lang w:val="ru-RU"/>
              </w:rPr>
              <w:t>овек</w:t>
            </w:r>
            <w:proofErr w:type="spellEnd"/>
          </w:p>
        </w:tc>
        <w:tc>
          <w:tcPr>
            <w:tcW w:w="1700" w:type="dxa"/>
            <w:tcBorders>
              <w:top w:val="nil"/>
              <w:left w:val="single" w:sz="4" w:space="0" w:color="000000"/>
              <w:bottom w:val="single" w:sz="4" w:space="0" w:color="auto"/>
              <w:right w:val="nil"/>
            </w:tcBorders>
            <w:hideMark/>
          </w:tcPr>
          <w:p w14:paraId="1CCA4D8B" w14:textId="77777777" w:rsidR="00287213" w:rsidRPr="00AD420D" w:rsidRDefault="00287213" w:rsidP="00467803">
            <w:pPr>
              <w:pStyle w:val="af"/>
              <w:snapToGrid w:val="0"/>
              <w:spacing w:line="276" w:lineRule="auto"/>
              <w:jc w:val="center"/>
              <w:rPr>
                <w:color w:val="auto"/>
              </w:rPr>
            </w:pPr>
            <w:r w:rsidRPr="00AD420D">
              <w:rPr>
                <w:color w:val="auto"/>
              </w:rPr>
              <w:t>78</w:t>
            </w:r>
          </w:p>
        </w:tc>
        <w:tc>
          <w:tcPr>
            <w:tcW w:w="1562" w:type="dxa"/>
            <w:tcBorders>
              <w:top w:val="nil"/>
              <w:left w:val="single" w:sz="4" w:space="0" w:color="000000"/>
              <w:bottom w:val="single" w:sz="4" w:space="0" w:color="auto"/>
              <w:right w:val="single" w:sz="4" w:space="0" w:color="000000"/>
            </w:tcBorders>
            <w:hideMark/>
          </w:tcPr>
          <w:p w14:paraId="180D9B59" w14:textId="77777777" w:rsidR="00287213" w:rsidRPr="00AD420D" w:rsidRDefault="00287213" w:rsidP="00467803">
            <w:pPr>
              <w:pStyle w:val="af"/>
              <w:snapToGrid w:val="0"/>
              <w:spacing w:line="276" w:lineRule="auto"/>
              <w:jc w:val="center"/>
              <w:rPr>
                <w:color w:val="auto"/>
              </w:rPr>
            </w:pPr>
            <w:r w:rsidRPr="00AD420D">
              <w:rPr>
                <w:color w:val="auto"/>
              </w:rPr>
              <w:t>80</w:t>
            </w:r>
          </w:p>
        </w:tc>
      </w:tr>
    </w:tbl>
    <w:p w14:paraId="683F3EE4" w14:textId="0BC35A35" w:rsidR="00287213" w:rsidRPr="00AD420D" w:rsidRDefault="00287213" w:rsidP="00287213">
      <w:pPr>
        <w:ind w:firstLine="567"/>
      </w:pPr>
      <w:r w:rsidRPr="00AD420D">
        <w:t xml:space="preserve"> </w:t>
      </w:r>
      <w:r w:rsidR="002D6CDA" w:rsidRPr="00AD420D">
        <w:t>Снижение</w:t>
      </w:r>
      <w:r w:rsidRPr="00AD420D">
        <w:t xml:space="preserve"> связано с уменьшением финансирования.</w:t>
      </w:r>
    </w:p>
    <w:p w14:paraId="5D5C8FD6" w14:textId="77777777" w:rsidR="00287213" w:rsidRPr="00AD420D" w:rsidRDefault="00287213" w:rsidP="00287213">
      <w:pPr>
        <w:ind w:firstLine="567"/>
      </w:pPr>
      <w:r w:rsidRPr="00AD420D">
        <w:t xml:space="preserve"> </w:t>
      </w:r>
    </w:p>
    <w:p w14:paraId="4306EADF" w14:textId="77777777" w:rsidR="00287213" w:rsidRPr="00AD420D" w:rsidRDefault="00287213" w:rsidP="00287213">
      <w:pPr>
        <w:ind w:firstLine="567"/>
        <w:rPr>
          <w:bCs/>
        </w:rPr>
      </w:pPr>
      <w:r w:rsidRPr="00AD420D">
        <w:rPr>
          <w:bCs/>
        </w:rPr>
        <w:t>С начала 2023 года была продолжена работа по предоставлению различных мер социальной поддержки отдельным категориям граждан. За 9 месяцев предоставлено:</w:t>
      </w:r>
    </w:p>
    <w:p w14:paraId="7B6D3697" w14:textId="40F9FAB5" w:rsidR="00287213" w:rsidRPr="00AD420D" w:rsidRDefault="00287213" w:rsidP="00287213">
      <w:pPr>
        <w:ind w:firstLine="567"/>
      </w:pPr>
      <w:r w:rsidRPr="00AD420D">
        <w:rPr>
          <w:bCs/>
        </w:rPr>
        <w:t>- ежемесячн</w:t>
      </w:r>
      <w:r w:rsidR="002D6CDA" w:rsidRPr="00AD420D">
        <w:rPr>
          <w:bCs/>
        </w:rPr>
        <w:t xml:space="preserve">ая </w:t>
      </w:r>
      <w:r w:rsidRPr="00AD420D">
        <w:rPr>
          <w:bCs/>
        </w:rPr>
        <w:t>денежн</w:t>
      </w:r>
      <w:r w:rsidR="002D6CDA" w:rsidRPr="00AD420D">
        <w:rPr>
          <w:bCs/>
        </w:rPr>
        <w:t>ая</w:t>
      </w:r>
      <w:r w:rsidRPr="00AD420D">
        <w:rPr>
          <w:bCs/>
        </w:rPr>
        <w:t xml:space="preserve"> </w:t>
      </w:r>
      <w:r w:rsidR="002D6CDA" w:rsidRPr="00AD420D">
        <w:rPr>
          <w:bCs/>
        </w:rPr>
        <w:t>выплата (</w:t>
      </w:r>
      <w:r w:rsidRPr="00AD420D">
        <w:rPr>
          <w:bCs/>
        </w:rPr>
        <w:t>ЕДВ) (реабилитированные, УТФ, ветераны труда):</w:t>
      </w:r>
      <w:r w:rsidRPr="00AD420D">
        <w:t xml:space="preserve"> </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2D6CDA" w:rsidRPr="00AD420D" w14:paraId="3C5EE942" w14:textId="77777777" w:rsidTr="00467803">
        <w:tc>
          <w:tcPr>
            <w:tcW w:w="2268" w:type="dxa"/>
            <w:tcBorders>
              <w:top w:val="single" w:sz="4" w:space="0" w:color="000000"/>
              <w:left w:val="single" w:sz="4" w:space="0" w:color="000000"/>
              <w:bottom w:val="single" w:sz="4" w:space="0" w:color="000000"/>
              <w:right w:val="nil"/>
            </w:tcBorders>
            <w:hideMark/>
          </w:tcPr>
          <w:p w14:paraId="27D426EF" w14:textId="240F1699"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2D6CDA" w:rsidRPr="00AD420D">
              <w:rPr>
                <w:color w:val="auto"/>
              </w:rPr>
              <w:t>г</w:t>
            </w:r>
            <w:r w:rsidR="002D6CDA" w:rsidRPr="00AD420D">
              <w:rPr>
                <w:color w:val="auto"/>
                <w:lang w:val="ru-RU"/>
              </w:rPr>
              <w:t>ода</w:t>
            </w:r>
          </w:p>
        </w:tc>
        <w:tc>
          <w:tcPr>
            <w:tcW w:w="2127" w:type="dxa"/>
            <w:tcBorders>
              <w:top w:val="single" w:sz="4" w:space="0" w:color="000000"/>
              <w:left w:val="single" w:sz="4" w:space="0" w:color="000000"/>
              <w:bottom w:val="single" w:sz="4" w:space="0" w:color="000000"/>
              <w:right w:val="nil"/>
            </w:tcBorders>
            <w:hideMark/>
          </w:tcPr>
          <w:p w14:paraId="10E65DD8" w14:textId="1FF99D3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2D6CDA" w:rsidRPr="00AD420D">
              <w:rPr>
                <w:color w:val="auto"/>
              </w:rPr>
              <w:t>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5ACE9272"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0AAD1BA" w14:textId="7E1A8789"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nil"/>
            </w:tcBorders>
            <w:hideMark/>
          </w:tcPr>
          <w:p w14:paraId="643CB77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73" w:type="dxa"/>
            <w:tcBorders>
              <w:top w:val="single" w:sz="4" w:space="0" w:color="000000"/>
              <w:left w:val="single" w:sz="4" w:space="0" w:color="000000"/>
              <w:bottom w:val="single" w:sz="4" w:space="0" w:color="000000"/>
              <w:right w:val="single" w:sz="4" w:space="0" w:color="000000"/>
            </w:tcBorders>
            <w:hideMark/>
          </w:tcPr>
          <w:p w14:paraId="08583E69" w14:textId="372D710B"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33EB1B08" w14:textId="77777777" w:rsidTr="00467803">
        <w:tc>
          <w:tcPr>
            <w:tcW w:w="2268" w:type="dxa"/>
            <w:tcBorders>
              <w:top w:val="nil"/>
              <w:left w:val="single" w:sz="4" w:space="0" w:color="000000"/>
              <w:bottom w:val="single" w:sz="4" w:space="0" w:color="000000"/>
              <w:right w:val="nil"/>
            </w:tcBorders>
            <w:hideMark/>
          </w:tcPr>
          <w:p w14:paraId="20275BC6" w14:textId="16319BC0" w:rsidR="00287213" w:rsidRPr="00AD420D" w:rsidRDefault="00287213" w:rsidP="002D6CDA">
            <w:pPr>
              <w:pStyle w:val="af"/>
              <w:snapToGrid w:val="0"/>
              <w:spacing w:line="276" w:lineRule="auto"/>
              <w:jc w:val="center"/>
              <w:rPr>
                <w:color w:val="auto"/>
                <w:lang w:val="ru-RU"/>
              </w:rPr>
            </w:pPr>
            <w:r w:rsidRPr="00AD420D">
              <w:rPr>
                <w:color w:val="auto"/>
              </w:rPr>
              <w:t xml:space="preserve">1655 </w:t>
            </w:r>
            <w:proofErr w:type="spellStart"/>
            <w:r w:rsidRPr="00AD420D">
              <w:rPr>
                <w:color w:val="auto"/>
              </w:rPr>
              <w:t>чел</w:t>
            </w:r>
            <w:r w:rsidR="002D6CDA" w:rsidRPr="00AD420D">
              <w:rPr>
                <w:color w:val="auto"/>
                <w:lang w:val="ru-RU"/>
              </w:rPr>
              <w:t>овек</w:t>
            </w:r>
            <w:proofErr w:type="spellEnd"/>
          </w:p>
        </w:tc>
        <w:tc>
          <w:tcPr>
            <w:tcW w:w="2127" w:type="dxa"/>
            <w:tcBorders>
              <w:top w:val="nil"/>
              <w:left w:val="single" w:sz="4" w:space="0" w:color="000000"/>
              <w:bottom w:val="single" w:sz="4" w:space="0" w:color="000000"/>
              <w:right w:val="nil"/>
            </w:tcBorders>
            <w:hideMark/>
          </w:tcPr>
          <w:p w14:paraId="20F889C2" w14:textId="0830E54D" w:rsidR="00287213" w:rsidRPr="00AD420D" w:rsidRDefault="00287213" w:rsidP="002D6CDA">
            <w:pPr>
              <w:pStyle w:val="af"/>
              <w:snapToGrid w:val="0"/>
              <w:spacing w:line="276" w:lineRule="auto"/>
              <w:jc w:val="center"/>
              <w:rPr>
                <w:color w:val="auto"/>
                <w:lang w:val="ru-RU"/>
              </w:rPr>
            </w:pPr>
            <w:r w:rsidRPr="00AD420D">
              <w:rPr>
                <w:color w:val="auto"/>
              </w:rPr>
              <w:t xml:space="preserve">1692 </w:t>
            </w:r>
            <w:proofErr w:type="spellStart"/>
            <w:r w:rsidRPr="00AD420D">
              <w:rPr>
                <w:color w:val="auto"/>
              </w:rPr>
              <w:t>чел</w:t>
            </w:r>
            <w:r w:rsidR="002D6CDA"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79C98E3F" w14:textId="56D97890" w:rsidR="00287213" w:rsidRPr="00AD420D" w:rsidRDefault="00287213" w:rsidP="002D6CDA">
            <w:pPr>
              <w:pStyle w:val="af"/>
              <w:snapToGrid w:val="0"/>
              <w:spacing w:line="276" w:lineRule="auto"/>
              <w:jc w:val="center"/>
              <w:rPr>
                <w:color w:val="auto"/>
                <w:lang w:val="ru-RU"/>
              </w:rPr>
            </w:pPr>
            <w:r w:rsidRPr="00AD420D">
              <w:rPr>
                <w:color w:val="auto"/>
              </w:rPr>
              <w:t xml:space="preserve">1670 </w:t>
            </w:r>
            <w:proofErr w:type="spellStart"/>
            <w:r w:rsidRPr="00AD420D">
              <w:rPr>
                <w:color w:val="auto"/>
              </w:rPr>
              <w:t>чел</w:t>
            </w:r>
            <w:r w:rsidR="002D6CDA" w:rsidRPr="00AD420D">
              <w:rPr>
                <w:color w:val="auto"/>
                <w:lang w:val="ru-RU"/>
              </w:rPr>
              <w:t>овек</w:t>
            </w:r>
            <w:proofErr w:type="spellEnd"/>
          </w:p>
        </w:tc>
        <w:tc>
          <w:tcPr>
            <w:tcW w:w="1701" w:type="dxa"/>
            <w:tcBorders>
              <w:top w:val="nil"/>
              <w:left w:val="single" w:sz="4" w:space="0" w:color="000000"/>
              <w:bottom w:val="single" w:sz="4" w:space="0" w:color="000000"/>
              <w:right w:val="nil"/>
            </w:tcBorders>
            <w:hideMark/>
          </w:tcPr>
          <w:p w14:paraId="4462FE9F" w14:textId="77777777" w:rsidR="00287213" w:rsidRPr="00AD420D" w:rsidRDefault="00287213" w:rsidP="002D6CDA">
            <w:pPr>
              <w:pStyle w:val="af"/>
              <w:snapToGrid w:val="0"/>
              <w:spacing w:line="276" w:lineRule="auto"/>
              <w:jc w:val="center"/>
              <w:rPr>
                <w:color w:val="auto"/>
              </w:rPr>
            </w:pPr>
            <w:r w:rsidRPr="00AD420D">
              <w:rPr>
                <w:color w:val="auto"/>
              </w:rPr>
              <w:t>99</w:t>
            </w:r>
          </w:p>
        </w:tc>
        <w:tc>
          <w:tcPr>
            <w:tcW w:w="1573" w:type="dxa"/>
            <w:tcBorders>
              <w:top w:val="nil"/>
              <w:left w:val="single" w:sz="4" w:space="0" w:color="000000"/>
              <w:bottom w:val="single" w:sz="4" w:space="0" w:color="000000"/>
              <w:right w:val="single" w:sz="4" w:space="0" w:color="000000"/>
            </w:tcBorders>
            <w:hideMark/>
          </w:tcPr>
          <w:p w14:paraId="24CEFDCB" w14:textId="77777777" w:rsidR="00287213" w:rsidRPr="00AD420D" w:rsidRDefault="00287213" w:rsidP="002D6CDA">
            <w:pPr>
              <w:pStyle w:val="af"/>
              <w:snapToGrid w:val="0"/>
              <w:spacing w:line="276" w:lineRule="auto"/>
              <w:jc w:val="center"/>
              <w:rPr>
                <w:color w:val="auto"/>
              </w:rPr>
            </w:pPr>
            <w:r w:rsidRPr="00AD420D">
              <w:rPr>
                <w:color w:val="auto"/>
              </w:rPr>
              <w:t>98</w:t>
            </w:r>
          </w:p>
        </w:tc>
      </w:tr>
      <w:tr w:rsidR="002D6CDA" w:rsidRPr="00AD420D" w14:paraId="01B0F67A" w14:textId="77777777" w:rsidTr="00467803">
        <w:tc>
          <w:tcPr>
            <w:tcW w:w="2268" w:type="dxa"/>
            <w:tcBorders>
              <w:top w:val="nil"/>
              <w:left w:val="single" w:sz="4" w:space="0" w:color="000000"/>
              <w:bottom w:val="single" w:sz="4" w:space="0" w:color="000000"/>
              <w:right w:val="nil"/>
            </w:tcBorders>
            <w:hideMark/>
          </w:tcPr>
          <w:p w14:paraId="5D78C3EB" w14:textId="6FF311FD" w:rsidR="00287213" w:rsidRPr="00AD420D" w:rsidRDefault="00287213" w:rsidP="002D6CDA">
            <w:pPr>
              <w:pStyle w:val="af"/>
              <w:snapToGrid w:val="0"/>
              <w:spacing w:line="276" w:lineRule="auto"/>
              <w:jc w:val="center"/>
              <w:rPr>
                <w:color w:val="auto"/>
              </w:rPr>
            </w:pPr>
            <w:r w:rsidRPr="00AD420D">
              <w:rPr>
                <w:color w:val="auto"/>
              </w:rPr>
              <w:t xml:space="preserve">6507,44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7D00E92E" w14:textId="5B060368" w:rsidR="00287213" w:rsidRPr="00AD420D" w:rsidRDefault="00287213" w:rsidP="002D6CDA">
            <w:pPr>
              <w:pStyle w:val="af"/>
              <w:snapToGrid w:val="0"/>
              <w:spacing w:line="276" w:lineRule="auto"/>
              <w:jc w:val="center"/>
              <w:rPr>
                <w:color w:val="auto"/>
              </w:rPr>
            </w:pPr>
            <w:r w:rsidRPr="00AD420D">
              <w:rPr>
                <w:color w:val="auto"/>
              </w:rPr>
              <w:t xml:space="preserve">6635,3 </w:t>
            </w:r>
            <w:proofErr w:type="spellStart"/>
            <w:r w:rsidRPr="00AD420D">
              <w:rPr>
                <w:color w:val="auto"/>
              </w:rPr>
              <w:t>тыс.руб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26FE8F9C" w14:textId="77777777" w:rsidR="00287213" w:rsidRPr="00AD420D" w:rsidRDefault="00287213" w:rsidP="002D6CDA">
            <w:pPr>
              <w:pStyle w:val="af"/>
              <w:snapToGrid w:val="0"/>
              <w:spacing w:line="276" w:lineRule="auto"/>
              <w:jc w:val="center"/>
              <w:rPr>
                <w:color w:val="auto"/>
              </w:rPr>
            </w:pPr>
            <w:r w:rsidRPr="00AD420D">
              <w:rPr>
                <w:color w:val="auto"/>
              </w:rPr>
              <w:t xml:space="preserve">8717,4 </w:t>
            </w:r>
            <w:proofErr w:type="spellStart"/>
            <w:r w:rsidRPr="00AD420D">
              <w:rPr>
                <w:color w:val="auto"/>
              </w:rPr>
              <w:t>тыс.руб</w:t>
            </w:r>
            <w:proofErr w:type="spellEnd"/>
            <w:r w:rsidRPr="00AD420D">
              <w:rPr>
                <w:color w:val="auto"/>
              </w:rPr>
              <w:t>.</w:t>
            </w:r>
          </w:p>
        </w:tc>
        <w:tc>
          <w:tcPr>
            <w:tcW w:w="1701" w:type="dxa"/>
            <w:tcBorders>
              <w:top w:val="nil"/>
              <w:left w:val="single" w:sz="4" w:space="0" w:color="000000"/>
              <w:bottom w:val="single" w:sz="4" w:space="0" w:color="000000"/>
              <w:right w:val="nil"/>
            </w:tcBorders>
            <w:hideMark/>
          </w:tcPr>
          <w:p w14:paraId="0ED81DEE" w14:textId="77777777" w:rsidR="00287213" w:rsidRPr="00AD420D" w:rsidRDefault="00287213" w:rsidP="002D6CDA">
            <w:pPr>
              <w:pStyle w:val="af"/>
              <w:snapToGrid w:val="0"/>
              <w:spacing w:line="276" w:lineRule="auto"/>
              <w:jc w:val="center"/>
              <w:rPr>
                <w:color w:val="auto"/>
              </w:rPr>
            </w:pPr>
            <w:r w:rsidRPr="00AD420D">
              <w:rPr>
                <w:color w:val="auto"/>
              </w:rPr>
              <w:t>75</w:t>
            </w:r>
          </w:p>
        </w:tc>
        <w:tc>
          <w:tcPr>
            <w:tcW w:w="1573" w:type="dxa"/>
            <w:tcBorders>
              <w:top w:val="nil"/>
              <w:left w:val="single" w:sz="4" w:space="0" w:color="000000"/>
              <w:bottom w:val="single" w:sz="4" w:space="0" w:color="000000"/>
              <w:right w:val="single" w:sz="4" w:space="0" w:color="000000"/>
            </w:tcBorders>
            <w:hideMark/>
          </w:tcPr>
          <w:p w14:paraId="1400E72A" w14:textId="77777777" w:rsidR="00287213" w:rsidRPr="00AD420D" w:rsidRDefault="00287213" w:rsidP="002D6CDA">
            <w:pPr>
              <w:pStyle w:val="af"/>
              <w:snapToGrid w:val="0"/>
              <w:spacing w:line="276" w:lineRule="auto"/>
              <w:jc w:val="center"/>
              <w:rPr>
                <w:color w:val="auto"/>
              </w:rPr>
            </w:pPr>
            <w:r w:rsidRPr="00AD420D">
              <w:rPr>
                <w:color w:val="auto"/>
              </w:rPr>
              <w:t>98</w:t>
            </w:r>
          </w:p>
        </w:tc>
      </w:tr>
    </w:tbl>
    <w:p w14:paraId="475497D3" w14:textId="77777777" w:rsidR="002D6CDA" w:rsidRPr="00AD420D" w:rsidRDefault="00287213" w:rsidP="00287213">
      <w:pPr>
        <w:rPr>
          <w:sz w:val="28"/>
          <w:szCs w:val="28"/>
        </w:rPr>
      </w:pPr>
      <w:r w:rsidRPr="00AD420D">
        <w:rPr>
          <w:sz w:val="28"/>
          <w:szCs w:val="28"/>
        </w:rPr>
        <w:t xml:space="preserve">   </w:t>
      </w:r>
    </w:p>
    <w:p w14:paraId="7CEC4CFB" w14:textId="0A784F52" w:rsidR="00287213" w:rsidRPr="00AD420D" w:rsidRDefault="002D6CDA" w:rsidP="002D6CDA">
      <w:r w:rsidRPr="00AD420D">
        <w:t xml:space="preserve">      </w:t>
      </w:r>
      <w:r w:rsidR="00287213" w:rsidRPr="00AD420D">
        <w:t>Уменьшение происходит в связи с переездом и со смертью граждан данной категории.</w:t>
      </w:r>
    </w:p>
    <w:p w14:paraId="10522EE7" w14:textId="3BCC25AE" w:rsidR="00287213" w:rsidRPr="00AD420D" w:rsidRDefault="00287213" w:rsidP="002D6CDA">
      <w:pPr>
        <w:ind w:firstLine="426"/>
      </w:pPr>
      <w:r w:rsidRPr="00AD420D">
        <w:t>- выплата ежемесячной денежной компенсации (ЕДК) в возмещение расходов на оплату жилищно-коммунальных услуг (ветераны труда, УТФ, инвалиды, дети-инвалиды, ЧАЭС и приравненные, ветераны боевых действий и др.):</w:t>
      </w:r>
      <w:r w:rsidR="002D6CDA" w:rsidRPr="00AD420D">
        <w:t xml:space="preserve"> </w:t>
      </w:r>
    </w:p>
    <w:p w14:paraId="04629141" w14:textId="77777777" w:rsidR="002D6CDA" w:rsidRPr="00AD420D" w:rsidRDefault="002D6CDA" w:rsidP="002D6CDA">
      <w:pPr>
        <w:ind w:firstLine="426"/>
      </w:pPr>
    </w:p>
    <w:tbl>
      <w:tblPr>
        <w:tblW w:w="9922"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409"/>
        <w:gridCol w:w="2127"/>
        <w:gridCol w:w="1565"/>
        <w:gridCol w:w="1552"/>
      </w:tblGrid>
      <w:tr w:rsidR="002D6CDA" w:rsidRPr="00AD420D" w14:paraId="4A333992" w14:textId="77777777" w:rsidTr="002D6CDA">
        <w:tc>
          <w:tcPr>
            <w:tcW w:w="2269" w:type="dxa"/>
            <w:tcBorders>
              <w:top w:val="single" w:sz="4" w:space="0" w:color="000000"/>
              <w:left w:val="single" w:sz="4" w:space="0" w:color="000000"/>
              <w:bottom w:val="single" w:sz="4" w:space="0" w:color="000000"/>
              <w:right w:val="nil"/>
            </w:tcBorders>
            <w:hideMark/>
          </w:tcPr>
          <w:p w14:paraId="4A6BC791" w14:textId="77777777" w:rsidR="002D6CDA"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3BDE05BF" w14:textId="01DB056D" w:rsidR="00287213" w:rsidRPr="00AD420D" w:rsidRDefault="00287213" w:rsidP="00467803">
            <w:pPr>
              <w:pStyle w:val="af"/>
              <w:snapToGrid w:val="0"/>
              <w:spacing w:line="276" w:lineRule="auto"/>
              <w:jc w:val="center"/>
              <w:rPr>
                <w:color w:val="auto"/>
                <w:lang w:val="ru-RU"/>
              </w:rPr>
            </w:pPr>
            <w:r w:rsidRPr="00AD420D">
              <w:rPr>
                <w:color w:val="auto"/>
              </w:rPr>
              <w:t xml:space="preserve">2023 </w:t>
            </w:r>
            <w:r w:rsidR="002D6CDA" w:rsidRPr="00AD420D">
              <w:rPr>
                <w:color w:val="auto"/>
                <w:lang w:val="ru-RU"/>
              </w:rPr>
              <w:t>года</w:t>
            </w:r>
          </w:p>
        </w:tc>
        <w:tc>
          <w:tcPr>
            <w:tcW w:w="2409" w:type="dxa"/>
            <w:tcBorders>
              <w:top w:val="single" w:sz="4" w:space="0" w:color="000000"/>
              <w:left w:val="single" w:sz="4" w:space="0" w:color="000000"/>
              <w:bottom w:val="single" w:sz="4" w:space="0" w:color="000000"/>
              <w:right w:val="nil"/>
            </w:tcBorders>
            <w:hideMark/>
          </w:tcPr>
          <w:p w14:paraId="7F80C62A" w14:textId="77777777" w:rsidR="002D6CDA"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4F8F4235" w14:textId="6CCBE4F4" w:rsidR="00287213" w:rsidRPr="00AD420D" w:rsidRDefault="008F5CE6" w:rsidP="00467803">
            <w:pPr>
              <w:pStyle w:val="af"/>
              <w:snapToGrid w:val="0"/>
              <w:spacing w:line="276" w:lineRule="auto"/>
              <w:jc w:val="center"/>
              <w:rPr>
                <w:color w:val="auto"/>
                <w:lang w:val="ru-RU"/>
              </w:rPr>
            </w:pPr>
            <w:r w:rsidRPr="00AD420D">
              <w:rPr>
                <w:color w:val="auto"/>
                <w:lang w:val="ru-RU"/>
              </w:rPr>
              <w:t>2022 года</w:t>
            </w:r>
          </w:p>
        </w:tc>
        <w:tc>
          <w:tcPr>
            <w:tcW w:w="2127" w:type="dxa"/>
            <w:tcBorders>
              <w:top w:val="single" w:sz="4" w:space="0" w:color="000000"/>
              <w:left w:val="single" w:sz="4" w:space="0" w:color="000000"/>
              <w:bottom w:val="single" w:sz="4" w:space="0" w:color="000000"/>
              <w:right w:val="nil"/>
            </w:tcBorders>
            <w:hideMark/>
          </w:tcPr>
          <w:p w14:paraId="79F1F92E"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45EBD294" w14:textId="35BEF60C"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565" w:type="dxa"/>
            <w:tcBorders>
              <w:top w:val="single" w:sz="4" w:space="0" w:color="000000"/>
              <w:left w:val="single" w:sz="4" w:space="0" w:color="000000"/>
              <w:bottom w:val="single" w:sz="4" w:space="0" w:color="000000"/>
              <w:right w:val="nil"/>
            </w:tcBorders>
            <w:hideMark/>
          </w:tcPr>
          <w:p w14:paraId="02FA641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52" w:type="dxa"/>
            <w:tcBorders>
              <w:top w:val="single" w:sz="4" w:space="0" w:color="000000"/>
              <w:left w:val="single" w:sz="4" w:space="0" w:color="000000"/>
              <w:bottom w:val="single" w:sz="4" w:space="0" w:color="000000"/>
              <w:right w:val="single" w:sz="4" w:space="0" w:color="000000"/>
            </w:tcBorders>
            <w:hideMark/>
          </w:tcPr>
          <w:p w14:paraId="5ADF7909" w14:textId="4068FAA9"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7A79D364" w14:textId="77777777" w:rsidTr="002D6CDA">
        <w:tc>
          <w:tcPr>
            <w:tcW w:w="2269" w:type="dxa"/>
            <w:tcBorders>
              <w:top w:val="nil"/>
              <w:left w:val="single" w:sz="4" w:space="0" w:color="000000"/>
              <w:bottom w:val="single" w:sz="4" w:space="0" w:color="000000"/>
              <w:right w:val="nil"/>
            </w:tcBorders>
            <w:hideMark/>
          </w:tcPr>
          <w:p w14:paraId="2A3464B7" w14:textId="77777777" w:rsidR="00287213" w:rsidRPr="00AD420D" w:rsidRDefault="00287213" w:rsidP="00467803">
            <w:pPr>
              <w:pStyle w:val="af"/>
              <w:snapToGrid w:val="0"/>
              <w:spacing w:line="276" w:lineRule="auto"/>
              <w:jc w:val="center"/>
              <w:rPr>
                <w:color w:val="auto"/>
              </w:rPr>
            </w:pPr>
            <w:r w:rsidRPr="00AD420D">
              <w:rPr>
                <w:color w:val="auto"/>
              </w:rPr>
              <w:t xml:space="preserve">      3310 </w:t>
            </w:r>
            <w:proofErr w:type="spellStart"/>
            <w:r w:rsidRPr="00AD420D">
              <w:rPr>
                <w:color w:val="auto"/>
              </w:rPr>
              <w:t>чел</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37088FAE" w14:textId="77777777" w:rsidR="00287213" w:rsidRPr="00AD420D" w:rsidRDefault="00287213" w:rsidP="00467803">
            <w:pPr>
              <w:pStyle w:val="af"/>
              <w:snapToGrid w:val="0"/>
              <w:spacing w:line="276" w:lineRule="auto"/>
              <w:jc w:val="center"/>
              <w:rPr>
                <w:color w:val="auto"/>
              </w:rPr>
            </w:pPr>
            <w:r w:rsidRPr="00AD420D">
              <w:rPr>
                <w:color w:val="auto"/>
              </w:rPr>
              <w:t xml:space="preserve">3350 </w:t>
            </w:r>
            <w:proofErr w:type="spellStart"/>
            <w:r w:rsidRPr="00AD420D">
              <w:rPr>
                <w:color w:val="auto"/>
              </w:rPr>
              <w:t>чел</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5E7CDFD3" w14:textId="77777777" w:rsidR="00287213" w:rsidRPr="00AD420D" w:rsidRDefault="00287213" w:rsidP="00467803">
            <w:pPr>
              <w:pStyle w:val="af"/>
              <w:snapToGrid w:val="0"/>
              <w:spacing w:line="276" w:lineRule="auto"/>
              <w:jc w:val="center"/>
              <w:rPr>
                <w:color w:val="auto"/>
              </w:rPr>
            </w:pPr>
            <w:r w:rsidRPr="00AD420D">
              <w:rPr>
                <w:color w:val="auto"/>
              </w:rPr>
              <w:t xml:space="preserve"> 3400</w:t>
            </w:r>
            <w:r w:rsidRPr="00AD420D">
              <w:rPr>
                <w:i/>
                <w:color w:val="auto"/>
              </w:rPr>
              <w:t xml:space="preserve"> </w:t>
            </w:r>
            <w:proofErr w:type="spellStart"/>
            <w:r w:rsidRPr="00AD420D">
              <w:rPr>
                <w:color w:val="auto"/>
              </w:rPr>
              <w:t>чел</w:t>
            </w:r>
            <w:proofErr w:type="spellEnd"/>
            <w:r w:rsidRPr="00AD420D">
              <w:rPr>
                <w:color w:val="auto"/>
              </w:rPr>
              <w:t>.</w:t>
            </w:r>
          </w:p>
        </w:tc>
        <w:tc>
          <w:tcPr>
            <w:tcW w:w="1565" w:type="dxa"/>
            <w:tcBorders>
              <w:top w:val="nil"/>
              <w:left w:val="single" w:sz="4" w:space="0" w:color="000000"/>
              <w:bottom w:val="single" w:sz="4" w:space="0" w:color="000000"/>
              <w:right w:val="nil"/>
            </w:tcBorders>
            <w:hideMark/>
          </w:tcPr>
          <w:p w14:paraId="77A384C8" w14:textId="77777777" w:rsidR="00287213" w:rsidRPr="00AD420D" w:rsidRDefault="00287213" w:rsidP="00467803">
            <w:pPr>
              <w:pStyle w:val="af"/>
              <w:snapToGrid w:val="0"/>
              <w:spacing w:line="276" w:lineRule="auto"/>
              <w:jc w:val="center"/>
              <w:rPr>
                <w:color w:val="auto"/>
              </w:rPr>
            </w:pPr>
            <w:r w:rsidRPr="00AD420D">
              <w:rPr>
                <w:color w:val="auto"/>
              </w:rPr>
              <w:t>97</w:t>
            </w:r>
          </w:p>
        </w:tc>
        <w:tc>
          <w:tcPr>
            <w:tcW w:w="1552" w:type="dxa"/>
            <w:tcBorders>
              <w:top w:val="nil"/>
              <w:left w:val="single" w:sz="4" w:space="0" w:color="000000"/>
              <w:bottom w:val="single" w:sz="4" w:space="0" w:color="000000"/>
              <w:right w:val="single" w:sz="4" w:space="0" w:color="000000"/>
            </w:tcBorders>
            <w:hideMark/>
          </w:tcPr>
          <w:p w14:paraId="5729D268" w14:textId="77777777" w:rsidR="00287213" w:rsidRPr="00AD420D" w:rsidRDefault="00287213" w:rsidP="00467803">
            <w:pPr>
              <w:pStyle w:val="af"/>
              <w:snapToGrid w:val="0"/>
              <w:spacing w:line="276" w:lineRule="auto"/>
              <w:jc w:val="center"/>
              <w:rPr>
                <w:color w:val="auto"/>
              </w:rPr>
            </w:pPr>
            <w:r w:rsidRPr="00AD420D">
              <w:rPr>
                <w:color w:val="auto"/>
              </w:rPr>
              <w:t>99</w:t>
            </w:r>
          </w:p>
        </w:tc>
      </w:tr>
      <w:tr w:rsidR="002D6CDA" w:rsidRPr="00AD420D" w14:paraId="1D463CA6" w14:textId="77777777" w:rsidTr="002D6CDA">
        <w:tc>
          <w:tcPr>
            <w:tcW w:w="2269" w:type="dxa"/>
            <w:tcBorders>
              <w:top w:val="nil"/>
              <w:left w:val="single" w:sz="4" w:space="0" w:color="000000"/>
              <w:bottom w:val="single" w:sz="4" w:space="0" w:color="000000"/>
              <w:right w:val="nil"/>
            </w:tcBorders>
            <w:hideMark/>
          </w:tcPr>
          <w:p w14:paraId="2EAFADF2" w14:textId="77777777" w:rsidR="00287213" w:rsidRPr="00AD420D" w:rsidRDefault="00287213" w:rsidP="00467803">
            <w:pPr>
              <w:pStyle w:val="af"/>
              <w:snapToGrid w:val="0"/>
              <w:spacing w:line="276" w:lineRule="auto"/>
              <w:jc w:val="center"/>
              <w:rPr>
                <w:color w:val="auto"/>
              </w:rPr>
            </w:pPr>
            <w:r w:rsidRPr="00AD420D">
              <w:rPr>
                <w:color w:val="auto"/>
              </w:rPr>
              <w:t xml:space="preserve">27121,75 </w:t>
            </w:r>
            <w:proofErr w:type="spellStart"/>
            <w:r w:rsidRPr="00AD420D">
              <w:rPr>
                <w:color w:val="auto"/>
              </w:rPr>
              <w:t>тыс.руб</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24B0F841" w14:textId="77777777" w:rsidR="00287213" w:rsidRPr="00AD420D" w:rsidRDefault="00287213" w:rsidP="00467803">
            <w:pPr>
              <w:pStyle w:val="af"/>
              <w:snapToGrid w:val="0"/>
              <w:spacing w:line="276" w:lineRule="auto"/>
              <w:rPr>
                <w:color w:val="auto"/>
              </w:rPr>
            </w:pPr>
            <w:r w:rsidRPr="00AD420D">
              <w:rPr>
                <w:color w:val="auto"/>
              </w:rPr>
              <w:t xml:space="preserve">26733,17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34309933" w14:textId="77777777" w:rsidR="00287213" w:rsidRPr="00AD420D" w:rsidRDefault="00287213" w:rsidP="00467803">
            <w:pPr>
              <w:pStyle w:val="af"/>
              <w:snapToGrid w:val="0"/>
              <w:spacing w:line="276" w:lineRule="auto"/>
              <w:rPr>
                <w:color w:val="auto"/>
              </w:rPr>
            </w:pPr>
            <w:r w:rsidRPr="00AD420D">
              <w:rPr>
                <w:color w:val="auto"/>
              </w:rPr>
              <w:t xml:space="preserve">36000,0 </w:t>
            </w:r>
            <w:proofErr w:type="spellStart"/>
            <w:r w:rsidRPr="00AD420D">
              <w:rPr>
                <w:color w:val="auto"/>
              </w:rPr>
              <w:t>тыс.руб</w:t>
            </w:r>
            <w:proofErr w:type="spellEnd"/>
            <w:r w:rsidRPr="00AD420D">
              <w:rPr>
                <w:color w:val="auto"/>
              </w:rPr>
              <w:t>.</w:t>
            </w:r>
          </w:p>
        </w:tc>
        <w:tc>
          <w:tcPr>
            <w:tcW w:w="1565" w:type="dxa"/>
            <w:tcBorders>
              <w:top w:val="nil"/>
              <w:left w:val="single" w:sz="4" w:space="0" w:color="000000"/>
              <w:bottom w:val="single" w:sz="4" w:space="0" w:color="000000"/>
              <w:right w:val="nil"/>
            </w:tcBorders>
            <w:hideMark/>
          </w:tcPr>
          <w:p w14:paraId="47720D39" w14:textId="77777777" w:rsidR="00287213" w:rsidRPr="00AD420D" w:rsidRDefault="00287213" w:rsidP="00467803">
            <w:pPr>
              <w:pStyle w:val="af"/>
              <w:snapToGrid w:val="0"/>
              <w:spacing w:line="276" w:lineRule="auto"/>
              <w:jc w:val="center"/>
              <w:rPr>
                <w:color w:val="auto"/>
              </w:rPr>
            </w:pPr>
            <w:r w:rsidRPr="00AD420D">
              <w:rPr>
                <w:color w:val="auto"/>
              </w:rPr>
              <w:t>75</w:t>
            </w:r>
          </w:p>
        </w:tc>
        <w:tc>
          <w:tcPr>
            <w:tcW w:w="1552" w:type="dxa"/>
            <w:tcBorders>
              <w:top w:val="nil"/>
              <w:left w:val="single" w:sz="4" w:space="0" w:color="000000"/>
              <w:bottom w:val="single" w:sz="4" w:space="0" w:color="000000"/>
              <w:right w:val="single" w:sz="4" w:space="0" w:color="000000"/>
            </w:tcBorders>
            <w:hideMark/>
          </w:tcPr>
          <w:p w14:paraId="7D72196C" w14:textId="77777777" w:rsidR="00287213" w:rsidRPr="00AD420D" w:rsidRDefault="00287213" w:rsidP="00467803">
            <w:pPr>
              <w:pStyle w:val="af"/>
              <w:snapToGrid w:val="0"/>
              <w:spacing w:line="276" w:lineRule="auto"/>
              <w:jc w:val="center"/>
              <w:rPr>
                <w:color w:val="auto"/>
              </w:rPr>
            </w:pPr>
            <w:r w:rsidRPr="00AD420D">
              <w:rPr>
                <w:color w:val="auto"/>
              </w:rPr>
              <w:t>101</w:t>
            </w:r>
          </w:p>
        </w:tc>
      </w:tr>
    </w:tbl>
    <w:p w14:paraId="11BFB8CE" w14:textId="77777777" w:rsidR="002D6CDA" w:rsidRPr="00AD420D" w:rsidRDefault="00287213" w:rsidP="00287213">
      <w:r w:rsidRPr="00AD420D">
        <w:t xml:space="preserve">        </w:t>
      </w:r>
    </w:p>
    <w:p w14:paraId="2A915BE3" w14:textId="23D3DC86" w:rsidR="00287213" w:rsidRPr="00AD420D" w:rsidRDefault="00287213" w:rsidP="00287213">
      <w:r w:rsidRPr="00AD420D">
        <w:t xml:space="preserve"> Уменьшение происходит в связи с переездом и со смертью граждан данной категории.</w:t>
      </w:r>
    </w:p>
    <w:p w14:paraId="257ED40E" w14:textId="77777777" w:rsidR="00287213" w:rsidRPr="00AD420D" w:rsidRDefault="00287213" w:rsidP="00287213">
      <w:pPr>
        <w:ind w:firstLine="709"/>
      </w:pPr>
      <w:r w:rsidRPr="00AD420D">
        <w:rPr>
          <w:bCs/>
        </w:rPr>
        <w:t xml:space="preserve">- предоставлено талонов на бесплатный проезд на </w:t>
      </w:r>
      <w:r w:rsidRPr="00AD420D">
        <w:t>межмуниципальных маршрутах регулярных перевозок на территории Удмуртской Республики в междугородном сообщении</w:t>
      </w:r>
      <w:r w:rsidRPr="00AD420D">
        <w:rPr>
          <w:bCs/>
        </w:rPr>
        <w:t>:</w:t>
      </w:r>
    </w:p>
    <w:tbl>
      <w:tblPr>
        <w:tblW w:w="976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46"/>
      </w:tblGrid>
      <w:tr w:rsidR="002D6CDA" w:rsidRPr="00AD420D" w14:paraId="613CA0CF" w14:textId="77777777" w:rsidTr="00467803">
        <w:tc>
          <w:tcPr>
            <w:tcW w:w="2268" w:type="dxa"/>
            <w:tcBorders>
              <w:top w:val="single" w:sz="4" w:space="0" w:color="000000"/>
              <w:left w:val="single" w:sz="4" w:space="0" w:color="000000"/>
              <w:bottom w:val="single" w:sz="4" w:space="0" w:color="000000"/>
              <w:right w:val="nil"/>
            </w:tcBorders>
            <w:hideMark/>
          </w:tcPr>
          <w:p w14:paraId="7146CDF5" w14:textId="77777777" w:rsidR="002D6CDA"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0D99E698" w14:textId="3A60BA35" w:rsidR="00287213" w:rsidRPr="00AD420D" w:rsidRDefault="00287213" w:rsidP="00467803">
            <w:pPr>
              <w:pStyle w:val="af"/>
              <w:snapToGrid w:val="0"/>
              <w:spacing w:line="276" w:lineRule="auto"/>
              <w:jc w:val="center"/>
              <w:rPr>
                <w:color w:val="auto"/>
                <w:lang w:val="ru-RU"/>
              </w:rPr>
            </w:pPr>
            <w:r w:rsidRPr="00AD420D">
              <w:rPr>
                <w:color w:val="auto"/>
              </w:rPr>
              <w:t>2023 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15925C2C" w14:textId="77777777" w:rsidR="002D6CDA"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64300FF6" w14:textId="0CE2A7BA" w:rsidR="00287213" w:rsidRPr="00AD420D" w:rsidRDefault="00287213" w:rsidP="00467803">
            <w:pPr>
              <w:pStyle w:val="af"/>
              <w:snapToGrid w:val="0"/>
              <w:spacing w:line="276" w:lineRule="auto"/>
              <w:jc w:val="center"/>
              <w:rPr>
                <w:color w:val="auto"/>
                <w:lang w:val="ru-RU"/>
              </w:rPr>
            </w:pPr>
            <w:r w:rsidRPr="00AD420D">
              <w:rPr>
                <w:color w:val="auto"/>
              </w:rPr>
              <w:t>2022 г</w:t>
            </w:r>
            <w:r w:rsidR="002D6CDA"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0B066239"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p>
          <w:p w14:paraId="22E139CB" w14:textId="6E493F18"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3572EA07"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46" w:type="dxa"/>
            <w:tcBorders>
              <w:top w:val="single" w:sz="4" w:space="0" w:color="000000"/>
              <w:left w:val="single" w:sz="4" w:space="0" w:color="000000"/>
              <w:bottom w:val="single" w:sz="4" w:space="0" w:color="000000"/>
              <w:right w:val="single" w:sz="4" w:space="0" w:color="000000"/>
            </w:tcBorders>
            <w:hideMark/>
          </w:tcPr>
          <w:p w14:paraId="1488DABF" w14:textId="3B89CA88"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439B95BD" w14:textId="77777777" w:rsidTr="00467803">
        <w:tc>
          <w:tcPr>
            <w:tcW w:w="2268" w:type="dxa"/>
            <w:tcBorders>
              <w:top w:val="nil"/>
              <w:left w:val="single" w:sz="4" w:space="0" w:color="000000"/>
              <w:bottom w:val="single" w:sz="4" w:space="0" w:color="000000"/>
              <w:right w:val="nil"/>
            </w:tcBorders>
            <w:hideMark/>
          </w:tcPr>
          <w:p w14:paraId="6DF213B7" w14:textId="77777777" w:rsidR="00287213" w:rsidRPr="00AD420D" w:rsidRDefault="00287213" w:rsidP="00467803">
            <w:pPr>
              <w:pStyle w:val="af"/>
              <w:snapToGrid w:val="0"/>
              <w:spacing w:line="276" w:lineRule="auto"/>
              <w:jc w:val="center"/>
              <w:rPr>
                <w:color w:val="auto"/>
              </w:rPr>
            </w:pPr>
            <w:r w:rsidRPr="00AD420D">
              <w:rPr>
                <w:color w:val="auto"/>
              </w:rPr>
              <w:t xml:space="preserve">     546 </w:t>
            </w:r>
            <w:proofErr w:type="spellStart"/>
            <w:r w:rsidRPr="00AD420D">
              <w:rPr>
                <w:color w:val="auto"/>
              </w:rPr>
              <w:t>шт</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7AEB509C" w14:textId="77777777" w:rsidR="00287213" w:rsidRPr="00AD420D" w:rsidRDefault="00287213" w:rsidP="00467803">
            <w:pPr>
              <w:pStyle w:val="af"/>
              <w:tabs>
                <w:tab w:val="center" w:pos="1008"/>
                <w:tab w:val="right" w:pos="2016"/>
              </w:tabs>
              <w:snapToGrid w:val="0"/>
              <w:spacing w:line="276" w:lineRule="auto"/>
              <w:rPr>
                <w:color w:val="auto"/>
              </w:rPr>
            </w:pPr>
            <w:r w:rsidRPr="00AD420D">
              <w:rPr>
                <w:color w:val="auto"/>
              </w:rPr>
              <w:tab/>
              <w:t xml:space="preserve"> 559 </w:t>
            </w:r>
            <w:proofErr w:type="spellStart"/>
            <w:r w:rsidRPr="00AD420D">
              <w:rPr>
                <w:color w:val="auto"/>
              </w:rPr>
              <w:t>шт</w:t>
            </w:r>
            <w:proofErr w:type="spellEnd"/>
            <w:r w:rsidRPr="00AD420D">
              <w:rPr>
                <w:color w:val="auto"/>
              </w:rPr>
              <w:t>.</w:t>
            </w:r>
            <w:r w:rsidRPr="00AD420D">
              <w:rPr>
                <w:color w:val="auto"/>
              </w:rPr>
              <w:tab/>
            </w:r>
          </w:p>
        </w:tc>
        <w:tc>
          <w:tcPr>
            <w:tcW w:w="2125" w:type="dxa"/>
            <w:tcBorders>
              <w:top w:val="nil"/>
              <w:left w:val="single" w:sz="4" w:space="0" w:color="000000"/>
              <w:bottom w:val="single" w:sz="4" w:space="0" w:color="000000"/>
              <w:right w:val="nil"/>
            </w:tcBorders>
            <w:hideMark/>
          </w:tcPr>
          <w:p w14:paraId="308057B3" w14:textId="77777777" w:rsidR="00287213" w:rsidRPr="00AD420D" w:rsidRDefault="00287213" w:rsidP="00467803">
            <w:pPr>
              <w:pStyle w:val="af"/>
              <w:snapToGrid w:val="0"/>
              <w:spacing w:line="276" w:lineRule="auto"/>
              <w:jc w:val="center"/>
              <w:rPr>
                <w:color w:val="auto"/>
              </w:rPr>
            </w:pPr>
            <w:r w:rsidRPr="00AD420D">
              <w:rPr>
                <w:color w:val="auto"/>
              </w:rPr>
              <w:t xml:space="preserve">    1300 </w:t>
            </w:r>
            <w:proofErr w:type="spellStart"/>
            <w:r w:rsidRPr="00AD420D">
              <w:rPr>
                <w:color w:val="auto"/>
              </w:rPr>
              <w:t>шт</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6B13E93" w14:textId="77777777" w:rsidR="00287213" w:rsidRPr="00AD420D" w:rsidRDefault="00287213" w:rsidP="00467803">
            <w:pPr>
              <w:pStyle w:val="af"/>
              <w:snapToGrid w:val="0"/>
              <w:spacing w:line="276" w:lineRule="auto"/>
              <w:jc w:val="center"/>
              <w:rPr>
                <w:color w:val="auto"/>
              </w:rPr>
            </w:pPr>
            <w:r w:rsidRPr="00AD420D">
              <w:rPr>
                <w:color w:val="auto"/>
              </w:rPr>
              <w:t>42</w:t>
            </w:r>
          </w:p>
        </w:tc>
        <w:tc>
          <w:tcPr>
            <w:tcW w:w="1546" w:type="dxa"/>
            <w:tcBorders>
              <w:top w:val="nil"/>
              <w:left w:val="single" w:sz="4" w:space="0" w:color="000000"/>
              <w:bottom w:val="single" w:sz="4" w:space="0" w:color="000000"/>
              <w:right w:val="single" w:sz="4" w:space="0" w:color="000000"/>
            </w:tcBorders>
            <w:hideMark/>
          </w:tcPr>
          <w:p w14:paraId="18BA715C" w14:textId="77777777" w:rsidR="00287213" w:rsidRPr="00AD420D" w:rsidRDefault="00287213" w:rsidP="00467803">
            <w:pPr>
              <w:pStyle w:val="af"/>
              <w:snapToGrid w:val="0"/>
              <w:spacing w:line="276" w:lineRule="auto"/>
              <w:jc w:val="center"/>
              <w:rPr>
                <w:color w:val="auto"/>
              </w:rPr>
            </w:pPr>
            <w:r w:rsidRPr="00AD420D">
              <w:rPr>
                <w:color w:val="auto"/>
              </w:rPr>
              <w:t>98</w:t>
            </w:r>
          </w:p>
        </w:tc>
      </w:tr>
    </w:tbl>
    <w:p w14:paraId="01F8EFD8" w14:textId="77777777" w:rsidR="00E5412E" w:rsidRPr="00AD420D" w:rsidRDefault="00E5412E" w:rsidP="00287213">
      <w:pPr>
        <w:ind w:firstLine="851"/>
      </w:pPr>
    </w:p>
    <w:p w14:paraId="42CC39CB" w14:textId="32DA764B" w:rsidR="00287213" w:rsidRPr="00AD420D" w:rsidRDefault="00287213" w:rsidP="00287213">
      <w:pPr>
        <w:ind w:firstLine="851"/>
      </w:pPr>
      <w:r w:rsidRPr="00AD420D">
        <w:t xml:space="preserve">  Уменьшение связано с неудобным графиком движения рейсового автобуса.</w:t>
      </w:r>
    </w:p>
    <w:p w14:paraId="2FD1FB30" w14:textId="01583D02" w:rsidR="00287213" w:rsidRPr="00AD420D" w:rsidRDefault="00287213" w:rsidP="00287213">
      <w:pPr>
        <w:ind w:firstLine="851"/>
      </w:pPr>
      <w:r w:rsidRPr="00AD420D">
        <w:rPr>
          <w:bCs/>
        </w:rPr>
        <w:t xml:space="preserve">- выплачено социальное пособие на погребение безработных граждан в соответствии с Федеральным законом от 12.01.1996 № 8-ФЗ «О </w:t>
      </w:r>
      <w:r w:rsidR="00FA7A03" w:rsidRPr="00AD420D">
        <w:rPr>
          <w:bCs/>
        </w:rPr>
        <w:t>погребении и</w:t>
      </w:r>
      <w:r w:rsidRPr="00AD420D">
        <w:rPr>
          <w:bCs/>
        </w:rPr>
        <w:t xml:space="preserve"> похоронном деле»</w:t>
      </w:r>
      <w:r w:rsidRPr="00AD420D">
        <w:t>:</w:t>
      </w:r>
    </w:p>
    <w:tbl>
      <w:tblPr>
        <w:tblW w:w="975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31"/>
      </w:tblGrid>
      <w:tr w:rsidR="002D6CDA" w:rsidRPr="00AD420D" w14:paraId="03854201" w14:textId="77777777" w:rsidTr="00467803">
        <w:tc>
          <w:tcPr>
            <w:tcW w:w="2268" w:type="dxa"/>
            <w:tcBorders>
              <w:top w:val="single" w:sz="4" w:space="0" w:color="000000"/>
              <w:left w:val="single" w:sz="4" w:space="0" w:color="000000"/>
              <w:bottom w:val="single" w:sz="4" w:space="0" w:color="000000"/>
              <w:right w:val="nil"/>
            </w:tcBorders>
            <w:hideMark/>
          </w:tcPr>
          <w:p w14:paraId="259E1D22" w14:textId="0179738D"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5412E"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3DD059C6" w14:textId="0B323426" w:rsidR="00287213" w:rsidRPr="00AD420D" w:rsidRDefault="00287213" w:rsidP="00467803">
            <w:pPr>
              <w:pStyle w:val="af"/>
              <w:snapToGrid w:val="0"/>
              <w:spacing w:line="276" w:lineRule="auto"/>
              <w:jc w:val="center"/>
              <w:rPr>
                <w:color w:val="auto"/>
                <w:lang w:val="ru-RU"/>
              </w:rPr>
            </w:pPr>
            <w:r w:rsidRPr="00AD420D">
              <w:rPr>
                <w:color w:val="auto"/>
              </w:rPr>
              <w:t xml:space="preserve">9 </w:t>
            </w:r>
            <w:proofErr w:type="spellStart"/>
            <w:r w:rsidRPr="00AD420D">
              <w:rPr>
                <w:color w:val="auto"/>
              </w:rPr>
              <w:t>месяцев</w:t>
            </w:r>
            <w:proofErr w:type="spellEnd"/>
            <w:r w:rsidRPr="00AD420D">
              <w:rPr>
                <w:color w:val="auto"/>
              </w:rPr>
              <w:t xml:space="preserve"> 2022 г</w:t>
            </w:r>
            <w:r w:rsidR="00E5412E"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4D8A91D5" w14:textId="7A18021A" w:rsidR="00E5412E"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D10D226" w14:textId="2241B35C"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095AF81D"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31" w:type="dxa"/>
            <w:tcBorders>
              <w:top w:val="single" w:sz="4" w:space="0" w:color="000000"/>
              <w:left w:val="single" w:sz="4" w:space="0" w:color="000000"/>
              <w:bottom w:val="single" w:sz="4" w:space="0" w:color="000000"/>
              <w:right w:val="single" w:sz="4" w:space="0" w:color="000000"/>
            </w:tcBorders>
            <w:hideMark/>
          </w:tcPr>
          <w:p w14:paraId="01ED3134" w14:textId="74F1C4CE"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E5412E" w:rsidRPr="00AD420D">
              <w:rPr>
                <w:color w:val="auto"/>
                <w:lang w:val="ru-RU"/>
              </w:rPr>
              <w:t>, %</w:t>
            </w:r>
          </w:p>
        </w:tc>
      </w:tr>
      <w:tr w:rsidR="002D6CDA" w:rsidRPr="00AD420D" w14:paraId="6162DB73" w14:textId="77777777" w:rsidTr="00467803">
        <w:tc>
          <w:tcPr>
            <w:tcW w:w="2268" w:type="dxa"/>
            <w:tcBorders>
              <w:top w:val="nil"/>
              <w:left w:val="single" w:sz="4" w:space="0" w:color="000000"/>
              <w:bottom w:val="single" w:sz="4" w:space="0" w:color="000000"/>
              <w:right w:val="nil"/>
            </w:tcBorders>
            <w:hideMark/>
          </w:tcPr>
          <w:p w14:paraId="2A41D6FD" w14:textId="78C18269" w:rsidR="00287213" w:rsidRPr="00AD420D" w:rsidRDefault="00287213" w:rsidP="00E5412E">
            <w:pPr>
              <w:pStyle w:val="af"/>
              <w:snapToGrid w:val="0"/>
              <w:spacing w:line="276" w:lineRule="auto"/>
              <w:jc w:val="center"/>
              <w:rPr>
                <w:color w:val="auto"/>
                <w:lang w:val="ru-RU"/>
              </w:rPr>
            </w:pPr>
            <w:r w:rsidRPr="00AD420D">
              <w:rPr>
                <w:color w:val="auto"/>
              </w:rPr>
              <w:t xml:space="preserve">31 </w:t>
            </w:r>
            <w:proofErr w:type="spellStart"/>
            <w:r w:rsidRPr="00AD420D">
              <w:rPr>
                <w:color w:val="auto"/>
              </w:rPr>
              <w:t>чел</w:t>
            </w:r>
            <w:r w:rsidR="00E5412E"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3AE18257" w14:textId="0AF36AAE" w:rsidR="00287213" w:rsidRPr="00AD420D" w:rsidRDefault="00287213" w:rsidP="00E5412E">
            <w:pPr>
              <w:pStyle w:val="af"/>
              <w:snapToGrid w:val="0"/>
              <w:spacing w:line="276" w:lineRule="auto"/>
              <w:jc w:val="center"/>
              <w:rPr>
                <w:color w:val="auto"/>
                <w:lang w:val="ru-RU"/>
              </w:rPr>
            </w:pPr>
            <w:r w:rsidRPr="00AD420D">
              <w:rPr>
                <w:color w:val="auto"/>
              </w:rPr>
              <w:t xml:space="preserve">31 </w:t>
            </w:r>
            <w:proofErr w:type="spellStart"/>
            <w:r w:rsidRPr="00AD420D">
              <w:rPr>
                <w:color w:val="auto"/>
              </w:rPr>
              <w:t>чел</w:t>
            </w:r>
            <w:r w:rsidR="00E5412E"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78521769" w14:textId="56763496" w:rsidR="00287213" w:rsidRPr="00AD420D" w:rsidRDefault="00287213" w:rsidP="00E5412E">
            <w:pPr>
              <w:pStyle w:val="af"/>
              <w:snapToGrid w:val="0"/>
              <w:spacing w:line="276" w:lineRule="auto"/>
              <w:jc w:val="center"/>
              <w:rPr>
                <w:color w:val="auto"/>
                <w:lang w:val="ru-RU"/>
              </w:rPr>
            </w:pPr>
            <w:r w:rsidRPr="00AD420D">
              <w:rPr>
                <w:color w:val="auto"/>
              </w:rPr>
              <w:t xml:space="preserve">50 </w:t>
            </w:r>
            <w:proofErr w:type="spellStart"/>
            <w:r w:rsidRPr="00AD420D">
              <w:rPr>
                <w:color w:val="auto"/>
              </w:rPr>
              <w:t>чел</w:t>
            </w:r>
            <w:r w:rsidR="00E5412E"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00590A8A" w14:textId="77777777" w:rsidR="00287213" w:rsidRPr="00AD420D" w:rsidRDefault="00287213" w:rsidP="00E5412E">
            <w:pPr>
              <w:pStyle w:val="af"/>
              <w:snapToGrid w:val="0"/>
              <w:spacing w:line="276" w:lineRule="auto"/>
              <w:jc w:val="center"/>
              <w:rPr>
                <w:color w:val="auto"/>
              </w:rPr>
            </w:pPr>
            <w:r w:rsidRPr="00AD420D">
              <w:rPr>
                <w:color w:val="auto"/>
              </w:rPr>
              <w:t>62</w:t>
            </w:r>
          </w:p>
        </w:tc>
        <w:tc>
          <w:tcPr>
            <w:tcW w:w="1531" w:type="dxa"/>
            <w:tcBorders>
              <w:top w:val="nil"/>
              <w:left w:val="single" w:sz="4" w:space="0" w:color="000000"/>
              <w:bottom w:val="single" w:sz="4" w:space="0" w:color="000000"/>
              <w:right w:val="single" w:sz="4" w:space="0" w:color="000000"/>
            </w:tcBorders>
            <w:hideMark/>
          </w:tcPr>
          <w:p w14:paraId="72F5F91E" w14:textId="77777777" w:rsidR="00287213" w:rsidRPr="00AD420D" w:rsidRDefault="00287213" w:rsidP="00E5412E">
            <w:pPr>
              <w:pStyle w:val="af"/>
              <w:snapToGrid w:val="0"/>
              <w:spacing w:line="276" w:lineRule="auto"/>
              <w:jc w:val="center"/>
              <w:rPr>
                <w:color w:val="auto"/>
              </w:rPr>
            </w:pPr>
            <w:r w:rsidRPr="00AD420D">
              <w:rPr>
                <w:color w:val="auto"/>
              </w:rPr>
              <w:t>100</w:t>
            </w:r>
          </w:p>
        </w:tc>
      </w:tr>
      <w:tr w:rsidR="002D6CDA" w:rsidRPr="00AD420D" w14:paraId="3D60F9BF" w14:textId="77777777" w:rsidTr="00467803">
        <w:trPr>
          <w:trHeight w:val="348"/>
        </w:trPr>
        <w:tc>
          <w:tcPr>
            <w:tcW w:w="2268" w:type="dxa"/>
            <w:tcBorders>
              <w:top w:val="nil"/>
              <w:left w:val="single" w:sz="4" w:space="0" w:color="000000"/>
              <w:bottom w:val="single" w:sz="4" w:space="0" w:color="000000"/>
              <w:right w:val="nil"/>
            </w:tcBorders>
            <w:hideMark/>
          </w:tcPr>
          <w:p w14:paraId="2889B40E" w14:textId="6761B7C9" w:rsidR="00287213" w:rsidRPr="00AD420D" w:rsidRDefault="00287213" w:rsidP="00E5412E">
            <w:pPr>
              <w:pStyle w:val="af"/>
              <w:snapToGrid w:val="0"/>
              <w:spacing w:line="276" w:lineRule="auto"/>
              <w:jc w:val="center"/>
              <w:rPr>
                <w:color w:val="auto"/>
              </w:rPr>
            </w:pPr>
            <w:r w:rsidRPr="00AD420D">
              <w:rPr>
                <w:color w:val="auto"/>
              </w:rPr>
              <w:lastRenderedPageBreak/>
              <w:t xml:space="preserve">277,84 </w:t>
            </w:r>
            <w:proofErr w:type="spellStart"/>
            <w:r w:rsidRPr="00AD420D">
              <w:rPr>
                <w:color w:val="auto"/>
              </w:rPr>
              <w:t>тыс.руб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45CD386E" w14:textId="2AD492CE" w:rsidR="00287213" w:rsidRPr="00AD420D" w:rsidRDefault="00287213" w:rsidP="00E5412E">
            <w:pPr>
              <w:pStyle w:val="af"/>
              <w:snapToGrid w:val="0"/>
              <w:spacing w:line="276" w:lineRule="auto"/>
              <w:jc w:val="center"/>
              <w:rPr>
                <w:color w:val="auto"/>
              </w:rPr>
            </w:pPr>
            <w:r w:rsidRPr="00AD420D">
              <w:rPr>
                <w:color w:val="auto"/>
              </w:rPr>
              <w:t xml:space="preserve">248,30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6CFAA867" w14:textId="63386F69" w:rsidR="00287213" w:rsidRPr="00AD420D" w:rsidRDefault="00287213" w:rsidP="00E5412E">
            <w:pPr>
              <w:pStyle w:val="af"/>
              <w:snapToGrid w:val="0"/>
              <w:spacing w:line="276" w:lineRule="auto"/>
              <w:jc w:val="center"/>
              <w:rPr>
                <w:color w:val="auto"/>
              </w:rPr>
            </w:pPr>
            <w:r w:rsidRPr="00AD420D">
              <w:rPr>
                <w:color w:val="auto"/>
              </w:rPr>
              <w:t>448,</w:t>
            </w:r>
            <w:r w:rsidR="008F5CE6" w:rsidRPr="00AD420D">
              <w:rPr>
                <w:color w:val="auto"/>
              </w:rPr>
              <w:t xml:space="preserve">10 </w:t>
            </w:r>
            <w:proofErr w:type="spellStart"/>
            <w:r w:rsidR="008F5CE6" w:rsidRPr="00AD420D">
              <w:rPr>
                <w:color w:val="auto"/>
              </w:rPr>
              <w:t>тыс.</w:t>
            </w:r>
            <w:r w:rsidRPr="00AD420D">
              <w:rPr>
                <w:color w:val="auto"/>
              </w:rPr>
              <w:t>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671B6C74" w14:textId="77777777" w:rsidR="00287213" w:rsidRPr="00AD420D" w:rsidRDefault="00287213" w:rsidP="00E5412E">
            <w:pPr>
              <w:pStyle w:val="af"/>
              <w:snapToGrid w:val="0"/>
              <w:spacing w:line="276" w:lineRule="auto"/>
              <w:jc w:val="center"/>
              <w:rPr>
                <w:color w:val="auto"/>
              </w:rPr>
            </w:pPr>
            <w:r w:rsidRPr="00AD420D">
              <w:rPr>
                <w:color w:val="auto"/>
              </w:rPr>
              <w:t>62</w:t>
            </w:r>
          </w:p>
        </w:tc>
        <w:tc>
          <w:tcPr>
            <w:tcW w:w="1531" w:type="dxa"/>
            <w:tcBorders>
              <w:top w:val="nil"/>
              <w:left w:val="single" w:sz="4" w:space="0" w:color="000000"/>
              <w:bottom w:val="single" w:sz="4" w:space="0" w:color="000000"/>
              <w:right w:val="single" w:sz="4" w:space="0" w:color="000000"/>
            </w:tcBorders>
            <w:hideMark/>
          </w:tcPr>
          <w:p w14:paraId="221C93DB" w14:textId="77777777" w:rsidR="00287213" w:rsidRPr="00AD420D" w:rsidRDefault="00287213" w:rsidP="00E5412E">
            <w:pPr>
              <w:pStyle w:val="af"/>
              <w:snapToGrid w:val="0"/>
              <w:spacing w:line="276" w:lineRule="auto"/>
              <w:jc w:val="center"/>
              <w:rPr>
                <w:color w:val="auto"/>
              </w:rPr>
            </w:pPr>
            <w:r w:rsidRPr="00AD420D">
              <w:rPr>
                <w:color w:val="auto"/>
              </w:rPr>
              <w:t>112</w:t>
            </w:r>
          </w:p>
        </w:tc>
      </w:tr>
    </w:tbl>
    <w:p w14:paraId="4C59EF46" w14:textId="77777777" w:rsidR="00287213" w:rsidRPr="00AD420D" w:rsidRDefault="00287213" w:rsidP="00287213">
      <w:pPr>
        <w:ind w:firstLine="709"/>
      </w:pPr>
      <w:r w:rsidRPr="00AD420D">
        <w:t xml:space="preserve">    Количество уменьшилось в связи с уменьшением безработных граждан.</w:t>
      </w:r>
    </w:p>
    <w:p w14:paraId="313D36EF" w14:textId="77777777" w:rsidR="00287213" w:rsidRPr="00AD420D" w:rsidRDefault="00287213" w:rsidP="00287213">
      <w:pPr>
        <w:ind w:firstLine="709"/>
      </w:pPr>
      <w:r w:rsidRPr="00AD420D">
        <w:rPr>
          <w:bCs/>
        </w:rPr>
        <w:t xml:space="preserve">- </w:t>
      </w:r>
      <w:r w:rsidRPr="00AD420D">
        <w:t>о</w:t>
      </w:r>
      <w:r w:rsidRPr="00AD420D">
        <w:rPr>
          <w:bCs/>
        </w:rPr>
        <w:t xml:space="preserve">казана материальная помощь малоимущим семьям или малоимущим одиноко проживающим гражданам: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5FB01316" w14:textId="77777777" w:rsidTr="00467803">
        <w:tc>
          <w:tcPr>
            <w:tcW w:w="2267" w:type="dxa"/>
            <w:tcBorders>
              <w:top w:val="single" w:sz="4" w:space="0" w:color="000000"/>
              <w:left w:val="single" w:sz="4" w:space="0" w:color="000000"/>
              <w:bottom w:val="single" w:sz="4" w:space="0" w:color="000000"/>
              <w:right w:val="nil"/>
            </w:tcBorders>
            <w:hideMark/>
          </w:tcPr>
          <w:p w14:paraId="147134E3" w14:textId="79447EEC" w:rsidR="00287213" w:rsidRPr="00AD420D" w:rsidRDefault="00287213" w:rsidP="00467803">
            <w:pPr>
              <w:pStyle w:val="af"/>
              <w:snapToGrid w:val="0"/>
              <w:spacing w:line="276" w:lineRule="auto"/>
              <w:jc w:val="center"/>
              <w:rPr>
                <w:color w:val="auto"/>
              </w:rPr>
            </w:pPr>
            <w:r w:rsidRPr="00AD420D">
              <w:rPr>
                <w:color w:val="auto"/>
                <w:lang w:val="ru-RU"/>
              </w:rPr>
              <w:t xml:space="preserve">  </w:t>
            </w: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56069592" w14:textId="736A6F50" w:rsidR="00287213" w:rsidRPr="00AD420D" w:rsidRDefault="00287213" w:rsidP="00467803">
            <w:pPr>
              <w:pStyle w:val="af"/>
              <w:snapToGrid w:val="0"/>
              <w:spacing w:line="276" w:lineRule="auto"/>
              <w:jc w:val="center"/>
              <w:rPr>
                <w:color w:val="auto"/>
              </w:rPr>
            </w:pP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5A4E937"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3293C164"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696EEE12"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64A2F46A" w14:textId="77777777" w:rsidTr="00467803">
        <w:tc>
          <w:tcPr>
            <w:tcW w:w="2267" w:type="dxa"/>
            <w:tcBorders>
              <w:top w:val="nil"/>
              <w:left w:val="single" w:sz="4" w:space="0" w:color="000000"/>
              <w:bottom w:val="single" w:sz="4" w:space="0" w:color="000000"/>
              <w:right w:val="nil"/>
            </w:tcBorders>
            <w:hideMark/>
          </w:tcPr>
          <w:p w14:paraId="00D91813" w14:textId="76F5C1E2" w:rsidR="00287213" w:rsidRPr="00AD420D" w:rsidRDefault="00287213" w:rsidP="00467803">
            <w:pPr>
              <w:pStyle w:val="af"/>
              <w:snapToGrid w:val="0"/>
              <w:spacing w:line="276" w:lineRule="auto"/>
              <w:jc w:val="center"/>
              <w:rPr>
                <w:color w:val="auto"/>
              </w:rPr>
            </w:pPr>
            <w:r w:rsidRPr="00AD420D">
              <w:rPr>
                <w:color w:val="auto"/>
              </w:rPr>
              <w:t xml:space="preserve">      59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237D45A7" w14:textId="4400A278" w:rsidR="00287213" w:rsidRPr="00AD420D" w:rsidRDefault="00287213" w:rsidP="00467803">
            <w:pPr>
              <w:pStyle w:val="af"/>
              <w:snapToGrid w:val="0"/>
              <w:spacing w:line="276" w:lineRule="auto"/>
              <w:jc w:val="center"/>
              <w:rPr>
                <w:color w:val="auto"/>
              </w:rPr>
            </w:pPr>
            <w:r w:rsidRPr="00AD420D">
              <w:rPr>
                <w:color w:val="auto"/>
              </w:rPr>
              <w:t xml:space="preserve">      58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17E5ECB7" w14:textId="4019C8C0" w:rsidR="00287213" w:rsidRPr="00AD420D" w:rsidRDefault="00287213" w:rsidP="00467803">
            <w:pPr>
              <w:pStyle w:val="af"/>
              <w:snapToGrid w:val="0"/>
              <w:spacing w:line="276" w:lineRule="auto"/>
              <w:jc w:val="center"/>
              <w:rPr>
                <w:color w:val="auto"/>
              </w:rPr>
            </w:pPr>
            <w:r w:rsidRPr="00AD420D">
              <w:rPr>
                <w:color w:val="auto"/>
              </w:rPr>
              <w:t xml:space="preserve">     85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6AB6EDAD" w14:textId="77777777" w:rsidR="00287213" w:rsidRPr="00AD420D" w:rsidRDefault="00287213" w:rsidP="00467803">
            <w:pPr>
              <w:pStyle w:val="af"/>
              <w:snapToGrid w:val="0"/>
              <w:spacing w:line="276" w:lineRule="auto"/>
              <w:jc w:val="center"/>
              <w:rPr>
                <w:color w:val="auto"/>
              </w:rPr>
            </w:pPr>
            <w:r w:rsidRPr="00AD420D">
              <w:rPr>
                <w:color w:val="auto"/>
              </w:rPr>
              <w:t>69</w:t>
            </w:r>
          </w:p>
        </w:tc>
        <w:tc>
          <w:tcPr>
            <w:tcW w:w="1562" w:type="dxa"/>
            <w:tcBorders>
              <w:top w:val="nil"/>
              <w:left w:val="single" w:sz="4" w:space="0" w:color="000000"/>
              <w:bottom w:val="single" w:sz="4" w:space="0" w:color="000000"/>
              <w:right w:val="single" w:sz="4" w:space="0" w:color="000000"/>
            </w:tcBorders>
            <w:hideMark/>
          </w:tcPr>
          <w:p w14:paraId="06C8E918" w14:textId="77777777" w:rsidR="00287213" w:rsidRPr="00AD420D" w:rsidRDefault="00287213" w:rsidP="00467803">
            <w:pPr>
              <w:pStyle w:val="af"/>
              <w:snapToGrid w:val="0"/>
              <w:spacing w:line="276" w:lineRule="auto"/>
              <w:jc w:val="center"/>
              <w:rPr>
                <w:color w:val="auto"/>
              </w:rPr>
            </w:pPr>
            <w:r w:rsidRPr="00AD420D">
              <w:rPr>
                <w:color w:val="auto"/>
              </w:rPr>
              <w:t>102</w:t>
            </w:r>
          </w:p>
        </w:tc>
      </w:tr>
      <w:tr w:rsidR="002D6CDA" w:rsidRPr="00AD420D" w14:paraId="372B7CC5" w14:textId="77777777" w:rsidTr="00467803">
        <w:tc>
          <w:tcPr>
            <w:tcW w:w="2267" w:type="dxa"/>
            <w:tcBorders>
              <w:top w:val="nil"/>
              <w:left w:val="single" w:sz="4" w:space="0" w:color="000000"/>
              <w:bottom w:val="single" w:sz="4" w:space="0" w:color="000000"/>
              <w:right w:val="nil"/>
            </w:tcBorders>
            <w:hideMark/>
          </w:tcPr>
          <w:p w14:paraId="5A877746" w14:textId="77777777" w:rsidR="00287213" w:rsidRPr="00AD420D" w:rsidRDefault="00287213" w:rsidP="00467803">
            <w:pPr>
              <w:pStyle w:val="af"/>
              <w:snapToGrid w:val="0"/>
              <w:spacing w:line="276" w:lineRule="auto"/>
              <w:jc w:val="center"/>
              <w:rPr>
                <w:color w:val="auto"/>
              </w:rPr>
            </w:pPr>
            <w:r w:rsidRPr="00AD420D">
              <w:rPr>
                <w:color w:val="auto"/>
              </w:rPr>
              <w:t xml:space="preserve">  19,96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19F7A06F" w14:textId="77777777" w:rsidR="00287213" w:rsidRPr="00AD420D" w:rsidRDefault="00287213" w:rsidP="00467803">
            <w:pPr>
              <w:pStyle w:val="af"/>
              <w:snapToGrid w:val="0"/>
              <w:spacing w:line="276" w:lineRule="auto"/>
              <w:rPr>
                <w:color w:val="auto"/>
              </w:rPr>
            </w:pPr>
            <w:r w:rsidRPr="00AD420D">
              <w:rPr>
                <w:color w:val="auto"/>
              </w:rPr>
              <w:t xml:space="preserve">   22,3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4BD27A4C" w14:textId="77777777" w:rsidR="00287213" w:rsidRPr="00AD420D" w:rsidRDefault="00287213" w:rsidP="00467803">
            <w:pPr>
              <w:pStyle w:val="af"/>
              <w:snapToGrid w:val="0"/>
              <w:spacing w:line="276" w:lineRule="auto"/>
              <w:rPr>
                <w:color w:val="auto"/>
              </w:rPr>
            </w:pPr>
            <w:r w:rsidRPr="00AD420D">
              <w:rPr>
                <w:color w:val="auto"/>
              </w:rPr>
              <w:t xml:space="preserve">  32,0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64AA8362" w14:textId="77777777" w:rsidR="00287213" w:rsidRPr="00AD420D" w:rsidRDefault="00287213" w:rsidP="00467803">
            <w:pPr>
              <w:pStyle w:val="af"/>
              <w:snapToGrid w:val="0"/>
              <w:spacing w:line="276" w:lineRule="auto"/>
              <w:jc w:val="center"/>
              <w:rPr>
                <w:color w:val="auto"/>
              </w:rPr>
            </w:pPr>
            <w:r w:rsidRPr="00AD420D">
              <w:rPr>
                <w:color w:val="auto"/>
              </w:rPr>
              <w:t>62</w:t>
            </w:r>
          </w:p>
        </w:tc>
        <w:tc>
          <w:tcPr>
            <w:tcW w:w="1562" w:type="dxa"/>
            <w:tcBorders>
              <w:top w:val="nil"/>
              <w:left w:val="single" w:sz="4" w:space="0" w:color="000000"/>
              <w:bottom w:val="single" w:sz="4" w:space="0" w:color="000000"/>
              <w:right w:val="single" w:sz="4" w:space="0" w:color="000000"/>
            </w:tcBorders>
            <w:hideMark/>
          </w:tcPr>
          <w:p w14:paraId="7C7F3544" w14:textId="77777777" w:rsidR="00287213" w:rsidRPr="00AD420D" w:rsidRDefault="00287213" w:rsidP="00467803">
            <w:pPr>
              <w:pStyle w:val="af"/>
              <w:snapToGrid w:val="0"/>
              <w:spacing w:line="276" w:lineRule="auto"/>
              <w:jc w:val="center"/>
              <w:rPr>
                <w:color w:val="auto"/>
              </w:rPr>
            </w:pPr>
            <w:r w:rsidRPr="00AD420D">
              <w:rPr>
                <w:color w:val="auto"/>
              </w:rPr>
              <w:t>89</w:t>
            </w:r>
          </w:p>
        </w:tc>
      </w:tr>
    </w:tbl>
    <w:p w14:paraId="1A5E7034" w14:textId="77777777" w:rsidR="00287213" w:rsidRPr="00AD420D" w:rsidRDefault="00287213" w:rsidP="00287213">
      <w:pPr>
        <w:pStyle w:val="af0"/>
        <w:spacing w:before="0" w:beforeAutospacing="0" w:after="0" w:afterAutospacing="0"/>
        <w:ind w:firstLine="709"/>
      </w:pPr>
      <w:r w:rsidRPr="00AD420D">
        <w:t xml:space="preserve">  </w:t>
      </w:r>
      <w:r w:rsidRPr="00AD420D">
        <w:rPr>
          <w:bCs/>
        </w:rPr>
        <w:t>-  оказана материальная помощь гражданам, находящимся в трудной жизненной ситуации</w:t>
      </w:r>
      <w:r w:rsidRPr="00AD420D">
        <w:t>:</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8880F49" w14:textId="77777777" w:rsidTr="00467803">
        <w:tc>
          <w:tcPr>
            <w:tcW w:w="2267" w:type="dxa"/>
            <w:tcBorders>
              <w:top w:val="single" w:sz="4" w:space="0" w:color="000000"/>
              <w:left w:val="single" w:sz="4" w:space="0" w:color="000000"/>
              <w:bottom w:val="single" w:sz="4" w:space="0" w:color="000000"/>
              <w:right w:val="nil"/>
            </w:tcBorders>
            <w:hideMark/>
          </w:tcPr>
          <w:p w14:paraId="34033E2D" w14:textId="0B575A6A"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7B752287" w14:textId="313455D9"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7BAA19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2DD6AE3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1FE67E4D" w14:textId="00C7C82F"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497666E1" w14:textId="77777777" w:rsidTr="00467803">
        <w:tc>
          <w:tcPr>
            <w:tcW w:w="2267" w:type="dxa"/>
            <w:tcBorders>
              <w:top w:val="nil"/>
              <w:left w:val="single" w:sz="4" w:space="0" w:color="000000"/>
              <w:bottom w:val="single" w:sz="4" w:space="0" w:color="000000"/>
              <w:right w:val="nil"/>
            </w:tcBorders>
            <w:hideMark/>
          </w:tcPr>
          <w:p w14:paraId="46BF5004" w14:textId="3BE79BD9" w:rsidR="00287213" w:rsidRPr="00AD420D" w:rsidRDefault="00287213" w:rsidP="00467803">
            <w:pPr>
              <w:pStyle w:val="af"/>
              <w:snapToGrid w:val="0"/>
              <w:spacing w:line="276" w:lineRule="auto"/>
              <w:jc w:val="center"/>
              <w:rPr>
                <w:color w:val="auto"/>
              </w:rPr>
            </w:pPr>
            <w:r w:rsidRPr="00AD420D">
              <w:rPr>
                <w:color w:val="auto"/>
              </w:rPr>
              <w:t xml:space="preserve">      29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346D83E5" w14:textId="5F84AC2F" w:rsidR="00287213" w:rsidRPr="00AD420D" w:rsidRDefault="00287213" w:rsidP="00467803">
            <w:pPr>
              <w:pStyle w:val="af"/>
              <w:snapToGrid w:val="0"/>
              <w:spacing w:line="276" w:lineRule="auto"/>
              <w:jc w:val="center"/>
              <w:rPr>
                <w:color w:val="auto"/>
              </w:rPr>
            </w:pPr>
            <w:r w:rsidRPr="00AD420D">
              <w:rPr>
                <w:color w:val="auto"/>
              </w:rPr>
              <w:t xml:space="preserve">      32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6869A4E2" w14:textId="2DEF8595" w:rsidR="00287213" w:rsidRPr="00AD420D" w:rsidRDefault="00287213" w:rsidP="00467803">
            <w:pPr>
              <w:pStyle w:val="af"/>
              <w:snapToGrid w:val="0"/>
              <w:spacing w:line="276" w:lineRule="auto"/>
              <w:jc w:val="center"/>
              <w:rPr>
                <w:color w:val="auto"/>
              </w:rPr>
            </w:pPr>
            <w:r w:rsidRPr="00AD420D">
              <w:rPr>
                <w:color w:val="auto"/>
              </w:rPr>
              <w:t xml:space="preserve">     43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37E750E3" w14:textId="77777777" w:rsidR="00287213" w:rsidRPr="00AD420D" w:rsidRDefault="00287213" w:rsidP="00467803">
            <w:pPr>
              <w:pStyle w:val="af"/>
              <w:snapToGrid w:val="0"/>
              <w:spacing w:line="276" w:lineRule="auto"/>
              <w:jc w:val="center"/>
              <w:rPr>
                <w:color w:val="auto"/>
              </w:rPr>
            </w:pPr>
            <w:r w:rsidRPr="00AD420D">
              <w:rPr>
                <w:color w:val="auto"/>
              </w:rPr>
              <w:t>67</w:t>
            </w:r>
          </w:p>
        </w:tc>
        <w:tc>
          <w:tcPr>
            <w:tcW w:w="1562" w:type="dxa"/>
            <w:tcBorders>
              <w:top w:val="nil"/>
              <w:left w:val="single" w:sz="4" w:space="0" w:color="000000"/>
              <w:bottom w:val="single" w:sz="4" w:space="0" w:color="000000"/>
              <w:right w:val="single" w:sz="4" w:space="0" w:color="000000"/>
            </w:tcBorders>
            <w:hideMark/>
          </w:tcPr>
          <w:p w14:paraId="4016E5B0" w14:textId="77777777" w:rsidR="00287213" w:rsidRPr="00AD420D" w:rsidRDefault="00287213" w:rsidP="00467803">
            <w:pPr>
              <w:pStyle w:val="af"/>
              <w:snapToGrid w:val="0"/>
              <w:spacing w:line="276" w:lineRule="auto"/>
              <w:jc w:val="center"/>
              <w:rPr>
                <w:color w:val="auto"/>
              </w:rPr>
            </w:pPr>
            <w:r w:rsidRPr="00AD420D">
              <w:rPr>
                <w:color w:val="auto"/>
              </w:rPr>
              <w:t>91</w:t>
            </w:r>
          </w:p>
        </w:tc>
      </w:tr>
      <w:tr w:rsidR="002D6CDA" w:rsidRPr="00AD420D" w14:paraId="1C53FD85" w14:textId="77777777" w:rsidTr="00467803">
        <w:tc>
          <w:tcPr>
            <w:tcW w:w="2267" w:type="dxa"/>
            <w:tcBorders>
              <w:top w:val="nil"/>
              <w:left w:val="single" w:sz="4" w:space="0" w:color="000000"/>
              <w:bottom w:val="single" w:sz="4" w:space="0" w:color="000000"/>
              <w:right w:val="nil"/>
            </w:tcBorders>
            <w:hideMark/>
          </w:tcPr>
          <w:p w14:paraId="5E55ACB0" w14:textId="77777777" w:rsidR="00287213" w:rsidRPr="00AD420D" w:rsidRDefault="00287213" w:rsidP="00467803">
            <w:pPr>
              <w:pStyle w:val="af"/>
              <w:snapToGrid w:val="0"/>
              <w:spacing w:line="276" w:lineRule="auto"/>
              <w:jc w:val="center"/>
              <w:rPr>
                <w:color w:val="auto"/>
              </w:rPr>
            </w:pPr>
            <w:r w:rsidRPr="00AD420D">
              <w:rPr>
                <w:color w:val="auto"/>
              </w:rPr>
              <w:t xml:space="preserve">  144,29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17CECBCF" w14:textId="77777777" w:rsidR="00287213" w:rsidRPr="00AD420D" w:rsidRDefault="00287213" w:rsidP="00467803">
            <w:pPr>
              <w:pStyle w:val="af"/>
              <w:snapToGrid w:val="0"/>
              <w:spacing w:line="276" w:lineRule="auto"/>
              <w:rPr>
                <w:color w:val="auto"/>
              </w:rPr>
            </w:pPr>
            <w:r w:rsidRPr="00AD420D">
              <w:rPr>
                <w:color w:val="auto"/>
              </w:rPr>
              <w:t xml:space="preserve">   139,7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736D7EF1" w14:textId="77777777" w:rsidR="00287213" w:rsidRPr="00AD420D" w:rsidRDefault="00287213" w:rsidP="00467803">
            <w:pPr>
              <w:pStyle w:val="af"/>
              <w:snapToGrid w:val="0"/>
              <w:spacing w:line="276" w:lineRule="auto"/>
              <w:rPr>
                <w:color w:val="auto"/>
              </w:rPr>
            </w:pPr>
            <w:r w:rsidRPr="00AD420D">
              <w:rPr>
                <w:color w:val="auto"/>
              </w:rPr>
              <w:t xml:space="preserve">  200,0 </w:t>
            </w:r>
            <w:proofErr w:type="spellStart"/>
            <w:r w:rsidRPr="00AD420D">
              <w:rPr>
                <w:color w:val="auto"/>
              </w:rPr>
              <w:t>тыс</w:t>
            </w:r>
            <w:proofErr w:type="spellEnd"/>
            <w:r w:rsidRPr="00AD420D">
              <w:rPr>
                <w:color w:val="auto"/>
              </w:rPr>
              <w:t>.</w:t>
            </w:r>
            <w:ins w:id="24" w:author="ZamNashal" w:date="2023-10-13T11:07:00Z">
              <w:r w:rsidRPr="00AD420D">
                <w:rPr>
                  <w:color w:val="auto"/>
                </w:rPr>
                <w:t xml:space="preserve"> </w:t>
              </w:r>
            </w:ins>
            <w:proofErr w:type="spellStart"/>
            <w:r w:rsidRPr="00AD420D">
              <w:rPr>
                <w:color w:val="auto"/>
              </w:rPr>
              <w:t>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AABCCF9" w14:textId="77777777" w:rsidR="00287213" w:rsidRPr="00AD420D" w:rsidRDefault="00287213" w:rsidP="00467803">
            <w:pPr>
              <w:pStyle w:val="af"/>
              <w:snapToGrid w:val="0"/>
              <w:spacing w:line="276" w:lineRule="auto"/>
              <w:jc w:val="center"/>
              <w:rPr>
                <w:color w:val="auto"/>
              </w:rPr>
            </w:pPr>
            <w:r w:rsidRPr="00AD420D">
              <w:rPr>
                <w:color w:val="auto"/>
              </w:rPr>
              <w:t>72</w:t>
            </w:r>
          </w:p>
        </w:tc>
        <w:tc>
          <w:tcPr>
            <w:tcW w:w="1562" w:type="dxa"/>
            <w:tcBorders>
              <w:top w:val="nil"/>
              <w:left w:val="single" w:sz="4" w:space="0" w:color="000000"/>
              <w:bottom w:val="single" w:sz="4" w:space="0" w:color="000000"/>
              <w:right w:val="single" w:sz="4" w:space="0" w:color="000000"/>
            </w:tcBorders>
            <w:hideMark/>
          </w:tcPr>
          <w:p w14:paraId="3BE35C2D" w14:textId="77777777" w:rsidR="00287213" w:rsidRPr="00AD420D" w:rsidRDefault="00287213" w:rsidP="00467803">
            <w:pPr>
              <w:pStyle w:val="af"/>
              <w:snapToGrid w:val="0"/>
              <w:spacing w:line="276" w:lineRule="auto"/>
              <w:jc w:val="center"/>
              <w:rPr>
                <w:color w:val="auto"/>
              </w:rPr>
            </w:pPr>
            <w:r w:rsidRPr="00AD420D">
              <w:rPr>
                <w:color w:val="auto"/>
              </w:rPr>
              <w:t>103</w:t>
            </w:r>
          </w:p>
        </w:tc>
      </w:tr>
    </w:tbl>
    <w:p w14:paraId="5D31A29E" w14:textId="77777777" w:rsidR="00287213" w:rsidRPr="00AD420D" w:rsidRDefault="00287213" w:rsidP="00287213">
      <w:pPr>
        <w:pStyle w:val="af0"/>
        <w:spacing w:before="0" w:beforeAutospacing="0" w:after="0" w:afterAutospacing="0"/>
        <w:ind w:firstLine="709"/>
      </w:pPr>
      <w:r w:rsidRPr="00AD420D">
        <w:t>- оказана материальная помощь по именным распоряжениям Правительства Удмуртской Республики: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49AC3730" w14:textId="77777777" w:rsidTr="00467803">
        <w:tc>
          <w:tcPr>
            <w:tcW w:w="2267" w:type="dxa"/>
            <w:tcBorders>
              <w:top w:val="single" w:sz="4" w:space="0" w:color="000000"/>
              <w:left w:val="single" w:sz="4" w:space="0" w:color="000000"/>
              <w:bottom w:val="single" w:sz="4" w:space="0" w:color="000000"/>
              <w:right w:val="nil"/>
            </w:tcBorders>
            <w:hideMark/>
          </w:tcPr>
          <w:p w14:paraId="39E58A44" w14:textId="77777777" w:rsidR="00FA7A0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5438764B" w14:textId="5EECB4EB" w:rsidR="00287213" w:rsidRPr="00AD420D" w:rsidRDefault="00287213" w:rsidP="004678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3F1AAD8D" w14:textId="77777777" w:rsidR="00FA7A0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151EEE7F" w14:textId="35F625F3" w:rsidR="00287213" w:rsidRPr="00AD420D" w:rsidRDefault="00287213" w:rsidP="00467803">
            <w:pPr>
              <w:pStyle w:val="af"/>
              <w:snapToGrid w:val="0"/>
              <w:spacing w:line="276" w:lineRule="auto"/>
              <w:jc w:val="center"/>
              <w:rPr>
                <w:color w:val="auto"/>
              </w:rPr>
            </w:pPr>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EB02A0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2749D2C5"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5627A32F" w14:textId="51D090B5"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1FF5D46A" w14:textId="77777777" w:rsidTr="00467803">
        <w:tc>
          <w:tcPr>
            <w:tcW w:w="2267" w:type="dxa"/>
            <w:tcBorders>
              <w:top w:val="nil"/>
              <w:left w:val="single" w:sz="4" w:space="0" w:color="000000"/>
              <w:bottom w:val="single" w:sz="4" w:space="0" w:color="000000"/>
              <w:right w:val="nil"/>
            </w:tcBorders>
            <w:hideMark/>
          </w:tcPr>
          <w:p w14:paraId="6ECE029A" w14:textId="4FDF4DAA" w:rsidR="00287213" w:rsidRPr="00AD420D" w:rsidRDefault="00287213" w:rsidP="00467803">
            <w:pPr>
              <w:pStyle w:val="af"/>
              <w:snapToGrid w:val="0"/>
              <w:spacing w:line="276" w:lineRule="auto"/>
              <w:jc w:val="center"/>
              <w:rPr>
                <w:color w:val="auto"/>
              </w:rPr>
            </w:pPr>
            <w:r w:rsidRPr="00AD420D">
              <w:rPr>
                <w:color w:val="auto"/>
              </w:rPr>
              <w:t xml:space="preserve">      8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7046C9CD" w14:textId="5B285938" w:rsidR="00287213" w:rsidRPr="00AD420D" w:rsidRDefault="00287213" w:rsidP="00467803">
            <w:pPr>
              <w:pStyle w:val="af"/>
              <w:snapToGrid w:val="0"/>
              <w:spacing w:line="276" w:lineRule="auto"/>
              <w:jc w:val="center"/>
              <w:rPr>
                <w:color w:val="auto"/>
              </w:rPr>
            </w:pPr>
            <w:r w:rsidRPr="00AD420D">
              <w:rPr>
                <w:color w:val="auto"/>
              </w:rPr>
              <w:t xml:space="preserve">      2 </w:t>
            </w:r>
            <w:proofErr w:type="spellStart"/>
            <w:r w:rsidR="00FA7A03" w:rsidRPr="00AD420D">
              <w:rPr>
                <w:color w:val="auto"/>
              </w:rPr>
              <w:t>чел</w:t>
            </w:r>
            <w:r w:rsidR="00FA7A03" w:rsidRPr="00AD420D">
              <w:rPr>
                <w:color w:val="auto"/>
                <w:lang w:val="ru-RU"/>
              </w:rPr>
              <w:t>овека</w:t>
            </w:r>
            <w:proofErr w:type="spellEnd"/>
          </w:p>
        </w:tc>
        <w:tc>
          <w:tcPr>
            <w:tcW w:w="2125" w:type="dxa"/>
            <w:tcBorders>
              <w:top w:val="nil"/>
              <w:left w:val="single" w:sz="4" w:space="0" w:color="000000"/>
              <w:bottom w:val="single" w:sz="4" w:space="0" w:color="000000"/>
              <w:right w:val="nil"/>
            </w:tcBorders>
            <w:hideMark/>
          </w:tcPr>
          <w:p w14:paraId="66B8A10D" w14:textId="5CAFE041" w:rsidR="00287213" w:rsidRPr="00AD420D" w:rsidRDefault="00287213" w:rsidP="00467803">
            <w:pPr>
              <w:pStyle w:val="af"/>
              <w:snapToGrid w:val="0"/>
              <w:spacing w:line="276" w:lineRule="auto"/>
              <w:jc w:val="center"/>
              <w:rPr>
                <w:color w:val="auto"/>
              </w:rPr>
            </w:pPr>
            <w:r w:rsidRPr="00AD420D">
              <w:rPr>
                <w:color w:val="auto"/>
              </w:rPr>
              <w:t xml:space="preserve">     5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540758FF" w14:textId="77777777" w:rsidR="00287213" w:rsidRPr="00AD420D" w:rsidRDefault="00287213" w:rsidP="00467803">
            <w:pPr>
              <w:pStyle w:val="af"/>
              <w:snapToGrid w:val="0"/>
              <w:spacing w:line="276" w:lineRule="auto"/>
              <w:jc w:val="center"/>
              <w:rPr>
                <w:color w:val="auto"/>
              </w:rPr>
            </w:pPr>
            <w:r w:rsidRPr="00AD420D">
              <w:rPr>
                <w:color w:val="auto"/>
              </w:rPr>
              <w:t>160</w:t>
            </w:r>
          </w:p>
        </w:tc>
        <w:tc>
          <w:tcPr>
            <w:tcW w:w="1562" w:type="dxa"/>
            <w:tcBorders>
              <w:top w:val="nil"/>
              <w:left w:val="single" w:sz="4" w:space="0" w:color="000000"/>
              <w:bottom w:val="single" w:sz="4" w:space="0" w:color="000000"/>
              <w:right w:val="single" w:sz="4" w:space="0" w:color="000000"/>
            </w:tcBorders>
            <w:hideMark/>
          </w:tcPr>
          <w:p w14:paraId="38EE1058" w14:textId="77777777" w:rsidR="00287213" w:rsidRPr="00AD420D" w:rsidRDefault="00287213" w:rsidP="00467803">
            <w:pPr>
              <w:pStyle w:val="af"/>
              <w:snapToGrid w:val="0"/>
              <w:spacing w:line="276" w:lineRule="auto"/>
              <w:jc w:val="center"/>
              <w:rPr>
                <w:color w:val="auto"/>
              </w:rPr>
            </w:pPr>
            <w:r w:rsidRPr="00AD420D">
              <w:rPr>
                <w:color w:val="auto"/>
              </w:rPr>
              <w:t>400</w:t>
            </w:r>
          </w:p>
        </w:tc>
      </w:tr>
      <w:tr w:rsidR="002D6CDA" w:rsidRPr="00AD420D" w14:paraId="0A827258" w14:textId="77777777" w:rsidTr="00467803">
        <w:tc>
          <w:tcPr>
            <w:tcW w:w="2267" w:type="dxa"/>
            <w:tcBorders>
              <w:top w:val="nil"/>
              <w:left w:val="single" w:sz="4" w:space="0" w:color="000000"/>
              <w:bottom w:val="single" w:sz="4" w:space="0" w:color="000000"/>
              <w:right w:val="nil"/>
            </w:tcBorders>
            <w:hideMark/>
          </w:tcPr>
          <w:p w14:paraId="34E2B52F" w14:textId="77777777" w:rsidR="00287213" w:rsidRPr="00AD420D" w:rsidRDefault="00287213" w:rsidP="00467803">
            <w:pPr>
              <w:pStyle w:val="af"/>
              <w:snapToGrid w:val="0"/>
              <w:spacing w:line="276" w:lineRule="auto"/>
              <w:jc w:val="center"/>
              <w:rPr>
                <w:color w:val="auto"/>
              </w:rPr>
            </w:pPr>
            <w:r w:rsidRPr="00AD420D">
              <w:rPr>
                <w:color w:val="auto"/>
              </w:rPr>
              <w:t xml:space="preserve">  270,00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784D9B45" w14:textId="77777777" w:rsidR="00287213" w:rsidRPr="00AD420D" w:rsidRDefault="00287213" w:rsidP="00467803">
            <w:pPr>
              <w:pStyle w:val="af"/>
              <w:snapToGrid w:val="0"/>
              <w:spacing w:line="276" w:lineRule="auto"/>
              <w:rPr>
                <w:color w:val="auto"/>
              </w:rPr>
            </w:pPr>
            <w:r w:rsidRPr="00AD420D">
              <w:rPr>
                <w:color w:val="auto"/>
              </w:rPr>
              <w:t xml:space="preserve">   80,00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544AA60B" w14:textId="77777777" w:rsidR="00287213" w:rsidRPr="00AD420D" w:rsidRDefault="00287213" w:rsidP="00467803">
            <w:pPr>
              <w:pStyle w:val="af"/>
              <w:snapToGrid w:val="0"/>
              <w:spacing w:line="276" w:lineRule="auto"/>
              <w:rPr>
                <w:color w:val="auto"/>
              </w:rPr>
            </w:pPr>
            <w:r w:rsidRPr="00AD420D">
              <w:rPr>
                <w:color w:val="auto"/>
              </w:rPr>
              <w:t xml:space="preserve">  150,00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ED0D720" w14:textId="77777777" w:rsidR="00287213" w:rsidRPr="00AD420D" w:rsidRDefault="00287213" w:rsidP="00467803">
            <w:pPr>
              <w:pStyle w:val="af"/>
              <w:snapToGrid w:val="0"/>
              <w:spacing w:line="276" w:lineRule="auto"/>
              <w:jc w:val="center"/>
              <w:rPr>
                <w:color w:val="auto"/>
              </w:rPr>
            </w:pPr>
            <w:r w:rsidRPr="00AD420D">
              <w:rPr>
                <w:color w:val="auto"/>
              </w:rPr>
              <w:t>180</w:t>
            </w:r>
          </w:p>
        </w:tc>
        <w:tc>
          <w:tcPr>
            <w:tcW w:w="1562" w:type="dxa"/>
            <w:tcBorders>
              <w:top w:val="nil"/>
              <w:left w:val="single" w:sz="4" w:space="0" w:color="000000"/>
              <w:bottom w:val="single" w:sz="4" w:space="0" w:color="000000"/>
              <w:right w:val="single" w:sz="4" w:space="0" w:color="000000"/>
            </w:tcBorders>
            <w:hideMark/>
          </w:tcPr>
          <w:p w14:paraId="3CD9CC61" w14:textId="77777777" w:rsidR="00287213" w:rsidRPr="00AD420D" w:rsidRDefault="00287213" w:rsidP="00467803">
            <w:pPr>
              <w:pStyle w:val="af"/>
              <w:snapToGrid w:val="0"/>
              <w:spacing w:line="276" w:lineRule="auto"/>
              <w:jc w:val="center"/>
              <w:rPr>
                <w:color w:val="auto"/>
              </w:rPr>
            </w:pPr>
            <w:r w:rsidRPr="00AD420D">
              <w:rPr>
                <w:color w:val="auto"/>
              </w:rPr>
              <w:t>337</w:t>
            </w:r>
          </w:p>
        </w:tc>
      </w:tr>
    </w:tbl>
    <w:p w14:paraId="496949EC" w14:textId="77777777" w:rsidR="00287213" w:rsidRPr="00AD420D" w:rsidRDefault="00287213" w:rsidP="00287213">
      <w:pPr>
        <w:pStyle w:val="af0"/>
        <w:spacing w:before="0" w:beforeAutospacing="0" w:after="0" w:afterAutospacing="0"/>
        <w:ind w:firstLine="709"/>
      </w:pPr>
      <w:r w:rsidRPr="00AD420D">
        <w:t>-  предоставлена государственная социальная помощь на основании социального контракта на открытие собственного дела (в том числе 6 человек на развитие ЛПХ):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2D6CDA" w:rsidRPr="00AD420D" w14:paraId="4FB95B02" w14:textId="77777777" w:rsidTr="00467803">
        <w:tc>
          <w:tcPr>
            <w:tcW w:w="2267" w:type="dxa"/>
            <w:tcBorders>
              <w:top w:val="single" w:sz="4" w:space="0" w:color="000000"/>
              <w:left w:val="single" w:sz="4" w:space="0" w:color="000000"/>
              <w:bottom w:val="single" w:sz="4" w:space="0" w:color="000000"/>
              <w:right w:val="nil"/>
            </w:tcBorders>
            <w:hideMark/>
          </w:tcPr>
          <w:p w14:paraId="3BB72AAF" w14:textId="77777777" w:rsidR="00FA7A0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p>
          <w:p w14:paraId="6745C62A" w14:textId="2C61B706" w:rsidR="00287213" w:rsidRPr="00AD420D" w:rsidRDefault="00287213" w:rsidP="00467803">
            <w:pPr>
              <w:pStyle w:val="af"/>
              <w:snapToGrid w:val="0"/>
              <w:spacing w:line="276" w:lineRule="auto"/>
              <w:jc w:val="center"/>
              <w:rPr>
                <w:color w:val="auto"/>
              </w:rPr>
            </w:pPr>
            <w:r w:rsidRPr="00AD420D">
              <w:rPr>
                <w:color w:val="auto"/>
              </w:rPr>
              <w:t xml:space="preserve"> 2023 </w:t>
            </w:r>
            <w:r w:rsidR="00FA7A03" w:rsidRPr="00AD420D">
              <w:rPr>
                <w:color w:val="auto"/>
              </w:rPr>
              <w:t>г</w:t>
            </w:r>
            <w:r w:rsidR="00FA7A03" w:rsidRPr="00AD420D">
              <w:rPr>
                <w:color w:val="auto"/>
                <w:lang w:val="ru-RU"/>
              </w:rPr>
              <w:t>ода</w:t>
            </w:r>
          </w:p>
        </w:tc>
        <w:tc>
          <w:tcPr>
            <w:tcW w:w="2269" w:type="dxa"/>
            <w:tcBorders>
              <w:top w:val="single" w:sz="4" w:space="0" w:color="000000"/>
              <w:left w:val="single" w:sz="4" w:space="0" w:color="000000"/>
              <w:bottom w:val="single" w:sz="4" w:space="0" w:color="000000"/>
              <w:right w:val="nil"/>
            </w:tcBorders>
            <w:hideMark/>
          </w:tcPr>
          <w:p w14:paraId="390968A3" w14:textId="77777777" w:rsidR="00FA7A0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7AD01484" w14:textId="7CED5CAE" w:rsidR="00287213" w:rsidRPr="00AD420D" w:rsidRDefault="00287213" w:rsidP="00467803">
            <w:pPr>
              <w:pStyle w:val="af"/>
              <w:snapToGrid w:val="0"/>
              <w:spacing w:line="276" w:lineRule="auto"/>
              <w:jc w:val="center"/>
              <w:rPr>
                <w:color w:val="auto"/>
              </w:rPr>
            </w:pPr>
            <w:r w:rsidRPr="00AD420D">
              <w:rPr>
                <w:color w:val="auto"/>
              </w:rPr>
              <w:t xml:space="preserve">2022 </w:t>
            </w:r>
            <w:r w:rsidR="00FA7A03" w:rsidRPr="00AD420D">
              <w:rPr>
                <w:color w:val="auto"/>
              </w:rPr>
              <w:t>г</w:t>
            </w:r>
            <w:r w:rsidR="00FA7A03"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1BB0154D"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4D2DDC80"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7370F6CF" w14:textId="79FD4892"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3D869EE9" w14:textId="77777777" w:rsidTr="00467803">
        <w:tc>
          <w:tcPr>
            <w:tcW w:w="2267" w:type="dxa"/>
            <w:tcBorders>
              <w:top w:val="nil"/>
              <w:left w:val="single" w:sz="4" w:space="0" w:color="000000"/>
              <w:bottom w:val="single" w:sz="4" w:space="0" w:color="000000"/>
              <w:right w:val="nil"/>
            </w:tcBorders>
            <w:hideMark/>
          </w:tcPr>
          <w:p w14:paraId="14E546A7" w14:textId="44BE1808" w:rsidR="00287213" w:rsidRPr="00AD420D" w:rsidRDefault="00287213" w:rsidP="00467803">
            <w:pPr>
              <w:pStyle w:val="af"/>
              <w:snapToGrid w:val="0"/>
              <w:spacing w:line="276" w:lineRule="auto"/>
              <w:jc w:val="center"/>
              <w:rPr>
                <w:color w:val="auto"/>
              </w:rPr>
            </w:pPr>
            <w:r w:rsidRPr="00AD420D">
              <w:rPr>
                <w:color w:val="auto"/>
              </w:rPr>
              <w:t xml:space="preserve"> 22 </w:t>
            </w:r>
            <w:proofErr w:type="spellStart"/>
            <w:r w:rsidR="00FA7A03" w:rsidRPr="00AD420D">
              <w:rPr>
                <w:color w:val="auto"/>
              </w:rPr>
              <w:t>чел</w:t>
            </w:r>
            <w:r w:rsidR="00FA7A03" w:rsidRPr="00AD420D">
              <w:rPr>
                <w:color w:val="auto"/>
                <w:lang w:val="ru-RU"/>
              </w:rPr>
              <w:t>овека</w:t>
            </w:r>
            <w:proofErr w:type="spellEnd"/>
          </w:p>
        </w:tc>
        <w:tc>
          <w:tcPr>
            <w:tcW w:w="2269" w:type="dxa"/>
            <w:tcBorders>
              <w:top w:val="nil"/>
              <w:left w:val="single" w:sz="4" w:space="0" w:color="000000"/>
              <w:bottom w:val="single" w:sz="4" w:space="0" w:color="000000"/>
              <w:right w:val="nil"/>
            </w:tcBorders>
            <w:hideMark/>
          </w:tcPr>
          <w:p w14:paraId="3AD42FDD" w14:textId="7A7DFE2F" w:rsidR="00287213" w:rsidRPr="00AD420D" w:rsidRDefault="00287213" w:rsidP="00467803">
            <w:pPr>
              <w:pStyle w:val="af"/>
              <w:snapToGrid w:val="0"/>
              <w:spacing w:line="276" w:lineRule="auto"/>
              <w:rPr>
                <w:color w:val="auto"/>
              </w:rPr>
            </w:pPr>
            <w:r w:rsidRPr="00AD420D">
              <w:rPr>
                <w:color w:val="auto"/>
              </w:rPr>
              <w:t xml:space="preserve">          22 </w:t>
            </w:r>
            <w:proofErr w:type="spellStart"/>
            <w:r w:rsidR="00FA7A03" w:rsidRPr="00AD420D">
              <w:rPr>
                <w:color w:val="auto"/>
              </w:rPr>
              <w:t>чел</w:t>
            </w:r>
            <w:r w:rsidR="00FA7A03" w:rsidRPr="00AD420D">
              <w:rPr>
                <w:color w:val="auto"/>
                <w:lang w:val="ru-RU"/>
              </w:rPr>
              <w:t>овека</w:t>
            </w:r>
            <w:proofErr w:type="spellEnd"/>
          </w:p>
        </w:tc>
        <w:tc>
          <w:tcPr>
            <w:tcW w:w="2268" w:type="dxa"/>
            <w:tcBorders>
              <w:top w:val="nil"/>
              <w:left w:val="single" w:sz="4" w:space="0" w:color="000000"/>
              <w:bottom w:val="single" w:sz="4" w:space="0" w:color="000000"/>
              <w:right w:val="nil"/>
            </w:tcBorders>
            <w:hideMark/>
          </w:tcPr>
          <w:p w14:paraId="793CF7CA" w14:textId="1AE4AB9D" w:rsidR="00287213" w:rsidRPr="00AD420D" w:rsidRDefault="00287213" w:rsidP="00467803">
            <w:pPr>
              <w:pStyle w:val="af"/>
              <w:snapToGrid w:val="0"/>
              <w:spacing w:line="276" w:lineRule="auto"/>
              <w:jc w:val="center"/>
              <w:rPr>
                <w:color w:val="auto"/>
              </w:rPr>
            </w:pPr>
            <w:r w:rsidRPr="00AD420D">
              <w:rPr>
                <w:color w:val="auto"/>
              </w:rPr>
              <w:t xml:space="preserve"> 25 </w:t>
            </w:r>
            <w:proofErr w:type="spellStart"/>
            <w:r w:rsidR="00FA7A03" w:rsidRPr="00AD420D">
              <w:rPr>
                <w:color w:val="auto"/>
              </w:rPr>
              <w:t>чел</w:t>
            </w:r>
            <w:r w:rsidR="00FA7A03" w:rsidRPr="00AD420D">
              <w:rPr>
                <w:color w:val="auto"/>
                <w:lang w:val="ru-RU"/>
              </w:rPr>
              <w:t>овек</w:t>
            </w:r>
            <w:proofErr w:type="spellEnd"/>
          </w:p>
        </w:tc>
        <w:tc>
          <w:tcPr>
            <w:tcW w:w="1414" w:type="dxa"/>
            <w:tcBorders>
              <w:top w:val="nil"/>
              <w:left w:val="single" w:sz="4" w:space="0" w:color="000000"/>
              <w:bottom w:val="single" w:sz="4" w:space="0" w:color="000000"/>
              <w:right w:val="nil"/>
            </w:tcBorders>
            <w:hideMark/>
          </w:tcPr>
          <w:p w14:paraId="32FAFDAA" w14:textId="77777777" w:rsidR="00287213" w:rsidRPr="00AD420D" w:rsidRDefault="00287213" w:rsidP="00467803">
            <w:pPr>
              <w:pStyle w:val="af"/>
              <w:snapToGrid w:val="0"/>
              <w:spacing w:line="276" w:lineRule="auto"/>
              <w:jc w:val="center"/>
              <w:rPr>
                <w:color w:val="auto"/>
              </w:rPr>
            </w:pPr>
            <w:r w:rsidRPr="00AD420D">
              <w:rPr>
                <w:color w:val="auto"/>
              </w:rPr>
              <w:t>88</w:t>
            </w:r>
          </w:p>
        </w:tc>
        <w:tc>
          <w:tcPr>
            <w:tcW w:w="1562" w:type="dxa"/>
            <w:tcBorders>
              <w:top w:val="nil"/>
              <w:left w:val="single" w:sz="4" w:space="0" w:color="000000"/>
              <w:bottom w:val="single" w:sz="4" w:space="0" w:color="000000"/>
              <w:right w:val="single" w:sz="4" w:space="0" w:color="000000"/>
            </w:tcBorders>
            <w:hideMark/>
          </w:tcPr>
          <w:p w14:paraId="61E23135"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6E63B0A4" w14:textId="77777777" w:rsidTr="00467803">
        <w:tc>
          <w:tcPr>
            <w:tcW w:w="2267" w:type="dxa"/>
            <w:tcBorders>
              <w:top w:val="nil"/>
              <w:left w:val="single" w:sz="4" w:space="0" w:color="000000"/>
              <w:bottom w:val="single" w:sz="4" w:space="0" w:color="000000"/>
              <w:right w:val="nil"/>
            </w:tcBorders>
            <w:hideMark/>
          </w:tcPr>
          <w:p w14:paraId="708B369F" w14:textId="77777777" w:rsidR="00287213" w:rsidRPr="00AD420D" w:rsidRDefault="00287213" w:rsidP="00467803">
            <w:pPr>
              <w:pStyle w:val="af"/>
              <w:snapToGrid w:val="0"/>
              <w:spacing w:line="276" w:lineRule="auto"/>
              <w:rPr>
                <w:color w:val="auto"/>
              </w:rPr>
            </w:pPr>
            <w:r w:rsidRPr="00AD420D">
              <w:rPr>
                <w:color w:val="auto"/>
              </w:rPr>
              <w:t xml:space="preserve">6648,67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269" w:type="dxa"/>
            <w:tcBorders>
              <w:top w:val="nil"/>
              <w:left w:val="single" w:sz="4" w:space="0" w:color="000000"/>
              <w:bottom w:val="single" w:sz="4" w:space="0" w:color="000000"/>
              <w:right w:val="nil"/>
            </w:tcBorders>
            <w:hideMark/>
          </w:tcPr>
          <w:p w14:paraId="27BB53C5" w14:textId="77777777" w:rsidR="00287213" w:rsidRPr="00AD420D" w:rsidRDefault="00287213" w:rsidP="00467803">
            <w:pPr>
              <w:pStyle w:val="af"/>
              <w:snapToGrid w:val="0"/>
              <w:spacing w:line="276" w:lineRule="auto"/>
              <w:rPr>
                <w:color w:val="auto"/>
              </w:rPr>
            </w:pPr>
            <w:r w:rsidRPr="00AD420D">
              <w:rPr>
                <w:color w:val="auto"/>
              </w:rPr>
              <w:t xml:space="preserve"> 3965,00 </w:t>
            </w:r>
            <w:proofErr w:type="spellStart"/>
            <w:r w:rsidRPr="00AD420D">
              <w:rPr>
                <w:color w:val="auto"/>
              </w:rPr>
              <w:t>тыс.руб</w:t>
            </w:r>
            <w:proofErr w:type="spellEnd"/>
            <w:r w:rsidRPr="00AD420D">
              <w:rPr>
                <w:color w:val="auto"/>
              </w:rPr>
              <w:t>.</w:t>
            </w:r>
          </w:p>
        </w:tc>
        <w:tc>
          <w:tcPr>
            <w:tcW w:w="2268" w:type="dxa"/>
            <w:tcBorders>
              <w:top w:val="nil"/>
              <w:left w:val="single" w:sz="4" w:space="0" w:color="000000"/>
              <w:bottom w:val="single" w:sz="4" w:space="0" w:color="000000"/>
              <w:right w:val="nil"/>
            </w:tcBorders>
            <w:hideMark/>
          </w:tcPr>
          <w:p w14:paraId="58897685" w14:textId="77777777" w:rsidR="00287213" w:rsidRPr="00AD420D" w:rsidRDefault="00287213" w:rsidP="00467803">
            <w:pPr>
              <w:pStyle w:val="af"/>
              <w:snapToGrid w:val="0"/>
              <w:spacing w:line="276" w:lineRule="auto"/>
              <w:rPr>
                <w:color w:val="auto"/>
              </w:rPr>
            </w:pPr>
            <w:r w:rsidRPr="00AD420D">
              <w:rPr>
                <w:color w:val="auto"/>
              </w:rPr>
              <w:t xml:space="preserve"> 6250,00 </w:t>
            </w:r>
            <w:proofErr w:type="spellStart"/>
            <w:r w:rsidRPr="00AD420D">
              <w:rPr>
                <w:color w:val="auto"/>
              </w:rPr>
              <w:t>тыс.руб</w:t>
            </w:r>
            <w:proofErr w:type="spellEnd"/>
            <w:r w:rsidRPr="00AD420D">
              <w:rPr>
                <w:color w:val="auto"/>
              </w:rPr>
              <w:t>.</w:t>
            </w:r>
          </w:p>
        </w:tc>
        <w:tc>
          <w:tcPr>
            <w:tcW w:w="1414" w:type="dxa"/>
            <w:tcBorders>
              <w:top w:val="nil"/>
              <w:left w:val="single" w:sz="4" w:space="0" w:color="000000"/>
              <w:bottom w:val="single" w:sz="4" w:space="0" w:color="000000"/>
              <w:right w:val="nil"/>
            </w:tcBorders>
            <w:hideMark/>
          </w:tcPr>
          <w:p w14:paraId="2C94B0DF" w14:textId="77777777" w:rsidR="00287213" w:rsidRPr="00AD420D" w:rsidRDefault="00287213" w:rsidP="00467803">
            <w:pPr>
              <w:pStyle w:val="af"/>
              <w:snapToGrid w:val="0"/>
              <w:spacing w:line="276" w:lineRule="auto"/>
              <w:jc w:val="center"/>
              <w:rPr>
                <w:color w:val="auto"/>
              </w:rPr>
            </w:pPr>
            <w:r w:rsidRPr="00AD420D">
              <w:rPr>
                <w:color w:val="auto"/>
              </w:rPr>
              <w:t>106</w:t>
            </w:r>
          </w:p>
        </w:tc>
        <w:tc>
          <w:tcPr>
            <w:tcW w:w="1562" w:type="dxa"/>
            <w:tcBorders>
              <w:top w:val="nil"/>
              <w:left w:val="single" w:sz="4" w:space="0" w:color="000000"/>
              <w:bottom w:val="single" w:sz="4" w:space="0" w:color="000000"/>
              <w:right w:val="single" w:sz="4" w:space="0" w:color="000000"/>
            </w:tcBorders>
            <w:hideMark/>
          </w:tcPr>
          <w:p w14:paraId="5F522BB5" w14:textId="77777777" w:rsidR="00287213" w:rsidRPr="00AD420D" w:rsidRDefault="00287213" w:rsidP="00467803">
            <w:pPr>
              <w:pStyle w:val="af"/>
              <w:snapToGrid w:val="0"/>
              <w:spacing w:line="276" w:lineRule="auto"/>
              <w:jc w:val="center"/>
              <w:rPr>
                <w:color w:val="auto"/>
              </w:rPr>
            </w:pPr>
            <w:r w:rsidRPr="00AD420D">
              <w:rPr>
                <w:color w:val="auto"/>
              </w:rPr>
              <w:t>168</w:t>
            </w:r>
          </w:p>
        </w:tc>
      </w:tr>
    </w:tbl>
    <w:p w14:paraId="017C8762" w14:textId="77777777" w:rsidR="00287213" w:rsidRPr="00AD420D" w:rsidRDefault="00287213" w:rsidP="00287213">
      <w:pPr>
        <w:pStyle w:val="af0"/>
        <w:spacing w:before="0" w:beforeAutospacing="0" w:after="0" w:afterAutospacing="0"/>
        <w:ind w:firstLine="709"/>
      </w:pPr>
      <w:r w:rsidRPr="00AD420D">
        <w:t xml:space="preserve">  -  предоставлена государственная социальная помощь на основании социального контракта по поиску работы и в трудной жизненной ситуации: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2D6CDA" w:rsidRPr="00AD420D" w14:paraId="20A5FD2B" w14:textId="77777777" w:rsidTr="00467803">
        <w:tc>
          <w:tcPr>
            <w:tcW w:w="2267" w:type="dxa"/>
            <w:tcBorders>
              <w:top w:val="single" w:sz="4" w:space="0" w:color="000000"/>
              <w:left w:val="single" w:sz="4" w:space="0" w:color="000000"/>
              <w:bottom w:val="single" w:sz="4" w:space="0" w:color="000000"/>
              <w:right w:val="nil"/>
            </w:tcBorders>
            <w:hideMark/>
          </w:tcPr>
          <w:p w14:paraId="2AD2D1E2" w14:textId="20356D63"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21625B33" w14:textId="4AC2B627" w:rsidR="00287213" w:rsidRPr="00AD420D" w:rsidRDefault="00287213" w:rsidP="00FA7A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269" w:type="dxa"/>
            <w:tcBorders>
              <w:top w:val="single" w:sz="4" w:space="0" w:color="000000"/>
              <w:left w:val="single" w:sz="4" w:space="0" w:color="000000"/>
              <w:bottom w:val="single" w:sz="4" w:space="0" w:color="000000"/>
              <w:right w:val="nil"/>
            </w:tcBorders>
            <w:hideMark/>
          </w:tcPr>
          <w:p w14:paraId="1949AFB7" w14:textId="3CB23C71"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55516787" w14:textId="74CA8B2A" w:rsidR="00287213" w:rsidRPr="00AD420D" w:rsidRDefault="00287213" w:rsidP="00FA7A03">
            <w:pPr>
              <w:pStyle w:val="af"/>
              <w:snapToGrid w:val="0"/>
              <w:spacing w:line="276" w:lineRule="auto"/>
              <w:jc w:val="center"/>
              <w:rPr>
                <w:color w:val="auto"/>
              </w:rPr>
            </w:pPr>
            <w:r w:rsidRPr="00AD420D">
              <w:rPr>
                <w:color w:val="auto"/>
              </w:rPr>
              <w:t xml:space="preserve">2022 </w:t>
            </w:r>
            <w:r w:rsidR="00FA7A03" w:rsidRPr="00AD420D">
              <w:rPr>
                <w:color w:val="auto"/>
              </w:rPr>
              <w:t>г</w:t>
            </w:r>
            <w:r w:rsidR="00FA7A03"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228105A8" w14:textId="77777777" w:rsidR="00FA7A03" w:rsidRPr="00AD420D" w:rsidRDefault="00287213" w:rsidP="00FA7A03">
            <w:pPr>
              <w:pStyle w:val="af"/>
              <w:snapToGrid w:val="0"/>
              <w:spacing w:line="276" w:lineRule="auto"/>
              <w:jc w:val="center"/>
              <w:rPr>
                <w:color w:val="auto"/>
              </w:rPr>
            </w:pPr>
            <w:proofErr w:type="spellStart"/>
            <w:r w:rsidRPr="00AD420D">
              <w:rPr>
                <w:color w:val="auto"/>
              </w:rPr>
              <w:t>Прогноз</w:t>
            </w:r>
            <w:proofErr w:type="spellEnd"/>
          </w:p>
          <w:p w14:paraId="2EFD8DA2" w14:textId="1CC58DD9" w:rsidR="00287213" w:rsidRPr="00AD420D" w:rsidRDefault="00FA7A03" w:rsidP="00FA7A03">
            <w:pPr>
              <w:pStyle w:val="af"/>
              <w:snapToGrid w:val="0"/>
              <w:spacing w:line="276" w:lineRule="auto"/>
              <w:jc w:val="center"/>
              <w:rPr>
                <w:color w:val="auto"/>
              </w:rPr>
            </w:pPr>
            <w:r w:rsidRPr="00AD420D">
              <w:rPr>
                <w:color w:val="auto"/>
                <w:lang w:val="ru-RU"/>
              </w:rPr>
              <w:t>н</w:t>
            </w:r>
            <w:r w:rsidR="00287213" w:rsidRPr="00AD420D">
              <w:rPr>
                <w:color w:val="auto"/>
              </w:rPr>
              <w:t xml:space="preserve">а 2023 </w:t>
            </w:r>
            <w:proofErr w:type="spellStart"/>
            <w:r w:rsidR="00287213"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502F4B14" w14:textId="77777777" w:rsidR="00287213" w:rsidRPr="00AD420D" w:rsidRDefault="00287213" w:rsidP="00FA7A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41602631" w14:textId="252D5B4D" w:rsidR="00287213" w:rsidRPr="00AD420D" w:rsidRDefault="00287213" w:rsidP="00FA7A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5E457A2A" w14:textId="77777777" w:rsidTr="00467803">
        <w:tc>
          <w:tcPr>
            <w:tcW w:w="2267" w:type="dxa"/>
            <w:tcBorders>
              <w:top w:val="nil"/>
              <w:left w:val="single" w:sz="4" w:space="0" w:color="000000"/>
              <w:bottom w:val="single" w:sz="4" w:space="0" w:color="000000"/>
              <w:right w:val="nil"/>
            </w:tcBorders>
            <w:hideMark/>
          </w:tcPr>
          <w:p w14:paraId="1AEE2C85" w14:textId="5F01CD7D"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2269" w:type="dxa"/>
            <w:tcBorders>
              <w:top w:val="nil"/>
              <w:left w:val="single" w:sz="4" w:space="0" w:color="000000"/>
              <w:bottom w:val="single" w:sz="4" w:space="0" w:color="000000"/>
              <w:right w:val="nil"/>
            </w:tcBorders>
            <w:hideMark/>
          </w:tcPr>
          <w:p w14:paraId="3E2EB23F" w14:textId="09C32D23" w:rsidR="00287213" w:rsidRPr="00AD420D" w:rsidRDefault="00287213" w:rsidP="00FA7A03">
            <w:pPr>
              <w:pStyle w:val="af"/>
              <w:snapToGrid w:val="0"/>
              <w:spacing w:line="276" w:lineRule="auto"/>
              <w:jc w:val="center"/>
              <w:rPr>
                <w:color w:val="auto"/>
              </w:rPr>
            </w:pPr>
            <w:r w:rsidRPr="00AD420D">
              <w:rPr>
                <w:color w:val="auto"/>
              </w:rPr>
              <w:t xml:space="preserve">61 </w:t>
            </w:r>
            <w:proofErr w:type="spellStart"/>
            <w:r w:rsidR="00FA7A03" w:rsidRPr="00AD420D">
              <w:rPr>
                <w:color w:val="auto"/>
              </w:rPr>
              <w:t>чел</w:t>
            </w:r>
            <w:r w:rsidR="00FA7A03" w:rsidRPr="00AD420D">
              <w:rPr>
                <w:color w:val="auto"/>
                <w:lang w:val="ru-RU"/>
              </w:rPr>
              <w:t>овек</w:t>
            </w:r>
            <w:proofErr w:type="spellEnd"/>
          </w:p>
        </w:tc>
        <w:tc>
          <w:tcPr>
            <w:tcW w:w="2268" w:type="dxa"/>
            <w:tcBorders>
              <w:top w:val="nil"/>
              <w:left w:val="single" w:sz="4" w:space="0" w:color="000000"/>
              <w:bottom w:val="single" w:sz="4" w:space="0" w:color="000000"/>
              <w:right w:val="nil"/>
            </w:tcBorders>
            <w:hideMark/>
          </w:tcPr>
          <w:p w14:paraId="2079031D" w14:textId="6DDD20EA"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1414" w:type="dxa"/>
            <w:tcBorders>
              <w:top w:val="nil"/>
              <w:left w:val="single" w:sz="4" w:space="0" w:color="000000"/>
              <w:bottom w:val="single" w:sz="4" w:space="0" w:color="000000"/>
              <w:right w:val="nil"/>
            </w:tcBorders>
            <w:hideMark/>
          </w:tcPr>
          <w:p w14:paraId="5D793C69" w14:textId="77777777" w:rsidR="00287213" w:rsidRPr="00AD420D" w:rsidRDefault="00287213" w:rsidP="00FA7A03">
            <w:pPr>
              <w:pStyle w:val="af"/>
              <w:snapToGrid w:val="0"/>
              <w:spacing w:line="276" w:lineRule="auto"/>
              <w:jc w:val="center"/>
              <w:rPr>
                <w:color w:val="auto"/>
              </w:rPr>
            </w:pPr>
            <w:r w:rsidRPr="00AD420D">
              <w:rPr>
                <w:color w:val="auto"/>
              </w:rPr>
              <w:t>100</w:t>
            </w:r>
          </w:p>
        </w:tc>
        <w:tc>
          <w:tcPr>
            <w:tcW w:w="1562" w:type="dxa"/>
            <w:tcBorders>
              <w:top w:val="nil"/>
              <w:left w:val="single" w:sz="4" w:space="0" w:color="000000"/>
              <w:bottom w:val="single" w:sz="4" w:space="0" w:color="000000"/>
              <w:right w:val="single" w:sz="4" w:space="0" w:color="000000"/>
            </w:tcBorders>
            <w:hideMark/>
          </w:tcPr>
          <w:p w14:paraId="0F0F6FEC" w14:textId="77777777" w:rsidR="00287213" w:rsidRPr="00AD420D" w:rsidRDefault="00287213" w:rsidP="00FA7A03">
            <w:pPr>
              <w:pStyle w:val="af"/>
              <w:snapToGrid w:val="0"/>
              <w:spacing w:line="276" w:lineRule="auto"/>
              <w:jc w:val="center"/>
              <w:rPr>
                <w:color w:val="auto"/>
              </w:rPr>
            </w:pPr>
            <w:r w:rsidRPr="00AD420D">
              <w:rPr>
                <w:color w:val="auto"/>
              </w:rPr>
              <w:t>98</w:t>
            </w:r>
          </w:p>
        </w:tc>
      </w:tr>
      <w:tr w:rsidR="002D6CDA" w:rsidRPr="00AD420D" w14:paraId="38D39EC7" w14:textId="77777777" w:rsidTr="00467803">
        <w:tc>
          <w:tcPr>
            <w:tcW w:w="2267" w:type="dxa"/>
            <w:tcBorders>
              <w:top w:val="nil"/>
              <w:left w:val="single" w:sz="4" w:space="0" w:color="000000"/>
              <w:bottom w:val="single" w:sz="4" w:space="0" w:color="000000"/>
              <w:right w:val="nil"/>
            </w:tcBorders>
            <w:hideMark/>
          </w:tcPr>
          <w:p w14:paraId="2A6C7766" w14:textId="77777777" w:rsidR="00287213" w:rsidRPr="00AD420D" w:rsidRDefault="00287213" w:rsidP="00FA7A03">
            <w:pPr>
              <w:pStyle w:val="af"/>
              <w:snapToGrid w:val="0"/>
              <w:spacing w:line="276" w:lineRule="auto"/>
              <w:jc w:val="center"/>
              <w:rPr>
                <w:color w:val="auto"/>
              </w:rPr>
            </w:pPr>
            <w:r w:rsidRPr="00AD420D">
              <w:rPr>
                <w:color w:val="auto"/>
              </w:rPr>
              <w:t xml:space="preserve">2816,90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269" w:type="dxa"/>
            <w:tcBorders>
              <w:top w:val="nil"/>
              <w:left w:val="single" w:sz="4" w:space="0" w:color="000000"/>
              <w:bottom w:val="single" w:sz="4" w:space="0" w:color="000000"/>
              <w:right w:val="nil"/>
            </w:tcBorders>
            <w:hideMark/>
          </w:tcPr>
          <w:p w14:paraId="1E2D4B3D" w14:textId="1BFB8428" w:rsidR="00287213" w:rsidRPr="00AD420D" w:rsidRDefault="00287213" w:rsidP="00FA7A03">
            <w:pPr>
              <w:pStyle w:val="af"/>
              <w:snapToGrid w:val="0"/>
              <w:spacing w:line="276" w:lineRule="auto"/>
              <w:jc w:val="center"/>
              <w:rPr>
                <w:color w:val="auto"/>
              </w:rPr>
            </w:pPr>
            <w:r w:rsidRPr="00AD420D">
              <w:rPr>
                <w:color w:val="auto"/>
              </w:rPr>
              <w:t xml:space="preserve">2623,43 </w:t>
            </w:r>
            <w:proofErr w:type="spellStart"/>
            <w:r w:rsidRPr="00AD420D">
              <w:rPr>
                <w:color w:val="auto"/>
              </w:rPr>
              <w:t>тыс.руб</w:t>
            </w:r>
            <w:proofErr w:type="spellEnd"/>
            <w:r w:rsidRPr="00AD420D">
              <w:rPr>
                <w:color w:val="auto"/>
              </w:rPr>
              <w:t>.</w:t>
            </w:r>
          </w:p>
        </w:tc>
        <w:tc>
          <w:tcPr>
            <w:tcW w:w="2268" w:type="dxa"/>
            <w:tcBorders>
              <w:top w:val="nil"/>
              <w:left w:val="single" w:sz="4" w:space="0" w:color="000000"/>
              <w:bottom w:val="single" w:sz="4" w:space="0" w:color="000000"/>
              <w:right w:val="nil"/>
            </w:tcBorders>
            <w:hideMark/>
          </w:tcPr>
          <w:p w14:paraId="4AAC2C11" w14:textId="1B09AAF4" w:rsidR="00287213" w:rsidRPr="00AD420D" w:rsidRDefault="00287213" w:rsidP="00FA7A03">
            <w:pPr>
              <w:pStyle w:val="af"/>
              <w:snapToGrid w:val="0"/>
              <w:spacing w:line="276" w:lineRule="auto"/>
              <w:jc w:val="center"/>
              <w:rPr>
                <w:color w:val="auto"/>
              </w:rPr>
            </w:pPr>
            <w:r w:rsidRPr="00AD420D">
              <w:rPr>
                <w:color w:val="auto"/>
              </w:rPr>
              <w:t xml:space="preserve">3000,00 </w:t>
            </w:r>
            <w:proofErr w:type="spellStart"/>
            <w:r w:rsidRPr="00AD420D">
              <w:rPr>
                <w:color w:val="auto"/>
              </w:rPr>
              <w:t>тыс.руб</w:t>
            </w:r>
            <w:proofErr w:type="spellEnd"/>
            <w:r w:rsidRPr="00AD420D">
              <w:rPr>
                <w:color w:val="auto"/>
              </w:rPr>
              <w:t>.</w:t>
            </w:r>
          </w:p>
        </w:tc>
        <w:tc>
          <w:tcPr>
            <w:tcW w:w="1414" w:type="dxa"/>
            <w:tcBorders>
              <w:top w:val="nil"/>
              <w:left w:val="single" w:sz="4" w:space="0" w:color="000000"/>
              <w:bottom w:val="single" w:sz="4" w:space="0" w:color="000000"/>
              <w:right w:val="nil"/>
            </w:tcBorders>
            <w:hideMark/>
          </w:tcPr>
          <w:p w14:paraId="4A2357E6" w14:textId="77777777" w:rsidR="00287213" w:rsidRPr="00AD420D" w:rsidRDefault="00287213" w:rsidP="00FA7A03">
            <w:pPr>
              <w:pStyle w:val="af"/>
              <w:snapToGrid w:val="0"/>
              <w:spacing w:line="276" w:lineRule="auto"/>
              <w:jc w:val="center"/>
              <w:rPr>
                <w:color w:val="auto"/>
              </w:rPr>
            </w:pPr>
            <w:r w:rsidRPr="00AD420D">
              <w:rPr>
                <w:color w:val="auto"/>
              </w:rPr>
              <w:t>94</w:t>
            </w:r>
          </w:p>
        </w:tc>
        <w:tc>
          <w:tcPr>
            <w:tcW w:w="1562" w:type="dxa"/>
            <w:tcBorders>
              <w:top w:val="nil"/>
              <w:left w:val="single" w:sz="4" w:space="0" w:color="000000"/>
              <w:bottom w:val="single" w:sz="4" w:space="0" w:color="000000"/>
              <w:right w:val="single" w:sz="4" w:space="0" w:color="000000"/>
            </w:tcBorders>
            <w:hideMark/>
          </w:tcPr>
          <w:p w14:paraId="48EFF695" w14:textId="77777777" w:rsidR="00287213" w:rsidRPr="00AD420D" w:rsidRDefault="00287213" w:rsidP="00FA7A03">
            <w:pPr>
              <w:pStyle w:val="af"/>
              <w:snapToGrid w:val="0"/>
              <w:spacing w:line="276" w:lineRule="auto"/>
              <w:jc w:val="center"/>
              <w:rPr>
                <w:color w:val="auto"/>
              </w:rPr>
            </w:pPr>
            <w:r w:rsidRPr="00AD420D">
              <w:rPr>
                <w:color w:val="auto"/>
              </w:rPr>
              <w:t>107</w:t>
            </w:r>
          </w:p>
        </w:tc>
      </w:tr>
    </w:tbl>
    <w:p w14:paraId="297EFA4E" w14:textId="77777777" w:rsidR="00287213" w:rsidRPr="00AD420D" w:rsidRDefault="00287213" w:rsidP="00287213">
      <w:pPr>
        <w:ind w:firstLine="709"/>
      </w:pPr>
      <w:r w:rsidRPr="00AD420D">
        <w:t xml:space="preserve">- 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9 месяцев 2023 года в филиале состояло на учете граждан данной категории, которые имели право на получение мер социальной поддержки: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74679060" w14:textId="77777777" w:rsidTr="00467803">
        <w:tc>
          <w:tcPr>
            <w:tcW w:w="2267" w:type="dxa"/>
            <w:tcBorders>
              <w:top w:val="single" w:sz="4" w:space="0" w:color="000000"/>
              <w:left w:val="single" w:sz="4" w:space="0" w:color="000000"/>
              <w:bottom w:val="single" w:sz="4" w:space="0" w:color="auto"/>
              <w:right w:val="nil"/>
            </w:tcBorders>
            <w:hideMark/>
          </w:tcPr>
          <w:p w14:paraId="07555D27" w14:textId="62025595" w:rsidR="00287213" w:rsidRPr="00AD420D" w:rsidRDefault="00287213" w:rsidP="00467803">
            <w:pPr>
              <w:pStyle w:val="af"/>
              <w:snapToGrid w:val="0"/>
              <w:spacing w:line="276" w:lineRule="auto"/>
              <w:jc w:val="center"/>
              <w:rPr>
                <w:color w:val="auto"/>
              </w:rPr>
            </w:pPr>
            <w:r w:rsidRPr="00AD420D">
              <w:rPr>
                <w:color w:val="auto"/>
                <w:lang w:val="ru-RU"/>
              </w:rPr>
              <w:lastRenderedPageBreak/>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70E35A56" w14:textId="0E9A1411"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00C00812" w14:textId="77777777" w:rsidR="00FA7A0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5D0D85C8" w14:textId="4AC4F38B"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6AD24343"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1F6B59FA" w14:textId="5C65DC65"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7F95089E" w14:textId="77777777" w:rsidTr="00467803">
        <w:tc>
          <w:tcPr>
            <w:tcW w:w="2267" w:type="dxa"/>
            <w:tcBorders>
              <w:top w:val="single" w:sz="4" w:space="0" w:color="auto"/>
              <w:left w:val="single" w:sz="4" w:space="0" w:color="000000"/>
              <w:bottom w:val="single" w:sz="4" w:space="0" w:color="000000"/>
              <w:right w:val="nil"/>
            </w:tcBorders>
            <w:hideMark/>
          </w:tcPr>
          <w:p w14:paraId="441ABACC" w14:textId="5E8F4B39" w:rsidR="00287213" w:rsidRPr="00AD420D" w:rsidRDefault="00287213" w:rsidP="00FA7A03">
            <w:pPr>
              <w:pStyle w:val="af"/>
              <w:snapToGrid w:val="0"/>
              <w:spacing w:line="276" w:lineRule="auto"/>
              <w:jc w:val="center"/>
              <w:rPr>
                <w:color w:val="auto"/>
              </w:rPr>
            </w:pPr>
            <w:r w:rsidRPr="00AD420D">
              <w:rPr>
                <w:color w:val="auto"/>
              </w:rPr>
              <w:t xml:space="preserve">49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single" w:sz="4" w:space="0" w:color="auto"/>
              <w:left w:val="single" w:sz="4" w:space="0" w:color="000000"/>
              <w:bottom w:val="single" w:sz="4" w:space="0" w:color="000000"/>
              <w:right w:val="nil"/>
            </w:tcBorders>
            <w:hideMark/>
          </w:tcPr>
          <w:p w14:paraId="507CEAC4" w14:textId="3A45AE43" w:rsidR="00287213" w:rsidRPr="00AD420D" w:rsidRDefault="00287213" w:rsidP="00FA7A03">
            <w:pPr>
              <w:pStyle w:val="af"/>
              <w:snapToGrid w:val="0"/>
              <w:spacing w:line="276" w:lineRule="auto"/>
              <w:jc w:val="center"/>
              <w:rPr>
                <w:color w:val="auto"/>
              </w:rPr>
            </w:pPr>
            <w:r w:rsidRPr="00AD420D">
              <w:rPr>
                <w:color w:val="auto"/>
              </w:rPr>
              <w:t xml:space="preserve">56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single" w:sz="4" w:space="0" w:color="auto"/>
              <w:left w:val="single" w:sz="4" w:space="0" w:color="000000"/>
              <w:bottom w:val="single" w:sz="4" w:space="0" w:color="000000"/>
              <w:right w:val="nil"/>
            </w:tcBorders>
            <w:hideMark/>
          </w:tcPr>
          <w:p w14:paraId="6347460E" w14:textId="1E3B110A"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405773A8" w14:textId="77777777" w:rsidR="00287213" w:rsidRPr="00AD420D" w:rsidRDefault="00287213" w:rsidP="00FA7A03">
            <w:pPr>
              <w:pStyle w:val="af"/>
              <w:snapToGrid w:val="0"/>
              <w:spacing w:line="276" w:lineRule="auto"/>
              <w:jc w:val="center"/>
              <w:rPr>
                <w:color w:val="auto"/>
              </w:rPr>
            </w:pPr>
            <w:r w:rsidRPr="00AD420D">
              <w:rPr>
                <w:color w:val="auto"/>
              </w:rPr>
              <w:t>82</w:t>
            </w:r>
          </w:p>
        </w:tc>
        <w:tc>
          <w:tcPr>
            <w:tcW w:w="1562" w:type="dxa"/>
            <w:tcBorders>
              <w:top w:val="single" w:sz="4" w:space="0" w:color="auto"/>
              <w:left w:val="single" w:sz="4" w:space="0" w:color="000000"/>
              <w:bottom w:val="single" w:sz="4" w:space="0" w:color="000000"/>
              <w:right w:val="single" w:sz="4" w:space="0" w:color="000000"/>
            </w:tcBorders>
            <w:hideMark/>
          </w:tcPr>
          <w:p w14:paraId="75FCD56F" w14:textId="77777777" w:rsidR="00287213" w:rsidRPr="00AD420D" w:rsidRDefault="00287213" w:rsidP="00FA7A03">
            <w:pPr>
              <w:pStyle w:val="af"/>
              <w:snapToGrid w:val="0"/>
              <w:spacing w:line="276" w:lineRule="auto"/>
              <w:jc w:val="center"/>
              <w:rPr>
                <w:color w:val="auto"/>
              </w:rPr>
            </w:pPr>
            <w:r w:rsidRPr="00AD420D">
              <w:rPr>
                <w:color w:val="auto"/>
              </w:rPr>
              <w:t>87</w:t>
            </w:r>
          </w:p>
        </w:tc>
      </w:tr>
      <w:tr w:rsidR="002D6CDA" w:rsidRPr="00AD420D" w14:paraId="1DEB3536" w14:textId="77777777" w:rsidTr="00467803">
        <w:tc>
          <w:tcPr>
            <w:tcW w:w="2267" w:type="dxa"/>
            <w:tcBorders>
              <w:top w:val="nil"/>
              <w:left w:val="single" w:sz="4" w:space="0" w:color="000000"/>
              <w:bottom w:val="single" w:sz="4" w:space="0" w:color="000000"/>
              <w:right w:val="nil"/>
            </w:tcBorders>
            <w:hideMark/>
          </w:tcPr>
          <w:p w14:paraId="13789B00" w14:textId="5B097829" w:rsidR="00287213" w:rsidRPr="00AD420D" w:rsidRDefault="00287213" w:rsidP="00FA7A03">
            <w:pPr>
              <w:pStyle w:val="af"/>
              <w:snapToGrid w:val="0"/>
              <w:spacing w:line="276" w:lineRule="auto"/>
              <w:jc w:val="center"/>
              <w:rPr>
                <w:color w:val="auto"/>
              </w:rPr>
            </w:pPr>
            <w:r w:rsidRPr="00AD420D">
              <w:rPr>
                <w:color w:val="auto"/>
              </w:rPr>
              <w:t xml:space="preserve">169,8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14DEFD62" w14:textId="15539A55" w:rsidR="00287213" w:rsidRPr="00AD420D" w:rsidRDefault="00287213" w:rsidP="00FA7A03">
            <w:pPr>
              <w:pStyle w:val="af"/>
              <w:snapToGrid w:val="0"/>
              <w:spacing w:line="276" w:lineRule="auto"/>
              <w:jc w:val="center"/>
              <w:rPr>
                <w:color w:val="auto"/>
              </w:rPr>
            </w:pPr>
            <w:r w:rsidRPr="00AD420D">
              <w:rPr>
                <w:color w:val="auto"/>
              </w:rPr>
              <w:t xml:space="preserve">183,0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49AB5CC9" w14:textId="435475C3" w:rsidR="00287213" w:rsidRPr="00AD420D" w:rsidRDefault="00287213" w:rsidP="00FA7A03">
            <w:pPr>
              <w:pStyle w:val="af"/>
              <w:snapToGrid w:val="0"/>
              <w:spacing w:line="276" w:lineRule="auto"/>
              <w:jc w:val="center"/>
              <w:rPr>
                <w:color w:val="auto"/>
              </w:rPr>
            </w:pPr>
            <w:r w:rsidRPr="00AD420D">
              <w:rPr>
                <w:color w:val="auto"/>
              </w:rPr>
              <w:t xml:space="preserve">280,0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E137019" w14:textId="77777777" w:rsidR="00287213" w:rsidRPr="00AD420D" w:rsidRDefault="00287213" w:rsidP="00FA7A03">
            <w:pPr>
              <w:pStyle w:val="af"/>
              <w:snapToGrid w:val="0"/>
              <w:spacing w:line="276" w:lineRule="auto"/>
              <w:jc w:val="center"/>
              <w:rPr>
                <w:color w:val="auto"/>
              </w:rPr>
            </w:pPr>
            <w:r w:rsidRPr="00AD420D">
              <w:rPr>
                <w:color w:val="auto"/>
              </w:rPr>
              <w:t>61</w:t>
            </w:r>
          </w:p>
        </w:tc>
        <w:tc>
          <w:tcPr>
            <w:tcW w:w="1562" w:type="dxa"/>
            <w:tcBorders>
              <w:top w:val="nil"/>
              <w:left w:val="single" w:sz="4" w:space="0" w:color="000000"/>
              <w:bottom w:val="single" w:sz="4" w:space="0" w:color="000000"/>
              <w:right w:val="single" w:sz="4" w:space="0" w:color="000000"/>
            </w:tcBorders>
            <w:hideMark/>
          </w:tcPr>
          <w:p w14:paraId="5AC04A32" w14:textId="77777777" w:rsidR="00287213" w:rsidRPr="00AD420D" w:rsidRDefault="00287213" w:rsidP="00FA7A03">
            <w:pPr>
              <w:pStyle w:val="af"/>
              <w:snapToGrid w:val="0"/>
              <w:spacing w:line="276" w:lineRule="auto"/>
              <w:jc w:val="center"/>
              <w:rPr>
                <w:color w:val="auto"/>
              </w:rPr>
            </w:pPr>
            <w:r w:rsidRPr="00AD420D">
              <w:rPr>
                <w:color w:val="auto"/>
              </w:rPr>
              <w:t>93</w:t>
            </w:r>
          </w:p>
        </w:tc>
      </w:tr>
    </w:tbl>
    <w:p w14:paraId="153CB9FD" w14:textId="77777777" w:rsidR="008F5CE6" w:rsidRPr="00AD420D" w:rsidRDefault="008F5CE6" w:rsidP="00287213">
      <w:pPr>
        <w:ind w:firstLine="709"/>
        <w:rPr>
          <w:bCs/>
        </w:rPr>
      </w:pPr>
    </w:p>
    <w:p w14:paraId="6365124F" w14:textId="0716EADC" w:rsidR="00287213" w:rsidRPr="00AD420D" w:rsidRDefault="00287213" w:rsidP="00287213">
      <w:pPr>
        <w:ind w:firstLine="709"/>
        <w:rPr>
          <w:bCs/>
        </w:rPr>
      </w:pPr>
      <w:r w:rsidRPr="00AD420D">
        <w:rPr>
          <w:bCs/>
        </w:rPr>
        <w:t>Уменьшение по данным показателям связано с переездом в другой регион и в связи со смертью граждан данной категории.</w:t>
      </w:r>
    </w:p>
    <w:p w14:paraId="377C5BA8" w14:textId="77777777" w:rsidR="00287213" w:rsidRPr="00AD420D" w:rsidRDefault="00287213" w:rsidP="00287213">
      <w:pPr>
        <w:ind w:firstLine="709"/>
        <w:rPr>
          <w:bCs/>
        </w:rPr>
      </w:pPr>
      <w:r w:rsidRPr="00AD420D">
        <w:rPr>
          <w:bCs/>
        </w:rPr>
        <w:t>- в соответствии с Указом Президента УР от 10.02.2006 № 14 «Об организации чествования супружеских пар, отмечающих 50-летие совместной жизни - «золотых юбиляров», а также супружеских пар, отмечающих 55-, 60-, 70- и 75-летие совместной жизни»</w:t>
      </w:r>
      <w:r w:rsidRPr="00AD420D">
        <w:rPr>
          <w:b/>
          <w:bCs/>
        </w:rPr>
        <w:t xml:space="preserve"> </w:t>
      </w:r>
      <w:r w:rsidRPr="00AD420D">
        <w:t>оказана единовременная выплата в размере 3000 рублей</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D6CDA" w:rsidRPr="00AD420D" w14:paraId="6A0AA3FD"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55B8E55E" w14:textId="1DDD79A5"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38D518A5" w14:textId="1B9246F5" w:rsidR="00287213" w:rsidRPr="00AD420D" w:rsidRDefault="00287213" w:rsidP="00FA7A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127" w:type="dxa"/>
            <w:tcBorders>
              <w:top w:val="single" w:sz="4" w:space="0" w:color="000000"/>
              <w:left w:val="single" w:sz="4" w:space="0" w:color="000000"/>
              <w:bottom w:val="single" w:sz="4" w:space="0" w:color="000000"/>
              <w:right w:val="single" w:sz="4" w:space="0" w:color="000000"/>
            </w:tcBorders>
            <w:hideMark/>
          </w:tcPr>
          <w:p w14:paraId="621F38E6" w14:textId="549070E1" w:rsidR="0028721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single" w:sz="4" w:space="0" w:color="000000"/>
            </w:tcBorders>
            <w:hideMark/>
          </w:tcPr>
          <w:p w14:paraId="62D6A9EB" w14:textId="77777777" w:rsidR="00287213" w:rsidRPr="00AD420D" w:rsidRDefault="00287213" w:rsidP="00FA7A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60417875" w14:textId="77777777" w:rsidR="00287213" w:rsidRPr="00AD420D" w:rsidRDefault="00287213" w:rsidP="00FA7A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29" w:type="dxa"/>
            <w:tcBorders>
              <w:top w:val="single" w:sz="4" w:space="0" w:color="000000"/>
              <w:left w:val="single" w:sz="4" w:space="0" w:color="000000"/>
              <w:bottom w:val="single" w:sz="4" w:space="0" w:color="000000"/>
              <w:right w:val="single" w:sz="4" w:space="0" w:color="000000"/>
            </w:tcBorders>
            <w:hideMark/>
          </w:tcPr>
          <w:p w14:paraId="4AB70369" w14:textId="689C36D2" w:rsidR="00287213" w:rsidRPr="00AD420D" w:rsidRDefault="00287213" w:rsidP="00FA7A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309C9A52"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354220BD" w14:textId="77777777" w:rsidR="00287213" w:rsidRPr="00AD420D" w:rsidRDefault="00287213" w:rsidP="00467803">
            <w:pPr>
              <w:pStyle w:val="af"/>
              <w:snapToGrid w:val="0"/>
              <w:spacing w:line="276" w:lineRule="auto"/>
              <w:jc w:val="center"/>
              <w:rPr>
                <w:color w:val="auto"/>
              </w:rPr>
            </w:pPr>
            <w:r w:rsidRPr="00AD420D">
              <w:rPr>
                <w:color w:val="auto"/>
              </w:rPr>
              <w:t xml:space="preserve">    20 </w:t>
            </w:r>
            <w:proofErr w:type="spellStart"/>
            <w:r w:rsidRPr="00AD420D">
              <w:rPr>
                <w:color w:val="auto"/>
              </w:rPr>
              <w:t>пар</w:t>
            </w:r>
            <w:proofErr w:type="spellEnd"/>
            <w:r w:rsidRPr="00AD420D">
              <w:rPr>
                <w:color w:val="auto"/>
              </w:rPr>
              <w:t xml:space="preserve"> </w:t>
            </w:r>
          </w:p>
        </w:tc>
        <w:tc>
          <w:tcPr>
            <w:tcW w:w="2127" w:type="dxa"/>
            <w:tcBorders>
              <w:top w:val="single" w:sz="4" w:space="0" w:color="000000"/>
              <w:left w:val="single" w:sz="4" w:space="0" w:color="000000"/>
              <w:bottom w:val="single" w:sz="4" w:space="0" w:color="000000"/>
              <w:right w:val="single" w:sz="4" w:space="0" w:color="000000"/>
            </w:tcBorders>
            <w:hideMark/>
          </w:tcPr>
          <w:p w14:paraId="44EEC7DB" w14:textId="77777777" w:rsidR="00287213" w:rsidRPr="00AD420D" w:rsidRDefault="00287213" w:rsidP="00467803">
            <w:pPr>
              <w:pStyle w:val="af"/>
              <w:snapToGrid w:val="0"/>
              <w:spacing w:line="276" w:lineRule="auto"/>
              <w:rPr>
                <w:color w:val="auto"/>
              </w:rPr>
            </w:pPr>
            <w:r w:rsidRPr="00AD420D">
              <w:rPr>
                <w:color w:val="auto"/>
              </w:rPr>
              <w:t xml:space="preserve">          24 </w:t>
            </w:r>
            <w:proofErr w:type="spellStart"/>
            <w:r w:rsidRPr="00AD420D">
              <w:rPr>
                <w:color w:val="auto"/>
              </w:rPr>
              <w:t>пар</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1775E431" w14:textId="77777777" w:rsidR="00287213" w:rsidRPr="00AD420D" w:rsidRDefault="00287213" w:rsidP="00467803">
            <w:pPr>
              <w:pStyle w:val="af"/>
              <w:snapToGrid w:val="0"/>
              <w:spacing w:line="276" w:lineRule="auto"/>
              <w:jc w:val="center"/>
              <w:rPr>
                <w:color w:val="auto"/>
              </w:rPr>
            </w:pPr>
            <w:r w:rsidRPr="00AD420D">
              <w:rPr>
                <w:color w:val="auto"/>
              </w:rPr>
              <w:t xml:space="preserve"> 40 </w:t>
            </w:r>
            <w:proofErr w:type="spellStart"/>
            <w:r w:rsidRPr="00AD420D">
              <w:rPr>
                <w:color w:val="auto"/>
              </w:rPr>
              <w:t>пар</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20BFF828" w14:textId="77777777" w:rsidR="00287213" w:rsidRPr="00AD420D" w:rsidRDefault="00287213" w:rsidP="00467803">
            <w:pPr>
              <w:pStyle w:val="af"/>
              <w:snapToGrid w:val="0"/>
              <w:spacing w:line="276" w:lineRule="auto"/>
              <w:jc w:val="center"/>
              <w:rPr>
                <w:color w:val="auto"/>
              </w:rPr>
            </w:pPr>
            <w:r w:rsidRPr="00AD420D">
              <w:rPr>
                <w:color w:val="auto"/>
              </w:rPr>
              <w:t>50</w:t>
            </w:r>
          </w:p>
        </w:tc>
        <w:tc>
          <w:tcPr>
            <w:tcW w:w="1529" w:type="dxa"/>
            <w:tcBorders>
              <w:top w:val="single" w:sz="4" w:space="0" w:color="000000"/>
              <w:left w:val="single" w:sz="4" w:space="0" w:color="000000"/>
              <w:bottom w:val="single" w:sz="4" w:space="0" w:color="000000"/>
              <w:right w:val="single" w:sz="4" w:space="0" w:color="000000"/>
            </w:tcBorders>
            <w:hideMark/>
          </w:tcPr>
          <w:p w14:paraId="7F9FCD86" w14:textId="77777777" w:rsidR="00287213" w:rsidRPr="00AD420D" w:rsidRDefault="00287213" w:rsidP="00467803">
            <w:pPr>
              <w:pStyle w:val="af"/>
              <w:snapToGrid w:val="0"/>
              <w:spacing w:line="276" w:lineRule="auto"/>
              <w:jc w:val="center"/>
              <w:rPr>
                <w:color w:val="auto"/>
              </w:rPr>
            </w:pPr>
            <w:r w:rsidRPr="00AD420D">
              <w:rPr>
                <w:color w:val="auto"/>
              </w:rPr>
              <w:t>83</w:t>
            </w:r>
          </w:p>
        </w:tc>
      </w:tr>
      <w:tr w:rsidR="002D6CDA" w:rsidRPr="00AD420D" w14:paraId="431A5C4C"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02D91362" w14:textId="77777777" w:rsidR="00287213" w:rsidRPr="00AD420D" w:rsidRDefault="00287213" w:rsidP="00467803">
            <w:pPr>
              <w:pStyle w:val="af"/>
              <w:snapToGrid w:val="0"/>
              <w:spacing w:line="276" w:lineRule="auto"/>
              <w:jc w:val="center"/>
              <w:rPr>
                <w:color w:val="auto"/>
              </w:rPr>
            </w:pPr>
            <w:r w:rsidRPr="00AD420D">
              <w:rPr>
                <w:color w:val="auto"/>
              </w:rPr>
              <w:t xml:space="preserve">  60,0 </w:t>
            </w:r>
            <w:proofErr w:type="spellStart"/>
            <w:r w:rsidRPr="00AD420D">
              <w:rPr>
                <w:color w:val="auto"/>
              </w:rPr>
              <w:t>тыс.руб</w:t>
            </w:r>
            <w:proofErr w:type="spellEnd"/>
            <w:r w:rsidRPr="00AD420D">
              <w:rPr>
                <w:color w:val="auto"/>
              </w:rPr>
              <w:t>.</w:t>
            </w:r>
          </w:p>
        </w:tc>
        <w:tc>
          <w:tcPr>
            <w:tcW w:w="2127" w:type="dxa"/>
            <w:tcBorders>
              <w:top w:val="single" w:sz="4" w:space="0" w:color="000000"/>
              <w:left w:val="single" w:sz="4" w:space="0" w:color="000000"/>
              <w:bottom w:val="single" w:sz="4" w:space="0" w:color="000000"/>
              <w:right w:val="single" w:sz="4" w:space="0" w:color="000000"/>
            </w:tcBorders>
            <w:hideMark/>
          </w:tcPr>
          <w:p w14:paraId="5CC9570A" w14:textId="77777777" w:rsidR="00287213" w:rsidRPr="00AD420D" w:rsidRDefault="00287213" w:rsidP="00467803">
            <w:pPr>
              <w:pStyle w:val="af"/>
              <w:snapToGrid w:val="0"/>
              <w:spacing w:line="276" w:lineRule="auto"/>
              <w:rPr>
                <w:color w:val="auto"/>
              </w:rPr>
            </w:pPr>
            <w:r w:rsidRPr="00AD420D">
              <w:rPr>
                <w:color w:val="auto"/>
              </w:rPr>
              <w:t xml:space="preserve">    72,0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single" w:sz="4" w:space="0" w:color="000000"/>
              <w:left w:val="single" w:sz="4" w:space="0" w:color="000000"/>
              <w:bottom w:val="single" w:sz="4" w:space="0" w:color="000000"/>
              <w:right w:val="single" w:sz="4" w:space="0" w:color="000000"/>
            </w:tcBorders>
            <w:hideMark/>
          </w:tcPr>
          <w:p w14:paraId="331CFC91" w14:textId="77777777" w:rsidR="00287213" w:rsidRPr="00AD420D" w:rsidRDefault="00287213" w:rsidP="00467803">
            <w:pPr>
              <w:pStyle w:val="af"/>
              <w:snapToGrid w:val="0"/>
              <w:spacing w:line="276" w:lineRule="auto"/>
              <w:jc w:val="center"/>
              <w:rPr>
                <w:color w:val="auto"/>
              </w:rPr>
            </w:pPr>
            <w:r w:rsidRPr="00AD420D">
              <w:rPr>
                <w:color w:val="auto"/>
              </w:rPr>
              <w:t xml:space="preserve">120,0 </w:t>
            </w:r>
            <w:proofErr w:type="spellStart"/>
            <w:r w:rsidRPr="00AD420D">
              <w:rPr>
                <w:color w:val="auto"/>
              </w:rPr>
              <w:t>тыс.руб</w:t>
            </w:r>
            <w:proofErr w:type="spellEnd"/>
            <w:r w:rsidRPr="00AD420D">
              <w:rPr>
                <w:color w:val="auto"/>
              </w:rPr>
              <w:t>.</w:t>
            </w:r>
          </w:p>
        </w:tc>
        <w:tc>
          <w:tcPr>
            <w:tcW w:w="1701" w:type="dxa"/>
            <w:tcBorders>
              <w:top w:val="single" w:sz="4" w:space="0" w:color="000000"/>
              <w:left w:val="single" w:sz="4" w:space="0" w:color="000000"/>
              <w:bottom w:val="single" w:sz="4" w:space="0" w:color="000000"/>
              <w:right w:val="single" w:sz="4" w:space="0" w:color="000000"/>
            </w:tcBorders>
            <w:hideMark/>
          </w:tcPr>
          <w:p w14:paraId="7A1220A9" w14:textId="77777777" w:rsidR="00287213" w:rsidRPr="00AD420D" w:rsidRDefault="00287213" w:rsidP="00467803">
            <w:pPr>
              <w:pStyle w:val="af"/>
              <w:snapToGrid w:val="0"/>
              <w:spacing w:line="276" w:lineRule="auto"/>
              <w:jc w:val="center"/>
              <w:rPr>
                <w:color w:val="auto"/>
              </w:rPr>
            </w:pPr>
            <w:r w:rsidRPr="00AD420D">
              <w:rPr>
                <w:color w:val="auto"/>
              </w:rPr>
              <w:t>50</w:t>
            </w:r>
          </w:p>
        </w:tc>
        <w:tc>
          <w:tcPr>
            <w:tcW w:w="1529" w:type="dxa"/>
            <w:tcBorders>
              <w:top w:val="single" w:sz="4" w:space="0" w:color="000000"/>
              <w:left w:val="single" w:sz="4" w:space="0" w:color="000000"/>
              <w:bottom w:val="single" w:sz="4" w:space="0" w:color="000000"/>
              <w:right w:val="single" w:sz="4" w:space="0" w:color="000000"/>
            </w:tcBorders>
            <w:hideMark/>
          </w:tcPr>
          <w:p w14:paraId="247BF95E" w14:textId="77777777" w:rsidR="00287213" w:rsidRPr="00AD420D" w:rsidRDefault="00287213" w:rsidP="00467803">
            <w:pPr>
              <w:pStyle w:val="af"/>
              <w:snapToGrid w:val="0"/>
              <w:spacing w:line="276" w:lineRule="auto"/>
              <w:jc w:val="center"/>
              <w:rPr>
                <w:color w:val="auto"/>
              </w:rPr>
            </w:pPr>
            <w:r w:rsidRPr="00AD420D">
              <w:rPr>
                <w:color w:val="auto"/>
              </w:rPr>
              <w:t>83</w:t>
            </w:r>
          </w:p>
        </w:tc>
      </w:tr>
    </w:tbl>
    <w:p w14:paraId="09CC7D98" w14:textId="77777777" w:rsidR="008F5CE6" w:rsidRPr="00AD420D" w:rsidRDefault="008F5CE6" w:rsidP="00287213">
      <w:pPr>
        <w:ind w:firstLine="709"/>
      </w:pPr>
    </w:p>
    <w:p w14:paraId="53F7A533" w14:textId="5A4F4CB7" w:rsidR="00287213" w:rsidRPr="00AD420D" w:rsidRDefault="00287213" w:rsidP="008F5CE6">
      <w:pPr>
        <w:ind w:firstLine="709"/>
      </w:pPr>
      <w:r w:rsidRPr="00AD420D">
        <w:t>Отмечается стабильность.</w:t>
      </w:r>
      <w:r w:rsidR="008F5CE6" w:rsidRPr="00AD420D">
        <w:t xml:space="preserve"> </w:t>
      </w:r>
      <w:r w:rsidRPr="00AD420D">
        <w:t>Выплачены иные пособия и компенсации отдельным гражданам:</w:t>
      </w:r>
    </w:p>
    <w:p w14:paraId="5E898505" w14:textId="77777777" w:rsidR="00287213" w:rsidRPr="00AD420D" w:rsidRDefault="00287213" w:rsidP="00287213">
      <w:pPr>
        <w:pStyle w:val="af0"/>
        <w:spacing w:before="0" w:beforeAutospacing="0" w:after="0" w:afterAutospacing="0"/>
        <w:ind w:firstLine="709"/>
      </w:pPr>
      <w:r w:rsidRPr="00AD420D">
        <w:t>- пенсия за выслугу лет государственным гражданским служащим Удмуртской Республики:</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D6CDA" w:rsidRPr="00AD420D" w14:paraId="36477ED4"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1CB65BDB" w14:textId="77777777" w:rsidR="008F5CE6"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p>
          <w:p w14:paraId="5CC0F572" w14:textId="2F3EF128" w:rsidR="00287213" w:rsidRPr="00AD420D" w:rsidRDefault="00FA7A03" w:rsidP="00467803">
            <w:pPr>
              <w:pStyle w:val="af"/>
              <w:snapToGrid w:val="0"/>
              <w:spacing w:line="276" w:lineRule="auto"/>
              <w:jc w:val="center"/>
              <w:rPr>
                <w:color w:val="auto"/>
              </w:rPr>
            </w:pPr>
            <w:r w:rsidRPr="00AD420D">
              <w:rPr>
                <w:color w:val="auto"/>
              </w:rPr>
              <w:t>г</w:t>
            </w:r>
            <w:r w:rsidRPr="00AD420D">
              <w:rPr>
                <w:color w:val="auto"/>
                <w:lang w:val="ru-RU"/>
              </w:rPr>
              <w:t>ода</w:t>
            </w:r>
          </w:p>
        </w:tc>
        <w:tc>
          <w:tcPr>
            <w:tcW w:w="2127" w:type="dxa"/>
            <w:tcBorders>
              <w:top w:val="single" w:sz="4" w:space="0" w:color="000000"/>
              <w:left w:val="single" w:sz="4" w:space="0" w:color="000000"/>
              <w:bottom w:val="single" w:sz="4" w:space="0" w:color="000000"/>
              <w:right w:val="single" w:sz="4" w:space="0" w:color="000000"/>
            </w:tcBorders>
            <w:hideMark/>
          </w:tcPr>
          <w:p w14:paraId="7194EE14" w14:textId="7D3BC53B"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single" w:sz="4" w:space="0" w:color="000000"/>
            </w:tcBorders>
            <w:hideMark/>
          </w:tcPr>
          <w:p w14:paraId="1F432834" w14:textId="77777777" w:rsidR="00FA7A0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97E6308" w14:textId="790A67F5"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00AA2E2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29" w:type="dxa"/>
            <w:tcBorders>
              <w:top w:val="single" w:sz="4" w:space="0" w:color="000000"/>
              <w:left w:val="single" w:sz="4" w:space="0" w:color="000000"/>
              <w:bottom w:val="single" w:sz="4" w:space="0" w:color="000000"/>
              <w:right w:val="single" w:sz="4" w:space="0" w:color="000000"/>
            </w:tcBorders>
            <w:hideMark/>
          </w:tcPr>
          <w:p w14:paraId="7A76C8FA" w14:textId="77777777" w:rsidR="00FA7A0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w:t>
            </w:r>
          </w:p>
          <w:p w14:paraId="1BB97EF0" w14:textId="53CCFF9B" w:rsidR="00287213" w:rsidRPr="00AD420D" w:rsidRDefault="00FA7A03" w:rsidP="00467803">
            <w:pPr>
              <w:pStyle w:val="af"/>
              <w:snapToGrid w:val="0"/>
              <w:spacing w:line="276" w:lineRule="auto"/>
              <w:jc w:val="center"/>
              <w:rPr>
                <w:color w:val="auto"/>
                <w:lang w:val="ru-RU"/>
              </w:rPr>
            </w:pPr>
            <w:r w:rsidRPr="00AD420D">
              <w:rPr>
                <w:color w:val="auto"/>
                <w:lang w:val="ru-RU"/>
              </w:rPr>
              <w:t>%</w:t>
            </w:r>
          </w:p>
        </w:tc>
      </w:tr>
      <w:tr w:rsidR="002D6CDA" w:rsidRPr="00AD420D" w14:paraId="447B9A29"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6FD94E7C" w14:textId="51D3BF59"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14:paraId="7EA4EDDE" w14:textId="4360A4B4"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1846638C" w14:textId="6D9B7264"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5F65BC1D"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29" w:type="dxa"/>
            <w:tcBorders>
              <w:top w:val="single" w:sz="4" w:space="0" w:color="000000"/>
              <w:left w:val="single" w:sz="4" w:space="0" w:color="000000"/>
              <w:bottom w:val="single" w:sz="4" w:space="0" w:color="000000"/>
              <w:right w:val="single" w:sz="4" w:space="0" w:color="000000"/>
            </w:tcBorders>
            <w:hideMark/>
          </w:tcPr>
          <w:p w14:paraId="5CEE7E99"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03AF320E"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54D5E3EB" w14:textId="77777777" w:rsidR="00287213" w:rsidRPr="00AD420D" w:rsidRDefault="00287213" w:rsidP="00467803">
            <w:pPr>
              <w:pStyle w:val="af"/>
              <w:snapToGrid w:val="0"/>
              <w:spacing w:line="276" w:lineRule="auto"/>
              <w:jc w:val="center"/>
              <w:rPr>
                <w:color w:val="auto"/>
              </w:rPr>
            </w:pPr>
            <w:r w:rsidRPr="00AD420D">
              <w:rPr>
                <w:color w:val="auto"/>
              </w:rPr>
              <w:t xml:space="preserve">    72,31 </w:t>
            </w:r>
            <w:proofErr w:type="spellStart"/>
            <w:r w:rsidRPr="00AD420D">
              <w:rPr>
                <w:color w:val="auto"/>
              </w:rPr>
              <w:t>тыс.руб</w:t>
            </w:r>
            <w:proofErr w:type="spellEnd"/>
            <w:r w:rsidRPr="00AD420D">
              <w:rPr>
                <w:color w:val="auto"/>
              </w:rPr>
              <w:t>.</w:t>
            </w:r>
          </w:p>
        </w:tc>
        <w:tc>
          <w:tcPr>
            <w:tcW w:w="2127" w:type="dxa"/>
            <w:tcBorders>
              <w:top w:val="single" w:sz="4" w:space="0" w:color="000000"/>
              <w:left w:val="single" w:sz="4" w:space="0" w:color="000000"/>
              <w:bottom w:val="single" w:sz="4" w:space="0" w:color="000000"/>
              <w:right w:val="single" w:sz="4" w:space="0" w:color="000000"/>
            </w:tcBorders>
            <w:hideMark/>
          </w:tcPr>
          <w:p w14:paraId="2C95A416" w14:textId="77777777" w:rsidR="00287213" w:rsidRPr="00AD420D" w:rsidRDefault="00287213" w:rsidP="00467803">
            <w:pPr>
              <w:pStyle w:val="af"/>
              <w:snapToGrid w:val="0"/>
              <w:spacing w:line="276" w:lineRule="auto"/>
              <w:rPr>
                <w:color w:val="auto"/>
              </w:rPr>
            </w:pPr>
            <w:r w:rsidRPr="00AD420D">
              <w:rPr>
                <w:color w:val="auto"/>
              </w:rPr>
              <w:t xml:space="preserve">     69,5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single" w:sz="4" w:space="0" w:color="000000"/>
              <w:left w:val="single" w:sz="4" w:space="0" w:color="000000"/>
              <w:bottom w:val="single" w:sz="4" w:space="0" w:color="000000"/>
              <w:right w:val="single" w:sz="4" w:space="0" w:color="000000"/>
            </w:tcBorders>
            <w:hideMark/>
          </w:tcPr>
          <w:p w14:paraId="03C4A12F" w14:textId="77777777" w:rsidR="00287213" w:rsidRPr="00AD420D" w:rsidRDefault="00287213" w:rsidP="00467803">
            <w:pPr>
              <w:pStyle w:val="af"/>
              <w:snapToGrid w:val="0"/>
              <w:spacing w:line="276" w:lineRule="auto"/>
              <w:jc w:val="center"/>
              <w:rPr>
                <w:color w:val="auto"/>
              </w:rPr>
            </w:pPr>
            <w:r w:rsidRPr="00AD420D">
              <w:rPr>
                <w:color w:val="auto"/>
              </w:rPr>
              <w:t xml:space="preserve">70,0 </w:t>
            </w:r>
            <w:proofErr w:type="spellStart"/>
            <w:r w:rsidRPr="00AD420D">
              <w:rPr>
                <w:color w:val="auto"/>
              </w:rPr>
              <w:t>тыс.руб</w:t>
            </w:r>
            <w:proofErr w:type="spellEnd"/>
            <w:r w:rsidRPr="00AD420D">
              <w:rPr>
                <w:color w:val="auto"/>
              </w:rPr>
              <w:t>.</w:t>
            </w:r>
          </w:p>
        </w:tc>
        <w:tc>
          <w:tcPr>
            <w:tcW w:w="1701" w:type="dxa"/>
            <w:tcBorders>
              <w:top w:val="single" w:sz="4" w:space="0" w:color="000000"/>
              <w:left w:val="single" w:sz="4" w:space="0" w:color="000000"/>
              <w:bottom w:val="single" w:sz="4" w:space="0" w:color="000000"/>
              <w:right w:val="single" w:sz="4" w:space="0" w:color="000000"/>
            </w:tcBorders>
            <w:hideMark/>
          </w:tcPr>
          <w:p w14:paraId="29683C9A" w14:textId="77777777" w:rsidR="00287213" w:rsidRPr="00AD420D" w:rsidRDefault="00287213" w:rsidP="00467803">
            <w:pPr>
              <w:pStyle w:val="af"/>
              <w:snapToGrid w:val="0"/>
              <w:spacing w:line="276" w:lineRule="auto"/>
              <w:jc w:val="center"/>
              <w:rPr>
                <w:color w:val="auto"/>
              </w:rPr>
            </w:pPr>
            <w:r w:rsidRPr="00AD420D">
              <w:rPr>
                <w:color w:val="auto"/>
              </w:rPr>
              <w:t>103</w:t>
            </w:r>
          </w:p>
        </w:tc>
        <w:tc>
          <w:tcPr>
            <w:tcW w:w="1529" w:type="dxa"/>
            <w:tcBorders>
              <w:top w:val="single" w:sz="4" w:space="0" w:color="000000"/>
              <w:left w:val="single" w:sz="4" w:space="0" w:color="000000"/>
              <w:bottom w:val="single" w:sz="4" w:space="0" w:color="000000"/>
              <w:right w:val="single" w:sz="4" w:space="0" w:color="000000"/>
            </w:tcBorders>
            <w:hideMark/>
          </w:tcPr>
          <w:p w14:paraId="1EE9A016" w14:textId="77777777" w:rsidR="00287213" w:rsidRPr="00AD420D" w:rsidRDefault="00287213" w:rsidP="00467803">
            <w:pPr>
              <w:pStyle w:val="af"/>
              <w:snapToGrid w:val="0"/>
              <w:spacing w:line="276" w:lineRule="auto"/>
              <w:jc w:val="center"/>
              <w:rPr>
                <w:color w:val="auto"/>
              </w:rPr>
            </w:pPr>
            <w:r w:rsidRPr="00AD420D">
              <w:rPr>
                <w:color w:val="auto"/>
              </w:rPr>
              <w:t>104</w:t>
            </w:r>
          </w:p>
        </w:tc>
      </w:tr>
    </w:tbl>
    <w:p w14:paraId="731FF031" w14:textId="77777777" w:rsidR="00287213" w:rsidRPr="00AD420D" w:rsidRDefault="00287213" w:rsidP="00287213">
      <w:pPr>
        <w:ind w:firstLine="709"/>
      </w:pPr>
      <w:r w:rsidRPr="00AD420D">
        <w:t>- ежегодная денежная выплата инвалидам боевых действий (Федеральный закон от 12.01.1995 № 5-ФЗ «О ветеранах»):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3D7066B" w14:textId="77777777" w:rsidTr="00467803">
        <w:tc>
          <w:tcPr>
            <w:tcW w:w="2267" w:type="dxa"/>
            <w:tcBorders>
              <w:top w:val="single" w:sz="4" w:space="0" w:color="000000"/>
              <w:left w:val="single" w:sz="4" w:space="0" w:color="000000"/>
              <w:bottom w:val="single" w:sz="4" w:space="0" w:color="auto"/>
              <w:right w:val="nil"/>
            </w:tcBorders>
            <w:hideMark/>
          </w:tcPr>
          <w:p w14:paraId="2B4E6EFB" w14:textId="72426FB7"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7B044B4D" w14:textId="79C4B138"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6EC9CB0C"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E7F71C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0B11D9B1" w14:textId="77777777" w:rsidR="00FA7A0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w:t>
            </w:r>
          </w:p>
          <w:p w14:paraId="0A3D118D" w14:textId="3A091FB3" w:rsidR="00287213" w:rsidRPr="00AD420D" w:rsidRDefault="00FA7A03" w:rsidP="00467803">
            <w:pPr>
              <w:pStyle w:val="af"/>
              <w:snapToGrid w:val="0"/>
              <w:spacing w:line="276" w:lineRule="auto"/>
              <w:jc w:val="center"/>
              <w:rPr>
                <w:color w:val="auto"/>
                <w:lang w:val="ru-RU"/>
              </w:rPr>
            </w:pPr>
            <w:r w:rsidRPr="00AD420D">
              <w:rPr>
                <w:color w:val="auto"/>
                <w:lang w:val="ru-RU"/>
              </w:rPr>
              <w:t>%</w:t>
            </w:r>
          </w:p>
        </w:tc>
      </w:tr>
      <w:tr w:rsidR="002D6CDA" w:rsidRPr="00AD420D" w14:paraId="6D4DEC74" w14:textId="77777777" w:rsidTr="00467803">
        <w:tc>
          <w:tcPr>
            <w:tcW w:w="2267" w:type="dxa"/>
            <w:tcBorders>
              <w:top w:val="single" w:sz="4" w:space="0" w:color="auto"/>
              <w:left w:val="single" w:sz="4" w:space="0" w:color="000000"/>
              <w:bottom w:val="single" w:sz="4" w:space="0" w:color="000000"/>
              <w:right w:val="nil"/>
            </w:tcBorders>
            <w:hideMark/>
          </w:tcPr>
          <w:p w14:paraId="4B1E198D" w14:textId="7F8060D5"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2126" w:type="dxa"/>
            <w:tcBorders>
              <w:top w:val="single" w:sz="4" w:space="0" w:color="auto"/>
              <w:left w:val="single" w:sz="4" w:space="0" w:color="000000"/>
              <w:bottom w:val="single" w:sz="4" w:space="0" w:color="000000"/>
              <w:right w:val="nil"/>
            </w:tcBorders>
            <w:hideMark/>
          </w:tcPr>
          <w:p w14:paraId="5CC71887" w14:textId="64CE75A2" w:rsidR="00287213" w:rsidRPr="00AD420D" w:rsidRDefault="008F5CE6"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человека</w:t>
            </w:r>
            <w:proofErr w:type="spellEnd"/>
          </w:p>
        </w:tc>
        <w:tc>
          <w:tcPr>
            <w:tcW w:w="2125" w:type="dxa"/>
            <w:tcBorders>
              <w:top w:val="single" w:sz="4" w:space="0" w:color="auto"/>
              <w:left w:val="single" w:sz="4" w:space="0" w:color="000000"/>
              <w:bottom w:val="single" w:sz="4" w:space="0" w:color="000000"/>
              <w:right w:val="nil"/>
            </w:tcBorders>
            <w:hideMark/>
          </w:tcPr>
          <w:p w14:paraId="5D04D8DE" w14:textId="27EAE5E9"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1700" w:type="dxa"/>
            <w:tcBorders>
              <w:top w:val="single" w:sz="4" w:space="0" w:color="auto"/>
              <w:left w:val="single" w:sz="4" w:space="0" w:color="000000"/>
              <w:bottom w:val="single" w:sz="4" w:space="0" w:color="000000"/>
              <w:right w:val="nil"/>
            </w:tcBorders>
            <w:hideMark/>
          </w:tcPr>
          <w:p w14:paraId="1E00B715"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1C7C72D4"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2C533277" w14:textId="77777777" w:rsidTr="00467803">
        <w:tc>
          <w:tcPr>
            <w:tcW w:w="2267" w:type="dxa"/>
            <w:tcBorders>
              <w:top w:val="nil"/>
              <w:left w:val="single" w:sz="4" w:space="0" w:color="000000"/>
              <w:bottom w:val="single" w:sz="4" w:space="0" w:color="000000"/>
              <w:right w:val="nil"/>
            </w:tcBorders>
            <w:hideMark/>
          </w:tcPr>
          <w:p w14:paraId="61751C3E" w14:textId="77777777" w:rsidR="00287213" w:rsidRPr="00AD420D" w:rsidRDefault="00287213" w:rsidP="00467803">
            <w:pPr>
              <w:pStyle w:val="af"/>
              <w:snapToGrid w:val="0"/>
              <w:spacing w:line="276" w:lineRule="auto"/>
              <w:rPr>
                <w:color w:val="auto"/>
              </w:rPr>
            </w:pPr>
            <w:r w:rsidRPr="00AD420D">
              <w:rPr>
                <w:color w:val="auto"/>
              </w:rPr>
              <w:t xml:space="preserve">     26,14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64C96B56" w14:textId="77777777" w:rsidR="00287213" w:rsidRPr="00AD420D" w:rsidRDefault="00287213" w:rsidP="00467803">
            <w:pPr>
              <w:pStyle w:val="af"/>
              <w:snapToGrid w:val="0"/>
              <w:spacing w:line="276" w:lineRule="auto"/>
              <w:rPr>
                <w:color w:val="auto"/>
              </w:rPr>
            </w:pPr>
            <w:r w:rsidRPr="00AD420D">
              <w:rPr>
                <w:color w:val="auto"/>
              </w:rPr>
              <w:t xml:space="preserve">    24,8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1E27A2E7" w14:textId="77777777" w:rsidR="00287213" w:rsidRPr="00AD420D" w:rsidRDefault="00287213" w:rsidP="00467803">
            <w:pPr>
              <w:pStyle w:val="af"/>
              <w:snapToGrid w:val="0"/>
              <w:spacing w:line="276" w:lineRule="auto"/>
              <w:rPr>
                <w:color w:val="auto"/>
              </w:rPr>
            </w:pPr>
            <w:r w:rsidRPr="00AD420D">
              <w:rPr>
                <w:color w:val="auto"/>
              </w:rPr>
              <w:t xml:space="preserve">    25,0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71A13788" w14:textId="77777777" w:rsidR="00287213" w:rsidRPr="00AD420D" w:rsidRDefault="00287213" w:rsidP="00467803">
            <w:pPr>
              <w:pStyle w:val="af"/>
              <w:snapToGrid w:val="0"/>
              <w:spacing w:line="276" w:lineRule="auto"/>
              <w:jc w:val="center"/>
              <w:rPr>
                <w:color w:val="auto"/>
              </w:rPr>
            </w:pPr>
            <w:r w:rsidRPr="00AD420D">
              <w:rPr>
                <w:color w:val="auto"/>
              </w:rPr>
              <w:t>104</w:t>
            </w:r>
          </w:p>
        </w:tc>
        <w:tc>
          <w:tcPr>
            <w:tcW w:w="1562" w:type="dxa"/>
            <w:tcBorders>
              <w:top w:val="nil"/>
              <w:left w:val="single" w:sz="4" w:space="0" w:color="000000"/>
              <w:bottom w:val="single" w:sz="4" w:space="0" w:color="000000"/>
              <w:right w:val="single" w:sz="4" w:space="0" w:color="000000"/>
            </w:tcBorders>
            <w:hideMark/>
          </w:tcPr>
          <w:p w14:paraId="50DC3E69" w14:textId="77777777" w:rsidR="00287213" w:rsidRPr="00AD420D" w:rsidRDefault="00287213" w:rsidP="00467803">
            <w:pPr>
              <w:pStyle w:val="af"/>
              <w:snapToGrid w:val="0"/>
              <w:spacing w:line="276" w:lineRule="auto"/>
              <w:jc w:val="center"/>
              <w:rPr>
                <w:color w:val="auto"/>
              </w:rPr>
            </w:pPr>
            <w:r w:rsidRPr="00AD420D">
              <w:rPr>
                <w:color w:val="auto"/>
              </w:rPr>
              <w:t>105</w:t>
            </w:r>
          </w:p>
        </w:tc>
      </w:tr>
    </w:tbl>
    <w:p w14:paraId="0EC3BD6D" w14:textId="77777777" w:rsidR="00287213" w:rsidRPr="00AD420D" w:rsidRDefault="00287213" w:rsidP="00287213">
      <w:pPr>
        <w:ind w:firstLine="709"/>
      </w:pPr>
      <w:r w:rsidRPr="00AD420D">
        <w:t xml:space="preserve">- пенсия по старости в соответствии с Законом Удмуртской Республики от 28.06.2005 № 28-РЗ «О пожарной безопасности в Удмуртской Республике» в размере 6632,0 рублей ежемесячно: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72C2E202" w14:textId="77777777" w:rsidTr="00467803">
        <w:tc>
          <w:tcPr>
            <w:tcW w:w="2267" w:type="dxa"/>
            <w:tcBorders>
              <w:top w:val="single" w:sz="4" w:space="0" w:color="000000"/>
              <w:left w:val="single" w:sz="4" w:space="0" w:color="000000"/>
              <w:bottom w:val="single" w:sz="4" w:space="0" w:color="auto"/>
              <w:right w:val="nil"/>
            </w:tcBorders>
            <w:hideMark/>
          </w:tcPr>
          <w:p w14:paraId="0646A8F0" w14:textId="09CFA75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5FCBA45A" w14:textId="7E542B31"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226CEE22"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7F8553C"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1CEAB232" w14:textId="5CA99EEA"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409533B1" w14:textId="77777777" w:rsidTr="00467803">
        <w:tc>
          <w:tcPr>
            <w:tcW w:w="2267" w:type="dxa"/>
            <w:tcBorders>
              <w:top w:val="single" w:sz="4" w:space="0" w:color="auto"/>
              <w:left w:val="single" w:sz="4" w:space="0" w:color="000000"/>
              <w:bottom w:val="single" w:sz="4" w:space="0" w:color="000000"/>
              <w:right w:val="nil"/>
            </w:tcBorders>
            <w:hideMark/>
          </w:tcPr>
          <w:p w14:paraId="39654942" w14:textId="5F83AA02"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Pr="00AD420D">
              <w:rPr>
                <w:color w:val="auto"/>
              </w:rPr>
              <w:t>чел</w:t>
            </w:r>
            <w:r w:rsidR="00FA7A03" w:rsidRPr="00AD420D">
              <w:rPr>
                <w:color w:val="auto"/>
                <w:lang w:val="ru-RU"/>
              </w:rPr>
              <w:t>овека</w:t>
            </w:r>
            <w:proofErr w:type="spellEnd"/>
          </w:p>
        </w:tc>
        <w:tc>
          <w:tcPr>
            <w:tcW w:w="2126" w:type="dxa"/>
            <w:tcBorders>
              <w:top w:val="single" w:sz="4" w:space="0" w:color="auto"/>
              <w:left w:val="single" w:sz="4" w:space="0" w:color="000000"/>
              <w:bottom w:val="single" w:sz="4" w:space="0" w:color="000000"/>
              <w:right w:val="nil"/>
            </w:tcBorders>
            <w:hideMark/>
          </w:tcPr>
          <w:p w14:paraId="7DB83D6B" w14:textId="591DE69E"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2125" w:type="dxa"/>
            <w:tcBorders>
              <w:top w:val="single" w:sz="4" w:space="0" w:color="auto"/>
              <w:left w:val="single" w:sz="4" w:space="0" w:color="000000"/>
              <w:bottom w:val="single" w:sz="4" w:space="0" w:color="000000"/>
              <w:right w:val="nil"/>
            </w:tcBorders>
            <w:hideMark/>
          </w:tcPr>
          <w:p w14:paraId="201926E9" w14:textId="6B2517B5" w:rsidR="00287213" w:rsidRPr="00AD420D" w:rsidRDefault="00287213" w:rsidP="008F5CE6">
            <w:pPr>
              <w:pStyle w:val="af"/>
              <w:snapToGrid w:val="0"/>
              <w:spacing w:line="276" w:lineRule="auto"/>
              <w:jc w:val="center"/>
              <w:rPr>
                <w:color w:val="auto"/>
                <w:lang w:val="ru-RU"/>
              </w:rPr>
            </w:pPr>
            <w:r w:rsidRPr="00AD420D">
              <w:rPr>
                <w:color w:val="auto"/>
              </w:rPr>
              <w:t xml:space="preserve">3 </w:t>
            </w:r>
            <w:proofErr w:type="spellStart"/>
            <w:r w:rsidRPr="00AD420D">
              <w:rPr>
                <w:color w:val="auto"/>
              </w:rPr>
              <w:t>чел</w:t>
            </w:r>
            <w:r w:rsidR="00FA7A03" w:rsidRPr="00AD420D">
              <w:rPr>
                <w:color w:val="auto"/>
                <w:lang w:val="ru-RU"/>
              </w:rPr>
              <w:t>овека</w:t>
            </w:r>
            <w:proofErr w:type="spellEnd"/>
          </w:p>
        </w:tc>
        <w:tc>
          <w:tcPr>
            <w:tcW w:w="1700" w:type="dxa"/>
            <w:tcBorders>
              <w:top w:val="single" w:sz="4" w:space="0" w:color="auto"/>
              <w:left w:val="single" w:sz="4" w:space="0" w:color="000000"/>
              <w:bottom w:val="single" w:sz="4" w:space="0" w:color="000000"/>
              <w:right w:val="nil"/>
            </w:tcBorders>
            <w:hideMark/>
          </w:tcPr>
          <w:p w14:paraId="7FF687FD"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2FCC02D3" w14:textId="77777777" w:rsidR="00287213" w:rsidRPr="00AD420D" w:rsidRDefault="00287213" w:rsidP="008F5CE6">
            <w:pPr>
              <w:pStyle w:val="af"/>
              <w:snapToGrid w:val="0"/>
              <w:spacing w:line="276" w:lineRule="auto"/>
              <w:jc w:val="center"/>
              <w:rPr>
                <w:color w:val="auto"/>
              </w:rPr>
            </w:pPr>
            <w:r w:rsidRPr="00AD420D">
              <w:rPr>
                <w:color w:val="auto"/>
              </w:rPr>
              <w:t>150</w:t>
            </w:r>
          </w:p>
        </w:tc>
      </w:tr>
      <w:tr w:rsidR="002D6CDA" w:rsidRPr="00AD420D" w14:paraId="082D5906" w14:textId="77777777" w:rsidTr="00467803">
        <w:tc>
          <w:tcPr>
            <w:tcW w:w="2267" w:type="dxa"/>
            <w:tcBorders>
              <w:top w:val="nil"/>
              <w:left w:val="single" w:sz="4" w:space="0" w:color="000000"/>
              <w:bottom w:val="single" w:sz="4" w:space="0" w:color="000000"/>
              <w:right w:val="nil"/>
            </w:tcBorders>
            <w:hideMark/>
          </w:tcPr>
          <w:p w14:paraId="36ECDB60" w14:textId="77777777" w:rsidR="00287213" w:rsidRPr="00AD420D" w:rsidRDefault="00287213" w:rsidP="00467803">
            <w:pPr>
              <w:pStyle w:val="af"/>
              <w:snapToGrid w:val="0"/>
              <w:spacing w:line="276" w:lineRule="auto"/>
              <w:rPr>
                <w:color w:val="auto"/>
              </w:rPr>
            </w:pPr>
            <w:r w:rsidRPr="00AD420D">
              <w:rPr>
                <w:color w:val="auto"/>
              </w:rPr>
              <w:t xml:space="preserve">  179,06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37A8D60E" w14:textId="77777777" w:rsidR="00287213" w:rsidRPr="00AD420D" w:rsidRDefault="00287213" w:rsidP="00467803">
            <w:pPr>
              <w:pStyle w:val="af"/>
              <w:snapToGrid w:val="0"/>
              <w:spacing w:line="276" w:lineRule="auto"/>
              <w:rPr>
                <w:color w:val="auto"/>
              </w:rPr>
            </w:pPr>
            <w:r w:rsidRPr="00AD420D">
              <w:rPr>
                <w:color w:val="auto"/>
              </w:rPr>
              <w:t xml:space="preserve">   113,2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6328AB4E" w14:textId="77777777" w:rsidR="00287213" w:rsidRPr="00AD420D" w:rsidRDefault="00287213" w:rsidP="00467803">
            <w:pPr>
              <w:pStyle w:val="af"/>
              <w:snapToGrid w:val="0"/>
              <w:spacing w:line="276" w:lineRule="auto"/>
              <w:rPr>
                <w:color w:val="auto"/>
              </w:rPr>
            </w:pPr>
            <w:r w:rsidRPr="00AD420D">
              <w:rPr>
                <w:color w:val="auto"/>
              </w:rPr>
              <w:t xml:space="preserve">    180,0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2A40AF78" w14:textId="77777777" w:rsidR="00287213" w:rsidRPr="00AD420D" w:rsidRDefault="00287213" w:rsidP="00467803">
            <w:pPr>
              <w:pStyle w:val="af"/>
              <w:snapToGrid w:val="0"/>
              <w:spacing w:line="276" w:lineRule="auto"/>
              <w:jc w:val="center"/>
              <w:rPr>
                <w:color w:val="auto"/>
              </w:rPr>
            </w:pPr>
            <w:r w:rsidRPr="00AD420D">
              <w:rPr>
                <w:color w:val="auto"/>
              </w:rPr>
              <w:t>99</w:t>
            </w:r>
          </w:p>
        </w:tc>
        <w:tc>
          <w:tcPr>
            <w:tcW w:w="1562" w:type="dxa"/>
            <w:tcBorders>
              <w:top w:val="nil"/>
              <w:left w:val="single" w:sz="4" w:space="0" w:color="000000"/>
              <w:bottom w:val="single" w:sz="4" w:space="0" w:color="000000"/>
              <w:right w:val="single" w:sz="4" w:space="0" w:color="000000"/>
            </w:tcBorders>
            <w:hideMark/>
          </w:tcPr>
          <w:p w14:paraId="0E986A29" w14:textId="77777777" w:rsidR="00287213" w:rsidRPr="00AD420D" w:rsidRDefault="00287213" w:rsidP="00467803">
            <w:pPr>
              <w:pStyle w:val="af"/>
              <w:snapToGrid w:val="0"/>
              <w:spacing w:line="276" w:lineRule="auto"/>
              <w:jc w:val="center"/>
              <w:rPr>
                <w:color w:val="auto"/>
              </w:rPr>
            </w:pPr>
            <w:r w:rsidRPr="00AD420D">
              <w:rPr>
                <w:color w:val="auto"/>
              </w:rPr>
              <w:t>158</w:t>
            </w:r>
          </w:p>
        </w:tc>
      </w:tr>
    </w:tbl>
    <w:p w14:paraId="4EBD0283" w14:textId="77777777" w:rsidR="00287213" w:rsidRPr="00AD420D" w:rsidRDefault="00287213" w:rsidP="00287213">
      <w:pPr>
        <w:ind w:firstLine="709"/>
      </w:pPr>
      <w:r w:rsidRPr="00AD420D">
        <w:t xml:space="preserve">- компенсация расходов на уплату взноса на капитальный ремонт общего имущества в многоквартирном доме: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23F1BF96" w14:textId="77777777" w:rsidTr="00467803">
        <w:tc>
          <w:tcPr>
            <w:tcW w:w="2267" w:type="dxa"/>
            <w:tcBorders>
              <w:top w:val="single" w:sz="4" w:space="0" w:color="000000"/>
              <w:left w:val="single" w:sz="4" w:space="0" w:color="000000"/>
              <w:bottom w:val="single" w:sz="4" w:space="0" w:color="auto"/>
              <w:right w:val="nil"/>
            </w:tcBorders>
            <w:hideMark/>
          </w:tcPr>
          <w:p w14:paraId="4416326F" w14:textId="7E09EE88"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229993CF" w14:textId="5E10E1C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78C82A9D"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3217AEA4"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519388BE"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112E2190" w14:textId="77777777" w:rsidTr="00467803">
        <w:tc>
          <w:tcPr>
            <w:tcW w:w="2267" w:type="dxa"/>
            <w:tcBorders>
              <w:top w:val="single" w:sz="4" w:space="0" w:color="auto"/>
              <w:left w:val="single" w:sz="4" w:space="0" w:color="000000"/>
              <w:bottom w:val="single" w:sz="4" w:space="0" w:color="000000"/>
              <w:right w:val="nil"/>
            </w:tcBorders>
            <w:hideMark/>
          </w:tcPr>
          <w:p w14:paraId="0C4F99D0" w14:textId="090B7291" w:rsidR="00287213" w:rsidRPr="00AD420D" w:rsidRDefault="00287213" w:rsidP="008F5CE6">
            <w:pPr>
              <w:pStyle w:val="af"/>
              <w:snapToGrid w:val="0"/>
              <w:spacing w:line="276" w:lineRule="auto"/>
              <w:jc w:val="center"/>
              <w:rPr>
                <w:color w:val="auto"/>
              </w:rPr>
            </w:pPr>
            <w:r w:rsidRPr="00AD420D">
              <w:rPr>
                <w:color w:val="auto"/>
              </w:rPr>
              <w:lastRenderedPageBreak/>
              <w:t xml:space="preserve">36 </w:t>
            </w:r>
            <w:proofErr w:type="spellStart"/>
            <w:r w:rsidRPr="00AD420D">
              <w:rPr>
                <w:color w:val="auto"/>
              </w:rPr>
              <w:t>чел</w:t>
            </w:r>
            <w:proofErr w:type="spellEnd"/>
            <w:r w:rsidRPr="00AD420D">
              <w:rPr>
                <w:color w:val="auto"/>
              </w:rPr>
              <w:t>.</w:t>
            </w:r>
          </w:p>
        </w:tc>
        <w:tc>
          <w:tcPr>
            <w:tcW w:w="2126" w:type="dxa"/>
            <w:tcBorders>
              <w:top w:val="single" w:sz="4" w:space="0" w:color="auto"/>
              <w:left w:val="single" w:sz="4" w:space="0" w:color="000000"/>
              <w:bottom w:val="single" w:sz="4" w:space="0" w:color="000000"/>
              <w:right w:val="nil"/>
            </w:tcBorders>
            <w:hideMark/>
          </w:tcPr>
          <w:p w14:paraId="64CC7C81" w14:textId="1736E93D" w:rsidR="00287213" w:rsidRPr="00AD420D" w:rsidRDefault="00287213" w:rsidP="008F5CE6">
            <w:pPr>
              <w:pStyle w:val="af"/>
              <w:snapToGrid w:val="0"/>
              <w:spacing w:line="276" w:lineRule="auto"/>
              <w:jc w:val="center"/>
              <w:rPr>
                <w:color w:val="auto"/>
              </w:rPr>
            </w:pPr>
            <w:r w:rsidRPr="00AD420D">
              <w:rPr>
                <w:color w:val="auto"/>
              </w:rPr>
              <w:t xml:space="preserve">37 </w:t>
            </w:r>
            <w:proofErr w:type="spellStart"/>
            <w:r w:rsidRPr="00AD420D">
              <w:rPr>
                <w:color w:val="auto"/>
              </w:rPr>
              <w:t>чел</w:t>
            </w:r>
            <w:proofErr w:type="spellEnd"/>
            <w:r w:rsidRPr="00AD420D">
              <w:rPr>
                <w:color w:val="auto"/>
              </w:rPr>
              <w:t>.</w:t>
            </w:r>
          </w:p>
        </w:tc>
        <w:tc>
          <w:tcPr>
            <w:tcW w:w="2125" w:type="dxa"/>
            <w:tcBorders>
              <w:top w:val="single" w:sz="4" w:space="0" w:color="auto"/>
              <w:left w:val="single" w:sz="4" w:space="0" w:color="000000"/>
              <w:bottom w:val="single" w:sz="4" w:space="0" w:color="000000"/>
              <w:right w:val="nil"/>
            </w:tcBorders>
            <w:hideMark/>
          </w:tcPr>
          <w:p w14:paraId="13D146B2" w14:textId="309E845B" w:rsidR="00287213" w:rsidRPr="00AD420D" w:rsidRDefault="00287213" w:rsidP="008F5CE6">
            <w:pPr>
              <w:pStyle w:val="af"/>
              <w:snapToGrid w:val="0"/>
              <w:spacing w:line="276" w:lineRule="auto"/>
              <w:jc w:val="center"/>
              <w:rPr>
                <w:color w:val="auto"/>
              </w:rPr>
            </w:pPr>
            <w:r w:rsidRPr="00AD420D">
              <w:rPr>
                <w:color w:val="auto"/>
              </w:rPr>
              <w:t xml:space="preserve">60 </w:t>
            </w:r>
            <w:proofErr w:type="spellStart"/>
            <w:r w:rsidRPr="00AD420D">
              <w:rPr>
                <w:color w:val="auto"/>
              </w:rPr>
              <w:t>чел</w:t>
            </w:r>
            <w:proofErr w:type="spellEnd"/>
            <w:r w:rsidRPr="00AD420D">
              <w:rPr>
                <w:color w:val="auto"/>
              </w:rPr>
              <w:t>.</w:t>
            </w:r>
          </w:p>
        </w:tc>
        <w:tc>
          <w:tcPr>
            <w:tcW w:w="1700" w:type="dxa"/>
            <w:tcBorders>
              <w:top w:val="single" w:sz="4" w:space="0" w:color="auto"/>
              <w:left w:val="single" w:sz="4" w:space="0" w:color="000000"/>
              <w:bottom w:val="single" w:sz="4" w:space="0" w:color="000000"/>
              <w:right w:val="nil"/>
            </w:tcBorders>
            <w:hideMark/>
          </w:tcPr>
          <w:p w14:paraId="5E91C85E" w14:textId="77777777" w:rsidR="00287213" w:rsidRPr="00AD420D" w:rsidRDefault="00287213" w:rsidP="008F5CE6">
            <w:pPr>
              <w:pStyle w:val="af"/>
              <w:snapToGrid w:val="0"/>
              <w:spacing w:line="276" w:lineRule="auto"/>
              <w:jc w:val="center"/>
              <w:rPr>
                <w:color w:val="auto"/>
              </w:rPr>
            </w:pPr>
            <w:r w:rsidRPr="00AD420D">
              <w:rPr>
                <w:color w:val="auto"/>
              </w:rPr>
              <w:t>60</w:t>
            </w:r>
          </w:p>
        </w:tc>
        <w:tc>
          <w:tcPr>
            <w:tcW w:w="1562" w:type="dxa"/>
            <w:tcBorders>
              <w:top w:val="single" w:sz="4" w:space="0" w:color="auto"/>
              <w:left w:val="single" w:sz="4" w:space="0" w:color="000000"/>
              <w:bottom w:val="single" w:sz="4" w:space="0" w:color="000000"/>
              <w:right w:val="single" w:sz="4" w:space="0" w:color="000000"/>
            </w:tcBorders>
            <w:hideMark/>
          </w:tcPr>
          <w:p w14:paraId="19C0B6B6" w14:textId="77777777" w:rsidR="00287213" w:rsidRPr="00AD420D" w:rsidRDefault="00287213" w:rsidP="008F5CE6">
            <w:pPr>
              <w:pStyle w:val="af"/>
              <w:snapToGrid w:val="0"/>
              <w:spacing w:line="276" w:lineRule="auto"/>
              <w:jc w:val="center"/>
              <w:rPr>
                <w:color w:val="auto"/>
              </w:rPr>
            </w:pPr>
            <w:r w:rsidRPr="00AD420D">
              <w:rPr>
                <w:color w:val="auto"/>
              </w:rPr>
              <w:t>97</w:t>
            </w:r>
          </w:p>
        </w:tc>
      </w:tr>
      <w:tr w:rsidR="002D6CDA" w:rsidRPr="00AD420D" w14:paraId="203EAAA2" w14:textId="77777777" w:rsidTr="00467803">
        <w:tc>
          <w:tcPr>
            <w:tcW w:w="2267" w:type="dxa"/>
            <w:tcBorders>
              <w:top w:val="nil"/>
              <w:left w:val="single" w:sz="4" w:space="0" w:color="000000"/>
              <w:bottom w:val="single" w:sz="4" w:space="0" w:color="000000"/>
              <w:right w:val="nil"/>
            </w:tcBorders>
            <w:hideMark/>
          </w:tcPr>
          <w:p w14:paraId="31CA42B1" w14:textId="77777777" w:rsidR="00287213" w:rsidRPr="00AD420D" w:rsidRDefault="00287213" w:rsidP="00467803">
            <w:pPr>
              <w:pStyle w:val="af"/>
              <w:snapToGrid w:val="0"/>
              <w:spacing w:line="276" w:lineRule="auto"/>
              <w:rPr>
                <w:color w:val="auto"/>
              </w:rPr>
            </w:pPr>
            <w:r w:rsidRPr="00AD420D">
              <w:rPr>
                <w:color w:val="auto"/>
              </w:rPr>
              <w:t xml:space="preserve">   37,61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376D4EAD" w14:textId="77777777" w:rsidR="00287213" w:rsidRPr="00AD420D" w:rsidRDefault="00287213" w:rsidP="00467803">
            <w:pPr>
              <w:pStyle w:val="af"/>
              <w:snapToGrid w:val="0"/>
              <w:spacing w:line="276" w:lineRule="auto"/>
              <w:rPr>
                <w:color w:val="auto"/>
              </w:rPr>
            </w:pPr>
            <w:r w:rsidRPr="00AD420D">
              <w:rPr>
                <w:color w:val="auto"/>
              </w:rPr>
              <w:t xml:space="preserve">    37,5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77701C89" w14:textId="77777777" w:rsidR="00287213" w:rsidRPr="00AD420D" w:rsidRDefault="00287213" w:rsidP="00467803">
            <w:pPr>
              <w:pStyle w:val="af"/>
              <w:snapToGrid w:val="0"/>
              <w:spacing w:line="276" w:lineRule="auto"/>
              <w:rPr>
                <w:color w:val="auto"/>
              </w:rPr>
            </w:pPr>
            <w:r w:rsidRPr="00AD420D">
              <w:rPr>
                <w:color w:val="auto"/>
              </w:rPr>
              <w:t xml:space="preserve">    62,0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23039DDF" w14:textId="77777777" w:rsidR="00287213" w:rsidRPr="00AD420D" w:rsidRDefault="00287213" w:rsidP="00467803">
            <w:pPr>
              <w:pStyle w:val="af"/>
              <w:snapToGrid w:val="0"/>
              <w:spacing w:line="276" w:lineRule="auto"/>
              <w:jc w:val="center"/>
              <w:rPr>
                <w:color w:val="auto"/>
              </w:rPr>
            </w:pPr>
            <w:r w:rsidRPr="00AD420D">
              <w:rPr>
                <w:color w:val="auto"/>
              </w:rPr>
              <w:t>61</w:t>
            </w:r>
          </w:p>
        </w:tc>
        <w:tc>
          <w:tcPr>
            <w:tcW w:w="1562" w:type="dxa"/>
            <w:tcBorders>
              <w:top w:val="nil"/>
              <w:left w:val="single" w:sz="4" w:space="0" w:color="000000"/>
              <w:bottom w:val="single" w:sz="4" w:space="0" w:color="000000"/>
              <w:right w:val="single" w:sz="4" w:space="0" w:color="000000"/>
            </w:tcBorders>
            <w:hideMark/>
          </w:tcPr>
          <w:p w14:paraId="5CCC2F47" w14:textId="77777777" w:rsidR="00287213" w:rsidRPr="00AD420D" w:rsidRDefault="00287213" w:rsidP="00467803">
            <w:pPr>
              <w:pStyle w:val="af"/>
              <w:snapToGrid w:val="0"/>
              <w:spacing w:line="276" w:lineRule="auto"/>
              <w:jc w:val="center"/>
              <w:rPr>
                <w:color w:val="auto"/>
              </w:rPr>
            </w:pPr>
            <w:r w:rsidRPr="00AD420D">
              <w:rPr>
                <w:color w:val="auto"/>
              </w:rPr>
              <w:t>100</w:t>
            </w:r>
          </w:p>
        </w:tc>
      </w:tr>
    </w:tbl>
    <w:p w14:paraId="1F0B235D" w14:textId="77777777" w:rsidR="00FA7A03" w:rsidRPr="00AD420D" w:rsidRDefault="00FA7A03" w:rsidP="00287213">
      <w:pPr>
        <w:ind w:firstLine="709"/>
      </w:pPr>
    </w:p>
    <w:p w14:paraId="1F24DBA6" w14:textId="7DF862AB" w:rsidR="00287213" w:rsidRPr="00AD420D" w:rsidRDefault="00287213" w:rsidP="00287213">
      <w:pPr>
        <w:ind w:firstLine="709"/>
      </w:pPr>
      <w:r w:rsidRPr="00AD420D">
        <w:t>С 2023 года филиалом проводится работа по предоставлению субсидии на проведение газификации домовладения отдельным категориям граждан. За 9 месяцев</w:t>
      </w:r>
      <w:r w:rsidR="00FA7A03" w:rsidRPr="00AD420D">
        <w:t xml:space="preserve"> 2023 года</w:t>
      </w:r>
      <w:r w:rsidRPr="00AD420D">
        <w:t xml:space="preserve"> субсидию (аванс) получили 27 чел</w:t>
      </w:r>
      <w:r w:rsidR="00FA7A03" w:rsidRPr="00AD420D">
        <w:t xml:space="preserve">овек </w:t>
      </w:r>
      <w:r w:rsidRPr="00AD420D">
        <w:t>на сумму 1301,10 тыс. руб.</w:t>
      </w:r>
    </w:p>
    <w:p w14:paraId="640B3E21" w14:textId="77777777" w:rsidR="00287213" w:rsidRPr="00AD420D" w:rsidRDefault="00287213" w:rsidP="00287213">
      <w:pPr>
        <w:ind w:firstLine="709"/>
      </w:pPr>
      <w:r w:rsidRPr="00AD420D">
        <w:t xml:space="preserve">Также с 2023 года филиал проводит работу по предоставлению субсидии на оплату жилого помещения и коммунальных услуг малоимущим гражданам. За 9 месяцев 2023 года субсидия назначена 177 гражданам на сумму 2336,15 </w:t>
      </w:r>
      <w:proofErr w:type="spellStart"/>
      <w:r w:rsidRPr="00AD420D">
        <w:t>тыс.руб</w:t>
      </w:r>
      <w:proofErr w:type="spellEnd"/>
      <w:r w:rsidRPr="00AD420D">
        <w:t>.</w:t>
      </w:r>
    </w:p>
    <w:p w14:paraId="1E5B5520" w14:textId="77777777" w:rsidR="00287213" w:rsidRPr="00AD420D" w:rsidRDefault="00287213" w:rsidP="00287213">
      <w:pPr>
        <w:ind w:firstLine="567"/>
      </w:pPr>
    </w:p>
    <w:p w14:paraId="30DD7E00" w14:textId="77777777" w:rsidR="00287213" w:rsidRPr="00AD420D" w:rsidRDefault="00287213" w:rsidP="00287213">
      <w:pPr>
        <w:ind w:firstLine="709"/>
      </w:pPr>
      <w:r w:rsidRPr="00AD420D">
        <w:t>Филиалом проводилась работа с многодетными семьями:</w:t>
      </w:r>
    </w:p>
    <w:p w14:paraId="3C378384" w14:textId="77777777" w:rsidR="00287213" w:rsidRPr="00AD420D" w:rsidRDefault="00287213" w:rsidP="00287213">
      <w:pPr>
        <w:ind w:firstLine="709"/>
      </w:pPr>
      <w:r w:rsidRPr="00AD420D">
        <w:t>1) За 9 месяцев 2023 года на учете в филиале состояло:</w:t>
      </w:r>
    </w:p>
    <w:p w14:paraId="38BD3DAA" w14:textId="77777777" w:rsidR="00287213" w:rsidRPr="00AD420D" w:rsidRDefault="00287213" w:rsidP="00287213">
      <w:pPr>
        <w:ind w:firstLine="709"/>
      </w:pPr>
      <w:r w:rsidRPr="00AD420D">
        <w:t xml:space="preserve">- 490 многодетных семей (за 9 месяцев 2022г. - 523 многодетных семьи); </w:t>
      </w:r>
    </w:p>
    <w:p w14:paraId="4EF36D03" w14:textId="77777777" w:rsidR="00287213" w:rsidRPr="00AD420D" w:rsidRDefault="00287213" w:rsidP="00287213">
      <w:pPr>
        <w:ind w:firstLine="709"/>
      </w:pPr>
      <w:r w:rsidRPr="00AD420D">
        <w:t xml:space="preserve">- из них 261 многодетных малоимущих семей (за 9 месяцев 2022г. - 352 многодетных малоимущих семей); </w:t>
      </w:r>
    </w:p>
    <w:p w14:paraId="6BA9E627" w14:textId="77777777" w:rsidR="00287213" w:rsidRPr="00AD420D" w:rsidRDefault="00287213" w:rsidP="00287213">
      <w:pPr>
        <w:ind w:firstLine="709"/>
      </w:pPr>
      <w:r w:rsidRPr="00AD420D">
        <w:t>- выдано 26 удостоверений многодетного родителя (за 9 месяцев 2022г. - 31 удостоверение), из них 17 удостоверений гражданам, семьи которых имеют среднедушевой доход ниже прожиточного минимума на душу населения в Удмуртской Республике (за 9 мес. 2022г. - 21 удостоверение) и 9 удостоверений гражданам, семьи которых имеют среднедушевой доход выше прожиточного минимума на душу населения в Удмуртской Республике (за 9 мес. 2022г. - 10 удостоверений).</w:t>
      </w:r>
    </w:p>
    <w:p w14:paraId="6FEF4CBE" w14:textId="77777777" w:rsidR="00287213" w:rsidRPr="00AD420D" w:rsidRDefault="00287213" w:rsidP="00287213">
      <w:pPr>
        <w:ind w:firstLine="709"/>
      </w:pPr>
      <w:r w:rsidRPr="00AD420D">
        <w:t xml:space="preserve">2) Выдано проездных билетов детям из многодетных семей, являющихся учащимися общеобразовательных школ и образовательных учреждений начального профессионального образования.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20A9CF9" w14:textId="77777777" w:rsidTr="00467803">
        <w:tc>
          <w:tcPr>
            <w:tcW w:w="2267" w:type="dxa"/>
            <w:tcBorders>
              <w:top w:val="single" w:sz="4" w:space="0" w:color="000000"/>
              <w:left w:val="single" w:sz="4" w:space="0" w:color="000000"/>
              <w:bottom w:val="single" w:sz="4" w:space="0" w:color="auto"/>
              <w:right w:val="nil"/>
            </w:tcBorders>
            <w:hideMark/>
          </w:tcPr>
          <w:p w14:paraId="4A60087D" w14:textId="1D3E8645"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9123E"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613279CD" w14:textId="484F133D" w:rsidR="00287213" w:rsidRPr="00AD420D" w:rsidRDefault="00287213" w:rsidP="00467803">
            <w:pPr>
              <w:pStyle w:val="af"/>
              <w:snapToGrid w:val="0"/>
              <w:spacing w:line="276" w:lineRule="auto"/>
              <w:jc w:val="center"/>
              <w:rPr>
                <w:color w:val="auto"/>
                <w:lang w:val="ru-RU"/>
              </w:rPr>
            </w:pP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2022 г</w:t>
            </w:r>
            <w:r w:rsidR="00E9123E"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687797DE"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F0A1D27"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520D4486"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3A026BCE" w14:textId="77777777" w:rsidTr="00467803">
        <w:tc>
          <w:tcPr>
            <w:tcW w:w="2267" w:type="dxa"/>
            <w:tcBorders>
              <w:top w:val="single" w:sz="4" w:space="0" w:color="auto"/>
              <w:left w:val="single" w:sz="4" w:space="0" w:color="000000"/>
              <w:bottom w:val="single" w:sz="4" w:space="0" w:color="000000"/>
              <w:right w:val="nil"/>
            </w:tcBorders>
            <w:hideMark/>
          </w:tcPr>
          <w:p w14:paraId="4C34E38F" w14:textId="4C485D91" w:rsidR="00287213" w:rsidRPr="00AD420D" w:rsidRDefault="00287213" w:rsidP="008F5CE6">
            <w:pPr>
              <w:pStyle w:val="af"/>
              <w:snapToGrid w:val="0"/>
              <w:spacing w:line="276" w:lineRule="auto"/>
              <w:jc w:val="center"/>
              <w:rPr>
                <w:color w:val="auto"/>
              </w:rPr>
            </w:pPr>
            <w:r w:rsidRPr="00AD420D">
              <w:rPr>
                <w:color w:val="auto"/>
              </w:rPr>
              <w:t xml:space="preserve">4 </w:t>
            </w:r>
            <w:proofErr w:type="spellStart"/>
            <w:r w:rsidR="00FA7A03" w:rsidRPr="00AD420D">
              <w:rPr>
                <w:color w:val="auto"/>
              </w:rPr>
              <w:t>чел</w:t>
            </w:r>
            <w:r w:rsidR="00FA7A03" w:rsidRPr="00AD420D">
              <w:rPr>
                <w:color w:val="auto"/>
                <w:lang w:val="ru-RU"/>
              </w:rPr>
              <w:t>овек</w:t>
            </w:r>
            <w:r w:rsidR="00E9123E" w:rsidRPr="00AD420D">
              <w:rPr>
                <w:color w:val="auto"/>
                <w:lang w:val="ru-RU"/>
              </w:rPr>
              <w:t>а</w:t>
            </w:r>
            <w:proofErr w:type="spellEnd"/>
          </w:p>
        </w:tc>
        <w:tc>
          <w:tcPr>
            <w:tcW w:w="2126" w:type="dxa"/>
            <w:tcBorders>
              <w:top w:val="single" w:sz="4" w:space="0" w:color="auto"/>
              <w:left w:val="single" w:sz="4" w:space="0" w:color="000000"/>
              <w:bottom w:val="single" w:sz="4" w:space="0" w:color="000000"/>
              <w:right w:val="nil"/>
            </w:tcBorders>
            <w:hideMark/>
          </w:tcPr>
          <w:p w14:paraId="240ABC64" w14:textId="0F3A5A99" w:rsidR="00287213" w:rsidRPr="00AD420D" w:rsidRDefault="00287213" w:rsidP="008F5CE6">
            <w:pPr>
              <w:pStyle w:val="af"/>
              <w:snapToGrid w:val="0"/>
              <w:spacing w:line="276" w:lineRule="auto"/>
              <w:jc w:val="center"/>
              <w:rPr>
                <w:color w:val="auto"/>
              </w:rPr>
            </w:pPr>
            <w:r w:rsidRPr="00AD420D">
              <w:rPr>
                <w:color w:val="auto"/>
              </w:rPr>
              <w:t xml:space="preserve">5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single" w:sz="4" w:space="0" w:color="auto"/>
              <w:left w:val="single" w:sz="4" w:space="0" w:color="000000"/>
              <w:bottom w:val="single" w:sz="4" w:space="0" w:color="000000"/>
              <w:right w:val="nil"/>
            </w:tcBorders>
            <w:hideMark/>
          </w:tcPr>
          <w:p w14:paraId="4AEA2131" w14:textId="4CB247AB" w:rsidR="00287213" w:rsidRPr="00AD420D" w:rsidRDefault="00287213" w:rsidP="008F5CE6">
            <w:pPr>
              <w:pStyle w:val="af"/>
              <w:snapToGrid w:val="0"/>
              <w:spacing w:line="276" w:lineRule="auto"/>
              <w:jc w:val="center"/>
              <w:rPr>
                <w:color w:val="auto"/>
              </w:rPr>
            </w:pPr>
            <w:r w:rsidRPr="00AD420D">
              <w:rPr>
                <w:color w:val="auto"/>
              </w:rPr>
              <w:t xml:space="preserve">10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13083EFA" w14:textId="77777777" w:rsidR="00287213" w:rsidRPr="00AD420D" w:rsidRDefault="00287213" w:rsidP="008F5CE6">
            <w:pPr>
              <w:pStyle w:val="af"/>
              <w:snapToGrid w:val="0"/>
              <w:spacing w:line="276" w:lineRule="auto"/>
              <w:jc w:val="center"/>
              <w:rPr>
                <w:color w:val="auto"/>
              </w:rPr>
            </w:pPr>
            <w:r w:rsidRPr="00AD420D">
              <w:rPr>
                <w:color w:val="auto"/>
              </w:rPr>
              <w:t>40</w:t>
            </w:r>
          </w:p>
        </w:tc>
        <w:tc>
          <w:tcPr>
            <w:tcW w:w="1562" w:type="dxa"/>
            <w:tcBorders>
              <w:top w:val="single" w:sz="4" w:space="0" w:color="auto"/>
              <w:left w:val="single" w:sz="4" w:space="0" w:color="000000"/>
              <w:bottom w:val="single" w:sz="4" w:space="0" w:color="000000"/>
              <w:right w:val="single" w:sz="4" w:space="0" w:color="000000"/>
            </w:tcBorders>
            <w:hideMark/>
          </w:tcPr>
          <w:p w14:paraId="3E64BF0F" w14:textId="77777777" w:rsidR="00287213" w:rsidRPr="00AD420D" w:rsidRDefault="00287213" w:rsidP="008F5CE6">
            <w:pPr>
              <w:pStyle w:val="af"/>
              <w:snapToGrid w:val="0"/>
              <w:spacing w:line="276" w:lineRule="auto"/>
              <w:jc w:val="center"/>
              <w:rPr>
                <w:color w:val="auto"/>
              </w:rPr>
            </w:pPr>
            <w:r w:rsidRPr="00AD420D">
              <w:rPr>
                <w:color w:val="auto"/>
              </w:rPr>
              <w:t>80</w:t>
            </w:r>
          </w:p>
        </w:tc>
      </w:tr>
    </w:tbl>
    <w:p w14:paraId="09EE9103" w14:textId="77777777" w:rsidR="00287213" w:rsidRPr="00AD420D" w:rsidRDefault="00287213" w:rsidP="00287213">
      <w:pPr>
        <w:ind w:firstLine="709"/>
      </w:pPr>
      <w:r w:rsidRPr="00AD420D">
        <w:t>Всего с начала года воспользовалось проездными билетами 11 детей из малоимущих многодетных семей (за 9 мес. 2022г. – 17 детей).</w:t>
      </w:r>
    </w:p>
    <w:p w14:paraId="203DC508" w14:textId="77777777" w:rsidR="00287213" w:rsidRPr="00AD420D" w:rsidRDefault="00287213" w:rsidP="00287213">
      <w:pPr>
        <w:ind w:firstLine="709"/>
      </w:pPr>
      <w:r w:rsidRPr="00AD420D">
        <w:t>3) Выплачена компенсация расходов на приобретение одежды и обуви для поступивших в 1 класс детей из малоимущих многодетных семей:</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1982"/>
        <w:gridCol w:w="1700"/>
        <w:gridCol w:w="1562"/>
      </w:tblGrid>
      <w:tr w:rsidR="002D6CDA" w:rsidRPr="00AD420D" w14:paraId="41AFF363" w14:textId="77777777" w:rsidTr="00467803">
        <w:tc>
          <w:tcPr>
            <w:tcW w:w="2267" w:type="dxa"/>
            <w:tcBorders>
              <w:top w:val="single" w:sz="4" w:space="0" w:color="000000"/>
              <w:left w:val="single" w:sz="4" w:space="0" w:color="000000"/>
              <w:bottom w:val="single" w:sz="4" w:space="0" w:color="auto"/>
              <w:right w:val="nil"/>
            </w:tcBorders>
            <w:hideMark/>
          </w:tcPr>
          <w:p w14:paraId="18A92BEF" w14:textId="77777777" w:rsidR="006B26DB"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7CBC8C6F" w14:textId="771FC3D8" w:rsidR="00287213" w:rsidRPr="00AD420D" w:rsidRDefault="00287213" w:rsidP="00467803">
            <w:pPr>
              <w:pStyle w:val="af"/>
              <w:snapToGrid w:val="0"/>
              <w:spacing w:line="276" w:lineRule="auto"/>
              <w:jc w:val="center"/>
              <w:rPr>
                <w:color w:val="auto"/>
                <w:lang w:val="ru-RU"/>
              </w:rPr>
            </w:pPr>
            <w:r w:rsidRPr="00AD420D">
              <w:rPr>
                <w:color w:val="auto"/>
              </w:rPr>
              <w:t>2023 г</w:t>
            </w:r>
            <w:r w:rsidR="00E9123E" w:rsidRPr="00AD420D">
              <w:rPr>
                <w:color w:val="auto"/>
                <w:lang w:val="ru-RU"/>
              </w:rPr>
              <w:t>ода</w:t>
            </w:r>
          </w:p>
        </w:tc>
        <w:tc>
          <w:tcPr>
            <w:tcW w:w="2269" w:type="dxa"/>
            <w:tcBorders>
              <w:top w:val="single" w:sz="4" w:space="0" w:color="000000"/>
              <w:left w:val="single" w:sz="4" w:space="0" w:color="000000"/>
              <w:bottom w:val="single" w:sz="4" w:space="0" w:color="auto"/>
              <w:right w:val="nil"/>
            </w:tcBorders>
            <w:hideMark/>
          </w:tcPr>
          <w:p w14:paraId="59487E38" w14:textId="77777777" w:rsidR="00E9123E"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686477EE" w14:textId="3CEFDEF0" w:rsidR="00287213" w:rsidRPr="00AD420D" w:rsidRDefault="00287213" w:rsidP="00467803">
            <w:pPr>
              <w:pStyle w:val="af"/>
              <w:snapToGrid w:val="0"/>
              <w:spacing w:line="276" w:lineRule="auto"/>
              <w:jc w:val="center"/>
              <w:rPr>
                <w:color w:val="auto"/>
                <w:lang w:val="ru-RU"/>
              </w:rPr>
            </w:pPr>
            <w:r w:rsidRPr="00AD420D">
              <w:rPr>
                <w:color w:val="auto"/>
              </w:rPr>
              <w:t>2022 г</w:t>
            </w:r>
            <w:r w:rsidR="00E9123E" w:rsidRPr="00AD420D">
              <w:rPr>
                <w:color w:val="auto"/>
                <w:lang w:val="ru-RU"/>
              </w:rPr>
              <w:t>ода</w:t>
            </w:r>
          </w:p>
        </w:tc>
        <w:tc>
          <w:tcPr>
            <w:tcW w:w="1982" w:type="dxa"/>
            <w:tcBorders>
              <w:top w:val="single" w:sz="4" w:space="0" w:color="000000"/>
              <w:left w:val="single" w:sz="4" w:space="0" w:color="000000"/>
              <w:bottom w:val="single" w:sz="4" w:space="0" w:color="auto"/>
              <w:right w:val="nil"/>
            </w:tcBorders>
            <w:hideMark/>
          </w:tcPr>
          <w:p w14:paraId="616EEA4F" w14:textId="77777777" w:rsidR="006B26DB"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p>
          <w:p w14:paraId="7159DE2B" w14:textId="193D583D" w:rsidR="00287213" w:rsidRPr="00AD420D" w:rsidRDefault="00287213" w:rsidP="00467803">
            <w:pPr>
              <w:pStyle w:val="af"/>
              <w:snapToGrid w:val="0"/>
              <w:spacing w:line="276" w:lineRule="auto"/>
              <w:jc w:val="center"/>
              <w:rPr>
                <w:color w:val="auto"/>
              </w:rPr>
            </w:pPr>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1FAD095D"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4C4D046F"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7371E2FC" w14:textId="77777777" w:rsidTr="00467803">
        <w:tc>
          <w:tcPr>
            <w:tcW w:w="2267" w:type="dxa"/>
            <w:tcBorders>
              <w:top w:val="single" w:sz="4" w:space="0" w:color="auto"/>
              <w:left w:val="single" w:sz="4" w:space="0" w:color="000000"/>
              <w:bottom w:val="single" w:sz="4" w:space="0" w:color="000000"/>
              <w:right w:val="nil"/>
            </w:tcBorders>
            <w:hideMark/>
          </w:tcPr>
          <w:p w14:paraId="1618E75F" w14:textId="6E744BC7" w:rsidR="00287213" w:rsidRPr="00AD420D" w:rsidRDefault="00287213" w:rsidP="008F5CE6">
            <w:pPr>
              <w:pStyle w:val="af"/>
              <w:snapToGrid w:val="0"/>
              <w:spacing w:line="276" w:lineRule="auto"/>
              <w:jc w:val="center"/>
              <w:rPr>
                <w:color w:val="auto"/>
                <w:lang w:val="ru-RU"/>
              </w:rPr>
            </w:pPr>
            <w:r w:rsidRPr="00AD420D">
              <w:rPr>
                <w:color w:val="auto"/>
              </w:rPr>
              <w:t xml:space="preserve">44 </w:t>
            </w:r>
            <w:proofErr w:type="spellStart"/>
            <w:r w:rsidR="00E9123E" w:rsidRPr="00AD420D">
              <w:rPr>
                <w:color w:val="auto"/>
              </w:rPr>
              <w:t>чел</w:t>
            </w:r>
            <w:r w:rsidR="00E9123E" w:rsidRPr="00AD420D">
              <w:rPr>
                <w:color w:val="auto"/>
                <w:lang w:val="ru-RU"/>
              </w:rPr>
              <w:t>овек</w:t>
            </w:r>
            <w:proofErr w:type="spellEnd"/>
          </w:p>
        </w:tc>
        <w:tc>
          <w:tcPr>
            <w:tcW w:w="2269" w:type="dxa"/>
            <w:tcBorders>
              <w:top w:val="single" w:sz="4" w:space="0" w:color="auto"/>
              <w:left w:val="single" w:sz="4" w:space="0" w:color="000000"/>
              <w:bottom w:val="single" w:sz="4" w:space="0" w:color="000000"/>
              <w:right w:val="nil"/>
            </w:tcBorders>
            <w:hideMark/>
          </w:tcPr>
          <w:p w14:paraId="5470E926" w14:textId="7E8BF744" w:rsidR="00287213" w:rsidRPr="00AD420D" w:rsidRDefault="00287213" w:rsidP="008F5CE6">
            <w:pPr>
              <w:pStyle w:val="af"/>
              <w:snapToGrid w:val="0"/>
              <w:spacing w:line="276" w:lineRule="auto"/>
              <w:jc w:val="center"/>
              <w:rPr>
                <w:color w:val="auto"/>
              </w:rPr>
            </w:pPr>
            <w:r w:rsidRPr="00AD420D">
              <w:rPr>
                <w:color w:val="auto"/>
              </w:rPr>
              <w:t xml:space="preserve">51 </w:t>
            </w:r>
            <w:proofErr w:type="spellStart"/>
            <w:r w:rsidR="00E9123E" w:rsidRPr="00AD420D">
              <w:rPr>
                <w:color w:val="auto"/>
              </w:rPr>
              <w:t>чел</w:t>
            </w:r>
            <w:r w:rsidR="00E9123E" w:rsidRPr="00AD420D">
              <w:rPr>
                <w:color w:val="auto"/>
                <w:lang w:val="ru-RU"/>
              </w:rPr>
              <w:t>овек</w:t>
            </w:r>
            <w:proofErr w:type="spellEnd"/>
          </w:p>
        </w:tc>
        <w:tc>
          <w:tcPr>
            <w:tcW w:w="1982" w:type="dxa"/>
            <w:tcBorders>
              <w:top w:val="single" w:sz="4" w:space="0" w:color="auto"/>
              <w:left w:val="single" w:sz="4" w:space="0" w:color="000000"/>
              <w:bottom w:val="single" w:sz="4" w:space="0" w:color="000000"/>
              <w:right w:val="nil"/>
            </w:tcBorders>
            <w:hideMark/>
          </w:tcPr>
          <w:p w14:paraId="0AAD3525" w14:textId="5A99F425" w:rsidR="00287213" w:rsidRPr="00AD420D" w:rsidRDefault="00287213" w:rsidP="008F5CE6">
            <w:pPr>
              <w:pStyle w:val="af"/>
              <w:snapToGrid w:val="0"/>
              <w:spacing w:line="276" w:lineRule="auto"/>
              <w:jc w:val="center"/>
              <w:rPr>
                <w:color w:val="auto"/>
              </w:rPr>
            </w:pPr>
            <w:r w:rsidRPr="00AD420D">
              <w:rPr>
                <w:color w:val="auto"/>
              </w:rPr>
              <w:t xml:space="preserve">55 </w:t>
            </w:r>
            <w:proofErr w:type="spellStart"/>
            <w:r w:rsidR="00E9123E" w:rsidRPr="00AD420D">
              <w:rPr>
                <w:color w:val="auto"/>
              </w:rPr>
              <w:t>чел</w:t>
            </w:r>
            <w:r w:rsidR="00E9123E"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31DC73DB" w14:textId="77777777" w:rsidR="00287213" w:rsidRPr="00AD420D" w:rsidRDefault="00287213" w:rsidP="008F5CE6">
            <w:pPr>
              <w:pStyle w:val="af"/>
              <w:snapToGrid w:val="0"/>
              <w:spacing w:line="276" w:lineRule="auto"/>
              <w:jc w:val="center"/>
              <w:rPr>
                <w:color w:val="auto"/>
              </w:rPr>
            </w:pPr>
            <w:r w:rsidRPr="00AD420D">
              <w:rPr>
                <w:color w:val="auto"/>
              </w:rPr>
              <w:t>80</w:t>
            </w:r>
          </w:p>
        </w:tc>
        <w:tc>
          <w:tcPr>
            <w:tcW w:w="1562" w:type="dxa"/>
            <w:tcBorders>
              <w:top w:val="single" w:sz="4" w:space="0" w:color="auto"/>
              <w:left w:val="single" w:sz="4" w:space="0" w:color="000000"/>
              <w:bottom w:val="single" w:sz="4" w:space="0" w:color="000000"/>
              <w:right w:val="single" w:sz="4" w:space="0" w:color="000000"/>
            </w:tcBorders>
            <w:hideMark/>
          </w:tcPr>
          <w:p w14:paraId="715560DD" w14:textId="77777777" w:rsidR="00287213" w:rsidRPr="00AD420D" w:rsidRDefault="00287213" w:rsidP="008F5CE6">
            <w:pPr>
              <w:pStyle w:val="af"/>
              <w:snapToGrid w:val="0"/>
              <w:spacing w:line="276" w:lineRule="auto"/>
              <w:jc w:val="center"/>
              <w:rPr>
                <w:color w:val="auto"/>
              </w:rPr>
            </w:pPr>
            <w:r w:rsidRPr="00AD420D">
              <w:rPr>
                <w:color w:val="auto"/>
              </w:rPr>
              <w:t>86</w:t>
            </w:r>
          </w:p>
        </w:tc>
      </w:tr>
      <w:tr w:rsidR="002D6CDA" w:rsidRPr="00AD420D" w14:paraId="7AD92169" w14:textId="77777777" w:rsidTr="00467803">
        <w:tc>
          <w:tcPr>
            <w:tcW w:w="2267" w:type="dxa"/>
            <w:tcBorders>
              <w:top w:val="nil"/>
              <w:left w:val="single" w:sz="4" w:space="0" w:color="000000"/>
              <w:bottom w:val="single" w:sz="4" w:space="0" w:color="000000"/>
              <w:right w:val="nil"/>
            </w:tcBorders>
            <w:hideMark/>
          </w:tcPr>
          <w:p w14:paraId="731DE28B" w14:textId="77777777" w:rsidR="00287213" w:rsidRPr="00AD420D" w:rsidRDefault="00287213" w:rsidP="00467803">
            <w:pPr>
              <w:pStyle w:val="af"/>
              <w:snapToGrid w:val="0"/>
              <w:spacing w:line="276" w:lineRule="auto"/>
              <w:rPr>
                <w:color w:val="auto"/>
              </w:rPr>
            </w:pPr>
            <w:r w:rsidRPr="00AD420D">
              <w:rPr>
                <w:color w:val="auto"/>
              </w:rPr>
              <w:t xml:space="preserve">   153,0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269" w:type="dxa"/>
            <w:tcBorders>
              <w:top w:val="nil"/>
              <w:left w:val="single" w:sz="4" w:space="0" w:color="000000"/>
              <w:bottom w:val="single" w:sz="4" w:space="0" w:color="000000"/>
              <w:right w:val="nil"/>
            </w:tcBorders>
            <w:hideMark/>
          </w:tcPr>
          <w:p w14:paraId="5C88D838" w14:textId="77777777" w:rsidR="00287213" w:rsidRPr="00AD420D" w:rsidRDefault="00287213" w:rsidP="00467803">
            <w:pPr>
              <w:pStyle w:val="af"/>
              <w:snapToGrid w:val="0"/>
              <w:spacing w:line="276" w:lineRule="auto"/>
              <w:rPr>
                <w:color w:val="auto"/>
              </w:rPr>
            </w:pPr>
            <w:r w:rsidRPr="00AD420D">
              <w:rPr>
                <w:color w:val="auto"/>
              </w:rPr>
              <w:t xml:space="preserve">    183,6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1982" w:type="dxa"/>
            <w:tcBorders>
              <w:top w:val="nil"/>
              <w:left w:val="single" w:sz="4" w:space="0" w:color="000000"/>
              <w:bottom w:val="single" w:sz="4" w:space="0" w:color="000000"/>
              <w:right w:val="nil"/>
            </w:tcBorders>
            <w:hideMark/>
          </w:tcPr>
          <w:p w14:paraId="08DBC193" w14:textId="77777777" w:rsidR="00287213" w:rsidRPr="00AD420D" w:rsidRDefault="00287213" w:rsidP="00467803">
            <w:pPr>
              <w:pStyle w:val="af"/>
              <w:snapToGrid w:val="0"/>
              <w:spacing w:line="276" w:lineRule="auto"/>
              <w:rPr>
                <w:color w:val="auto"/>
              </w:rPr>
            </w:pPr>
            <w:r w:rsidRPr="00AD420D">
              <w:rPr>
                <w:color w:val="auto"/>
              </w:rPr>
              <w:t xml:space="preserve">  187,0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719DE716" w14:textId="77777777" w:rsidR="00287213" w:rsidRPr="00AD420D" w:rsidRDefault="00287213" w:rsidP="00467803">
            <w:pPr>
              <w:pStyle w:val="af"/>
              <w:snapToGrid w:val="0"/>
              <w:spacing w:line="276" w:lineRule="auto"/>
              <w:jc w:val="center"/>
              <w:rPr>
                <w:color w:val="auto"/>
              </w:rPr>
            </w:pPr>
            <w:r w:rsidRPr="00AD420D">
              <w:rPr>
                <w:color w:val="auto"/>
              </w:rPr>
              <w:t>82</w:t>
            </w:r>
          </w:p>
        </w:tc>
        <w:tc>
          <w:tcPr>
            <w:tcW w:w="1562" w:type="dxa"/>
            <w:tcBorders>
              <w:top w:val="nil"/>
              <w:left w:val="single" w:sz="4" w:space="0" w:color="000000"/>
              <w:bottom w:val="single" w:sz="4" w:space="0" w:color="000000"/>
              <w:right w:val="single" w:sz="4" w:space="0" w:color="000000"/>
            </w:tcBorders>
            <w:hideMark/>
          </w:tcPr>
          <w:p w14:paraId="51B72A28" w14:textId="77777777" w:rsidR="00287213" w:rsidRPr="00AD420D" w:rsidRDefault="00287213" w:rsidP="00467803">
            <w:pPr>
              <w:pStyle w:val="af"/>
              <w:snapToGrid w:val="0"/>
              <w:spacing w:line="276" w:lineRule="auto"/>
              <w:jc w:val="center"/>
              <w:rPr>
                <w:color w:val="auto"/>
              </w:rPr>
            </w:pPr>
            <w:r w:rsidRPr="00AD420D">
              <w:rPr>
                <w:color w:val="auto"/>
              </w:rPr>
              <w:t>83</w:t>
            </w:r>
          </w:p>
        </w:tc>
      </w:tr>
    </w:tbl>
    <w:p w14:paraId="76E3B406" w14:textId="77777777" w:rsidR="00287213" w:rsidRPr="00AD420D" w:rsidRDefault="00287213" w:rsidP="00287213">
      <w:pPr>
        <w:ind w:firstLine="709"/>
      </w:pPr>
      <w:r w:rsidRPr="00AD420D">
        <w:t>4) С 2023 года филиал ведет работу:</w:t>
      </w:r>
    </w:p>
    <w:p w14:paraId="187E4630" w14:textId="3E86E639" w:rsidR="00287213" w:rsidRPr="00AD420D" w:rsidRDefault="00287213" w:rsidP="00287213">
      <w:pPr>
        <w:ind w:firstLine="709"/>
      </w:pPr>
      <w:r w:rsidRPr="00AD420D">
        <w:t xml:space="preserve">- по выплате компенсации расходов на оплату коммунальных услуг многодетным семьям. За 9 месяцев компенсацию получили 170 </w:t>
      </w:r>
      <w:r w:rsidR="00E9123E" w:rsidRPr="00AD420D">
        <w:t>человек на</w:t>
      </w:r>
      <w:r w:rsidRPr="00AD420D">
        <w:t xml:space="preserve"> сумму 703,65 тыс.</w:t>
      </w:r>
      <w:r w:rsidR="00E9123E" w:rsidRPr="00AD420D">
        <w:t xml:space="preserve"> </w:t>
      </w:r>
      <w:r w:rsidRPr="00AD420D">
        <w:t>руб.;</w:t>
      </w:r>
    </w:p>
    <w:p w14:paraId="3F576A97" w14:textId="583ADFF6" w:rsidR="00287213" w:rsidRPr="00AD420D" w:rsidRDefault="00287213" w:rsidP="00287213">
      <w:pPr>
        <w:ind w:firstLine="709"/>
      </w:pPr>
      <w:r w:rsidRPr="00AD420D">
        <w:t>- по выплате компенсации расходов на приобретение твердого топлива многодетным семьям. За 9 месяцев компенсацию получили 96 чел</w:t>
      </w:r>
      <w:r w:rsidR="00E9123E" w:rsidRPr="00AD420D">
        <w:t xml:space="preserve">овек </w:t>
      </w:r>
      <w:r w:rsidRPr="00AD420D">
        <w:t>на сумму 290,36 тыс.</w:t>
      </w:r>
      <w:r w:rsidR="00E9123E" w:rsidRPr="00AD420D">
        <w:t xml:space="preserve"> </w:t>
      </w:r>
      <w:r w:rsidRPr="00AD420D">
        <w:t>руб.</w:t>
      </w:r>
    </w:p>
    <w:p w14:paraId="0E5DCE7E" w14:textId="77777777" w:rsidR="00E9123E" w:rsidRPr="00AD420D" w:rsidRDefault="00E9123E" w:rsidP="00287213">
      <w:pPr>
        <w:ind w:firstLine="709"/>
      </w:pPr>
    </w:p>
    <w:p w14:paraId="18637944" w14:textId="565AE195" w:rsidR="00FB5CE5" w:rsidRPr="00AD420D" w:rsidRDefault="00AD420D" w:rsidP="00AD420D">
      <w:pPr>
        <w:jc w:val="center"/>
      </w:pPr>
      <w:r w:rsidRPr="00AD420D">
        <w:rPr>
          <w:b/>
          <w:bCs/>
          <w:sz w:val="28"/>
          <w:szCs w:val="28"/>
        </w:rPr>
        <w:t>----------------------------------------</w:t>
      </w:r>
    </w:p>
    <w:p w14:paraId="3577CDB6" w14:textId="77777777" w:rsidR="00FB5CE5" w:rsidRPr="00AD420D" w:rsidRDefault="00FB5CE5" w:rsidP="00D42BE6"/>
    <w:p w14:paraId="74E16D83" w14:textId="63590342" w:rsidR="007E304E" w:rsidRPr="00016C70" w:rsidRDefault="0027208B" w:rsidP="009E150E">
      <w:pPr>
        <w:jc w:val="right"/>
        <w:rPr>
          <w:b/>
          <w:i/>
        </w:rPr>
      </w:pPr>
      <w:r>
        <w:tab/>
      </w:r>
    </w:p>
    <w:sectPr w:rsidR="007E304E" w:rsidRPr="00016C70" w:rsidSect="005B017A">
      <w:pgSz w:w="11905" w:h="16836" w:code="9"/>
      <w:pgMar w:top="1134" w:right="709" w:bottom="1134" w:left="1418"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C472BE1"/>
    <w:multiLevelType w:val="hybridMultilevel"/>
    <w:tmpl w:val="BD7CD45C"/>
    <w:lvl w:ilvl="0" w:tplc="8A38222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C5619E"/>
    <w:multiLevelType w:val="hybridMultilevel"/>
    <w:tmpl w:val="80281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5EE7F99"/>
    <w:multiLevelType w:val="hybridMultilevel"/>
    <w:tmpl w:val="DD1AD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6823C2A"/>
    <w:multiLevelType w:val="hybridMultilevel"/>
    <w:tmpl w:val="941A3988"/>
    <w:lvl w:ilvl="0" w:tplc="1200E9F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BC6318"/>
    <w:multiLevelType w:val="hybridMultilevel"/>
    <w:tmpl w:val="E1701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8043C3"/>
    <w:multiLevelType w:val="hybridMultilevel"/>
    <w:tmpl w:val="AE0CA352"/>
    <w:lvl w:ilvl="0" w:tplc="82545462">
      <w:start w:val="1"/>
      <w:numFmt w:val="decimal"/>
      <w:lvlText w:val="%1."/>
      <w:lvlJc w:val="left"/>
      <w:pPr>
        <w:ind w:left="420" w:hanging="360"/>
      </w:pPr>
      <w:rPr>
        <w:rFonts w:asciiTheme="minorHAnsi" w:hAnsiTheme="minorHAnsi" w:cstheme="minorBidi"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50994967"/>
    <w:multiLevelType w:val="hybridMultilevel"/>
    <w:tmpl w:val="7BB0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2D1E9B"/>
    <w:multiLevelType w:val="hybridMultilevel"/>
    <w:tmpl w:val="6F1E6D42"/>
    <w:lvl w:ilvl="0" w:tplc="9E1E5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EA445C"/>
    <w:multiLevelType w:val="hybridMultilevel"/>
    <w:tmpl w:val="E93E74E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15:restartNumberingAfterBreak="0">
    <w:nsid w:val="74FE7BD4"/>
    <w:multiLevelType w:val="hybridMultilevel"/>
    <w:tmpl w:val="E8940168"/>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C47948"/>
    <w:multiLevelType w:val="hybridMultilevel"/>
    <w:tmpl w:val="498866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553925971">
    <w:abstractNumId w:val="1"/>
  </w:num>
  <w:num w:numId="2" w16cid:durableId="1392995915">
    <w:abstractNumId w:val="13"/>
  </w:num>
  <w:num w:numId="3" w16cid:durableId="989137791">
    <w:abstractNumId w:val="6"/>
  </w:num>
  <w:num w:numId="4" w16cid:durableId="1623223962">
    <w:abstractNumId w:val="0"/>
  </w:num>
  <w:num w:numId="5" w16cid:durableId="878663710">
    <w:abstractNumId w:val="8"/>
  </w:num>
  <w:num w:numId="6" w16cid:durableId="839126101">
    <w:abstractNumId w:val="5"/>
  </w:num>
  <w:num w:numId="7" w16cid:durableId="465468602">
    <w:abstractNumId w:val="10"/>
  </w:num>
  <w:num w:numId="8" w16cid:durableId="1961641556">
    <w:abstractNumId w:val="2"/>
  </w:num>
  <w:num w:numId="9" w16cid:durableId="764420027">
    <w:abstractNumId w:val="7"/>
  </w:num>
  <w:num w:numId="10" w16cid:durableId="134158760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5123862">
    <w:abstractNumId w:val="4"/>
  </w:num>
  <w:num w:numId="12" w16cid:durableId="198667833">
    <w:abstractNumId w:val="11"/>
  </w:num>
  <w:num w:numId="13" w16cid:durableId="266548105">
    <w:abstractNumId w:val="12"/>
  </w:num>
  <w:num w:numId="14" w16cid:durableId="1157652926">
    <w:abstractNumId w:val="3"/>
  </w:num>
  <w:num w:numId="15" w16cid:durableId="13472902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EF3"/>
    <w:rsid w:val="00000724"/>
    <w:rsid w:val="00001767"/>
    <w:rsid w:val="000022BD"/>
    <w:rsid w:val="000077E5"/>
    <w:rsid w:val="00010551"/>
    <w:rsid w:val="00016C70"/>
    <w:rsid w:val="00020038"/>
    <w:rsid w:val="00020165"/>
    <w:rsid w:val="000208D8"/>
    <w:rsid w:val="00021864"/>
    <w:rsid w:val="0002573A"/>
    <w:rsid w:val="000264F8"/>
    <w:rsid w:val="000318FE"/>
    <w:rsid w:val="00033375"/>
    <w:rsid w:val="00034364"/>
    <w:rsid w:val="00037813"/>
    <w:rsid w:val="000425F0"/>
    <w:rsid w:val="00044C34"/>
    <w:rsid w:val="000478AD"/>
    <w:rsid w:val="00047A61"/>
    <w:rsid w:val="00051701"/>
    <w:rsid w:val="00052CD5"/>
    <w:rsid w:val="0005574E"/>
    <w:rsid w:val="000603C1"/>
    <w:rsid w:val="00060F2B"/>
    <w:rsid w:val="00066062"/>
    <w:rsid w:val="00070B51"/>
    <w:rsid w:val="000722ED"/>
    <w:rsid w:val="00076061"/>
    <w:rsid w:val="00090015"/>
    <w:rsid w:val="00090AF2"/>
    <w:rsid w:val="000924DD"/>
    <w:rsid w:val="0009386C"/>
    <w:rsid w:val="000A248D"/>
    <w:rsid w:val="000B0257"/>
    <w:rsid w:val="000B56CA"/>
    <w:rsid w:val="000C0C53"/>
    <w:rsid w:val="000C0E08"/>
    <w:rsid w:val="000D0375"/>
    <w:rsid w:val="000D7F7B"/>
    <w:rsid w:val="000E053C"/>
    <w:rsid w:val="000E587F"/>
    <w:rsid w:val="000F1A23"/>
    <w:rsid w:val="00106AD4"/>
    <w:rsid w:val="0011322D"/>
    <w:rsid w:val="00113861"/>
    <w:rsid w:val="0012174D"/>
    <w:rsid w:val="00124155"/>
    <w:rsid w:val="00126987"/>
    <w:rsid w:val="00127180"/>
    <w:rsid w:val="0013233E"/>
    <w:rsid w:val="00135D97"/>
    <w:rsid w:val="00136BFB"/>
    <w:rsid w:val="00141D6A"/>
    <w:rsid w:val="001434B7"/>
    <w:rsid w:val="00151766"/>
    <w:rsid w:val="00170BA4"/>
    <w:rsid w:val="00174F60"/>
    <w:rsid w:val="001772BB"/>
    <w:rsid w:val="00180F21"/>
    <w:rsid w:val="001820AA"/>
    <w:rsid w:val="001857D9"/>
    <w:rsid w:val="00187171"/>
    <w:rsid w:val="00187F89"/>
    <w:rsid w:val="001905D6"/>
    <w:rsid w:val="001A0377"/>
    <w:rsid w:val="001B106B"/>
    <w:rsid w:val="001B12A8"/>
    <w:rsid w:val="001C0084"/>
    <w:rsid w:val="001C07ED"/>
    <w:rsid w:val="001C51A0"/>
    <w:rsid w:val="001C68CB"/>
    <w:rsid w:val="001D5B44"/>
    <w:rsid w:val="001D5B4C"/>
    <w:rsid w:val="001D6B96"/>
    <w:rsid w:val="001E4883"/>
    <w:rsid w:val="001E5BE3"/>
    <w:rsid w:val="001E6BE3"/>
    <w:rsid w:val="001F12D3"/>
    <w:rsid w:val="001F469D"/>
    <w:rsid w:val="001F4EF0"/>
    <w:rsid w:val="002021F9"/>
    <w:rsid w:val="00204524"/>
    <w:rsid w:val="00206130"/>
    <w:rsid w:val="00206622"/>
    <w:rsid w:val="00210D0C"/>
    <w:rsid w:val="0021134E"/>
    <w:rsid w:val="00214B35"/>
    <w:rsid w:val="002161F8"/>
    <w:rsid w:val="00217D43"/>
    <w:rsid w:val="00220CEF"/>
    <w:rsid w:val="00232F49"/>
    <w:rsid w:val="002401D5"/>
    <w:rsid w:val="00241ABC"/>
    <w:rsid w:val="00246DEF"/>
    <w:rsid w:val="00252ACA"/>
    <w:rsid w:val="0025758E"/>
    <w:rsid w:val="00257EA7"/>
    <w:rsid w:val="00261588"/>
    <w:rsid w:val="002637BC"/>
    <w:rsid w:val="00266846"/>
    <w:rsid w:val="00270558"/>
    <w:rsid w:val="0027208B"/>
    <w:rsid w:val="0027392F"/>
    <w:rsid w:val="002832E0"/>
    <w:rsid w:val="00284092"/>
    <w:rsid w:val="00284EC9"/>
    <w:rsid w:val="00285D59"/>
    <w:rsid w:val="002862F1"/>
    <w:rsid w:val="00287213"/>
    <w:rsid w:val="00291F4F"/>
    <w:rsid w:val="00293EF3"/>
    <w:rsid w:val="002946DA"/>
    <w:rsid w:val="0029587C"/>
    <w:rsid w:val="002A7791"/>
    <w:rsid w:val="002B03A0"/>
    <w:rsid w:val="002B0729"/>
    <w:rsid w:val="002B5FE1"/>
    <w:rsid w:val="002C1B31"/>
    <w:rsid w:val="002C41ED"/>
    <w:rsid w:val="002C5EF9"/>
    <w:rsid w:val="002D0BD4"/>
    <w:rsid w:val="002D1CEB"/>
    <w:rsid w:val="002D6CDA"/>
    <w:rsid w:val="002E4917"/>
    <w:rsid w:val="002F2C20"/>
    <w:rsid w:val="0030024E"/>
    <w:rsid w:val="00304FA5"/>
    <w:rsid w:val="00310D17"/>
    <w:rsid w:val="0031318E"/>
    <w:rsid w:val="0031320E"/>
    <w:rsid w:val="003138BF"/>
    <w:rsid w:val="003153D1"/>
    <w:rsid w:val="003312F7"/>
    <w:rsid w:val="00340E0E"/>
    <w:rsid w:val="00341256"/>
    <w:rsid w:val="003417D6"/>
    <w:rsid w:val="00342D3D"/>
    <w:rsid w:val="00344FB8"/>
    <w:rsid w:val="00345083"/>
    <w:rsid w:val="003522B2"/>
    <w:rsid w:val="003537D0"/>
    <w:rsid w:val="0036020F"/>
    <w:rsid w:val="0036041F"/>
    <w:rsid w:val="0036381B"/>
    <w:rsid w:val="00364AD2"/>
    <w:rsid w:val="0036730F"/>
    <w:rsid w:val="0036791A"/>
    <w:rsid w:val="00375E09"/>
    <w:rsid w:val="00377954"/>
    <w:rsid w:val="003809FF"/>
    <w:rsid w:val="003829CE"/>
    <w:rsid w:val="003857E4"/>
    <w:rsid w:val="003958AF"/>
    <w:rsid w:val="0039683D"/>
    <w:rsid w:val="003A1CB2"/>
    <w:rsid w:val="003A464D"/>
    <w:rsid w:val="003A7947"/>
    <w:rsid w:val="003B4351"/>
    <w:rsid w:val="003B55D0"/>
    <w:rsid w:val="003C1ABB"/>
    <w:rsid w:val="003C6B96"/>
    <w:rsid w:val="003C7482"/>
    <w:rsid w:val="003D07A0"/>
    <w:rsid w:val="003D3853"/>
    <w:rsid w:val="003D6B9B"/>
    <w:rsid w:val="003D7B64"/>
    <w:rsid w:val="003E1B98"/>
    <w:rsid w:val="003F109D"/>
    <w:rsid w:val="003F1577"/>
    <w:rsid w:val="003F2348"/>
    <w:rsid w:val="003F2F6F"/>
    <w:rsid w:val="003F4A64"/>
    <w:rsid w:val="003F4B12"/>
    <w:rsid w:val="003F5073"/>
    <w:rsid w:val="00400AF8"/>
    <w:rsid w:val="00416AE0"/>
    <w:rsid w:val="00417FD3"/>
    <w:rsid w:val="00434DE5"/>
    <w:rsid w:val="00440023"/>
    <w:rsid w:val="004427EF"/>
    <w:rsid w:val="00442C81"/>
    <w:rsid w:val="00444B45"/>
    <w:rsid w:val="00451BFB"/>
    <w:rsid w:val="004624CD"/>
    <w:rsid w:val="004635F1"/>
    <w:rsid w:val="00470E6E"/>
    <w:rsid w:val="00472FA9"/>
    <w:rsid w:val="00474723"/>
    <w:rsid w:val="0047734F"/>
    <w:rsid w:val="00477C31"/>
    <w:rsid w:val="0048149F"/>
    <w:rsid w:val="004915E2"/>
    <w:rsid w:val="00491D42"/>
    <w:rsid w:val="0049274B"/>
    <w:rsid w:val="00496C22"/>
    <w:rsid w:val="004A083D"/>
    <w:rsid w:val="004A3820"/>
    <w:rsid w:val="004A4CBE"/>
    <w:rsid w:val="004B3EAF"/>
    <w:rsid w:val="004B5D63"/>
    <w:rsid w:val="004C244C"/>
    <w:rsid w:val="004D19FD"/>
    <w:rsid w:val="004D2986"/>
    <w:rsid w:val="004D4A44"/>
    <w:rsid w:val="004D5CEA"/>
    <w:rsid w:val="004D7DF6"/>
    <w:rsid w:val="004E174B"/>
    <w:rsid w:val="004E2F23"/>
    <w:rsid w:val="004E498E"/>
    <w:rsid w:val="004E5C10"/>
    <w:rsid w:val="004E7913"/>
    <w:rsid w:val="004F4B9E"/>
    <w:rsid w:val="00502551"/>
    <w:rsid w:val="00505674"/>
    <w:rsid w:val="005062FA"/>
    <w:rsid w:val="005147F2"/>
    <w:rsid w:val="005163AF"/>
    <w:rsid w:val="00520062"/>
    <w:rsid w:val="005242DE"/>
    <w:rsid w:val="0052430A"/>
    <w:rsid w:val="00526599"/>
    <w:rsid w:val="0052751B"/>
    <w:rsid w:val="00527BE4"/>
    <w:rsid w:val="00531921"/>
    <w:rsid w:val="00531975"/>
    <w:rsid w:val="00532E4C"/>
    <w:rsid w:val="00550CF9"/>
    <w:rsid w:val="00552D31"/>
    <w:rsid w:val="005637BE"/>
    <w:rsid w:val="00563ED1"/>
    <w:rsid w:val="00564635"/>
    <w:rsid w:val="005671C9"/>
    <w:rsid w:val="00567472"/>
    <w:rsid w:val="0057131F"/>
    <w:rsid w:val="00575C96"/>
    <w:rsid w:val="005848A2"/>
    <w:rsid w:val="0058607A"/>
    <w:rsid w:val="00586250"/>
    <w:rsid w:val="005914FA"/>
    <w:rsid w:val="00592121"/>
    <w:rsid w:val="00595A06"/>
    <w:rsid w:val="005960FE"/>
    <w:rsid w:val="0059684C"/>
    <w:rsid w:val="005A00A9"/>
    <w:rsid w:val="005A06DA"/>
    <w:rsid w:val="005A7EB9"/>
    <w:rsid w:val="005B017A"/>
    <w:rsid w:val="005B3108"/>
    <w:rsid w:val="005B4889"/>
    <w:rsid w:val="005C6F62"/>
    <w:rsid w:val="005D017E"/>
    <w:rsid w:val="005E193C"/>
    <w:rsid w:val="005E1C9F"/>
    <w:rsid w:val="005E6DFC"/>
    <w:rsid w:val="005F065A"/>
    <w:rsid w:val="005F2FDB"/>
    <w:rsid w:val="005F7122"/>
    <w:rsid w:val="005F750E"/>
    <w:rsid w:val="00601ADB"/>
    <w:rsid w:val="0060678B"/>
    <w:rsid w:val="00607A86"/>
    <w:rsid w:val="00610119"/>
    <w:rsid w:val="00613339"/>
    <w:rsid w:val="00613AAF"/>
    <w:rsid w:val="00614652"/>
    <w:rsid w:val="006157CA"/>
    <w:rsid w:val="0062254D"/>
    <w:rsid w:val="00624D8D"/>
    <w:rsid w:val="006256E8"/>
    <w:rsid w:val="00632BE5"/>
    <w:rsid w:val="0063307F"/>
    <w:rsid w:val="00636054"/>
    <w:rsid w:val="0064193A"/>
    <w:rsid w:val="00641A7D"/>
    <w:rsid w:val="00642DA9"/>
    <w:rsid w:val="00656610"/>
    <w:rsid w:val="0066048D"/>
    <w:rsid w:val="00665BC3"/>
    <w:rsid w:val="00666BA5"/>
    <w:rsid w:val="00680E28"/>
    <w:rsid w:val="00681F7F"/>
    <w:rsid w:val="0068376C"/>
    <w:rsid w:val="00684F8F"/>
    <w:rsid w:val="00685CD0"/>
    <w:rsid w:val="00686EDE"/>
    <w:rsid w:val="006875BB"/>
    <w:rsid w:val="0069054D"/>
    <w:rsid w:val="006964A5"/>
    <w:rsid w:val="0069726A"/>
    <w:rsid w:val="00697370"/>
    <w:rsid w:val="006A24B8"/>
    <w:rsid w:val="006A3208"/>
    <w:rsid w:val="006A3E13"/>
    <w:rsid w:val="006A6B93"/>
    <w:rsid w:val="006A7BBE"/>
    <w:rsid w:val="006B0E61"/>
    <w:rsid w:val="006B26DB"/>
    <w:rsid w:val="006B6B98"/>
    <w:rsid w:val="006B7A8A"/>
    <w:rsid w:val="006C0EFA"/>
    <w:rsid w:val="006C5915"/>
    <w:rsid w:val="006C6F66"/>
    <w:rsid w:val="006C7739"/>
    <w:rsid w:val="006D132A"/>
    <w:rsid w:val="006D26F5"/>
    <w:rsid w:val="006E559F"/>
    <w:rsid w:val="006F160C"/>
    <w:rsid w:val="006F6337"/>
    <w:rsid w:val="00700754"/>
    <w:rsid w:val="00705D86"/>
    <w:rsid w:val="0070612A"/>
    <w:rsid w:val="00707E44"/>
    <w:rsid w:val="00722EC5"/>
    <w:rsid w:val="00724B0C"/>
    <w:rsid w:val="007276DB"/>
    <w:rsid w:val="0073215D"/>
    <w:rsid w:val="007326C3"/>
    <w:rsid w:val="007360D7"/>
    <w:rsid w:val="00737346"/>
    <w:rsid w:val="00740BC1"/>
    <w:rsid w:val="007430BE"/>
    <w:rsid w:val="007459A0"/>
    <w:rsid w:val="00746521"/>
    <w:rsid w:val="00747C9C"/>
    <w:rsid w:val="00747CC9"/>
    <w:rsid w:val="00757E98"/>
    <w:rsid w:val="00762116"/>
    <w:rsid w:val="00765BEF"/>
    <w:rsid w:val="007673CF"/>
    <w:rsid w:val="0077087D"/>
    <w:rsid w:val="00773884"/>
    <w:rsid w:val="007775B1"/>
    <w:rsid w:val="00781637"/>
    <w:rsid w:val="00782338"/>
    <w:rsid w:val="007903F8"/>
    <w:rsid w:val="007A0A0B"/>
    <w:rsid w:val="007B6262"/>
    <w:rsid w:val="007C749D"/>
    <w:rsid w:val="007D0192"/>
    <w:rsid w:val="007D0F3B"/>
    <w:rsid w:val="007D28CB"/>
    <w:rsid w:val="007D3D6D"/>
    <w:rsid w:val="007E304E"/>
    <w:rsid w:val="007F06C1"/>
    <w:rsid w:val="007F4B2B"/>
    <w:rsid w:val="007F5C59"/>
    <w:rsid w:val="007F5D92"/>
    <w:rsid w:val="007F7CF8"/>
    <w:rsid w:val="00810FAC"/>
    <w:rsid w:val="00812E81"/>
    <w:rsid w:val="00814828"/>
    <w:rsid w:val="00815C32"/>
    <w:rsid w:val="008326C2"/>
    <w:rsid w:val="00833B7E"/>
    <w:rsid w:val="00833C31"/>
    <w:rsid w:val="008421C7"/>
    <w:rsid w:val="00866081"/>
    <w:rsid w:val="00867468"/>
    <w:rsid w:val="00871734"/>
    <w:rsid w:val="0087538A"/>
    <w:rsid w:val="00875491"/>
    <w:rsid w:val="008912C4"/>
    <w:rsid w:val="008A0307"/>
    <w:rsid w:val="008A0F5F"/>
    <w:rsid w:val="008A36CE"/>
    <w:rsid w:val="008A5A97"/>
    <w:rsid w:val="008A5B15"/>
    <w:rsid w:val="008A721D"/>
    <w:rsid w:val="008A7C2A"/>
    <w:rsid w:val="008B00ED"/>
    <w:rsid w:val="008B173D"/>
    <w:rsid w:val="008B6347"/>
    <w:rsid w:val="008B655C"/>
    <w:rsid w:val="008C0FB1"/>
    <w:rsid w:val="008C35ED"/>
    <w:rsid w:val="008C55FC"/>
    <w:rsid w:val="008C73FF"/>
    <w:rsid w:val="008C76AA"/>
    <w:rsid w:val="008C7EAA"/>
    <w:rsid w:val="008D5A52"/>
    <w:rsid w:val="008D5CF9"/>
    <w:rsid w:val="008E17E7"/>
    <w:rsid w:val="008E4293"/>
    <w:rsid w:val="008F1907"/>
    <w:rsid w:val="008F2663"/>
    <w:rsid w:val="008F3146"/>
    <w:rsid w:val="008F481E"/>
    <w:rsid w:val="008F5CE6"/>
    <w:rsid w:val="008F7834"/>
    <w:rsid w:val="00907CEB"/>
    <w:rsid w:val="0091396F"/>
    <w:rsid w:val="00915053"/>
    <w:rsid w:val="00917A82"/>
    <w:rsid w:val="009209F5"/>
    <w:rsid w:val="00920EAE"/>
    <w:rsid w:val="00925596"/>
    <w:rsid w:val="00926788"/>
    <w:rsid w:val="00934FEC"/>
    <w:rsid w:val="00941361"/>
    <w:rsid w:val="0094263F"/>
    <w:rsid w:val="00946120"/>
    <w:rsid w:val="00946A69"/>
    <w:rsid w:val="00947E1A"/>
    <w:rsid w:val="009567CD"/>
    <w:rsid w:val="0096158C"/>
    <w:rsid w:val="00966944"/>
    <w:rsid w:val="0096738A"/>
    <w:rsid w:val="00970916"/>
    <w:rsid w:val="00971339"/>
    <w:rsid w:val="009719A4"/>
    <w:rsid w:val="0097226C"/>
    <w:rsid w:val="00976D8C"/>
    <w:rsid w:val="00980041"/>
    <w:rsid w:val="00985E09"/>
    <w:rsid w:val="009901A5"/>
    <w:rsid w:val="00993622"/>
    <w:rsid w:val="009937EE"/>
    <w:rsid w:val="00993E64"/>
    <w:rsid w:val="00995A6E"/>
    <w:rsid w:val="009975F0"/>
    <w:rsid w:val="009A7C33"/>
    <w:rsid w:val="009B3A3F"/>
    <w:rsid w:val="009C5FF6"/>
    <w:rsid w:val="009D609F"/>
    <w:rsid w:val="009E150E"/>
    <w:rsid w:val="009E5110"/>
    <w:rsid w:val="009F1A2F"/>
    <w:rsid w:val="00A005C8"/>
    <w:rsid w:val="00A00E4A"/>
    <w:rsid w:val="00A010AD"/>
    <w:rsid w:val="00A012E1"/>
    <w:rsid w:val="00A05F70"/>
    <w:rsid w:val="00A06B02"/>
    <w:rsid w:val="00A13426"/>
    <w:rsid w:val="00A14178"/>
    <w:rsid w:val="00A15631"/>
    <w:rsid w:val="00A1573A"/>
    <w:rsid w:val="00A16E2F"/>
    <w:rsid w:val="00A22887"/>
    <w:rsid w:val="00A23068"/>
    <w:rsid w:val="00A230AC"/>
    <w:rsid w:val="00A24989"/>
    <w:rsid w:val="00A26ABF"/>
    <w:rsid w:val="00A4343C"/>
    <w:rsid w:val="00A52464"/>
    <w:rsid w:val="00A53462"/>
    <w:rsid w:val="00A55C5B"/>
    <w:rsid w:val="00A62610"/>
    <w:rsid w:val="00A634C0"/>
    <w:rsid w:val="00A644F7"/>
    <w:rsid w:val="00A7255A"/>
    <w:rsid w:val="00A82334"/>
    <w:rsid w:val="00A868EB"/>
    <w:rsid w:val="00A914BA"/>
    <w:rsid w:val="00A9153E"/>
    <w:rsid w:val="00A91772"/>
    <w:rsid w:val="00A92ECB"/>
    <w:rsid w:val="00A93D7C"/>
    <w:rsid w:val="00A9607F"/>
    <w:rsid w:val="00AA4CF9"/>
    <w:rsid w:val="00AA6BC7"/>
    <w:rsid w:val="00AB07BC"/>
    <w:rsid w:val="00AB2F59"/>
    <w:rsid w:val="00AB69A6"/>
    <w:rsid w:val="00AC01D5"/>
    <w:rsid w:val="00AC1FD0"/>
    <w:rsid w:val="00AC2C23"/>
    <w:rsid w:val="00AC5924"/>
    <w:rsid w:val="00AD158F"/>
    <w:rsid w:val="00AD3AC6"/>
    <w:rsid w:val="00AD420D"/>
    <w:rsid w:val="00AD74DD"/>
    <w:rsid w:val="00AF620A"/>
    <w:rsid w:val="00B03322"/>
    <w:rsid w:val="00B03B19"/>
    <w:rsid w:val="00B07B0A"/>
    <w:rsid w:val="00B14FFE"/>
    <w:rsid w:val="00B23C42"/>
    <w:rsid w:val="00B24F4C"/>
    <w:rsid w:val="00B256BC"/>
    <w:rsid w:val="00B36254"/>
    <w:rsid w:val="00B41248"/>
    <w:rsid w:val="00B43882"/>
    <w:rsid w:val="00B51873"/>
    <w:rsid w:val="00B55B20"/>
    <w:rsid w:val="00B6001F"/>
    <w:rsid w:val="00B64B54"/>
    <w:rsid w:val="00B666E1"/>
    <w:rsid w:val="00B67304"/>
    <w:rsid w:val="00B67F0C"/>
    <w:rsid w:val="00B776BE"/>
    <w:rsid w:val="00B82E48"/>
    <w:rsid w:val="00B82FEE"/>
    <w:rsid w:val="00B867C8"/>
    <w:rsid w:val="00B9263D"/>
    <w:rsid w:val="00B92D13"/>
    <w:rsid w:val="00B977B5"/>
    <w:rsid w:val="00BA2255"/>
    <w:rsid w:val="00BA2793"/>
    <w:rsid w:val="00BB3F58"/>
    <w:rsid w:val="00BC024E"/>
    <w:rsid w:val="00BD29E2"/>
    <w:rsid w:val="00BD35ED"/>
    <w:rsid w:val="00BD469D"/>
    <w:rsid w:val="00BD5751"/>
    <w:rsid w:val="00BD6C36"/>
    <w:rsid w:val="00BE29E8"/>
    <w:rsid w:val="00BE3E94"/>
    <w:rsid w:val="00BE4343"/>
    <w:rsid w:val="00BE7773"/>
    <w:rsid w:val="00BF4E5A"/>
    <w:rsid w:val="00C06098"/>
    <w:rsid w:val="00C06DEF"/>
    <w:rsid w:val="00C11CDA"/>
    <w:rsid w:val="00C13A4A"/>
    <w:rsid w:val="00C14EC9"/>
    <w:rsid w:val="00C208CE"/>
    <w:rsid w:val="00C22824"/>
    <w:rsid w:val="00C25E27"/>
    <w:rsid w:val="00C3030E"/>
    <w:rsid w:val="00C31078"/>
    <w:rsid w:val="00C57D18"/>
    <w:rsid w:val="00C602C6"/>
    <w:rsid w:val="00C64613"/>
    <w:rsid w:val="00C72DC1"/>
    <w:rsid w:val="00C73A58"/>
    <w:rsid w:val="00CA0D95"/>
    <w:rsid w:val="00CB3194"/>
    <w:rsid w:val="00CB37C6"/>
    <w:rsid w:val="00CC2B20"/>
    <w:rsid w:val="00CC6A68"/>
    <w:rsid w:val="00CC7770"/>
    <w:rsid w:val="00CD086A"/>
    <w:rsid w:val="00CD2C18"/>
    <w:rsid w:val="00CE0234"/>
    <w:rsid w:val="00CE0B4F"/>
    <w:rsid w:val="00CE572E"/>
    <w:rsid w:val="00CE7E78"/>
    <w:rsid w:val="00CF38ED"/>
    <w:rsid w:val="00CF5A9A"/>
    <w:rsid w:val="00CF62EB"/>
    <w:rsid w:val="00D02B53"/>
    <w:rsid w:val="00D03547"/>
    <w:rsid w:val="00D12678"/>
    <w:rsid w:val="00D14022"/>
    <w:rsid w:val="00D1614F"/>
    <w:rsid w:val="00D20841"/>
    <w:rsid w:val="00D2538C"/>
    <w:rsid w:val="00D315A5"/>
    <w:rsid w:val="00D33327"/>
    <w:rsid w:val="00D33465"/>
    <w:rsid w:val="00D42BE6"/>
    <w:rsid w:val="00D479B4"/>
    <w:rsid w:val="00D50845"/>
    <w:rsid w:val="00D533D7"/>
    <w:rsid w:val="00D5390C"/>
    <w:rsid w:val="00D553DC"/>
    <w:rsid w:val="00D62111"/>
    <w:rsid w:val="00D6532E"/>
    <w:rsid w:val="00D6664F"/>
    <w:rsid w:val="00D674BE"/>
    <w:rsid w:val="00D808CC"/>
    <w:rsid w:val="00D84A63"/>
    <w:rsid w:val="00D85D76"/>
    <w:rsid w:val="00D86FBD"/>
    <w:rsid w:val="00D9511A"/>
    <w:rsid w:val="00D95C18"/>
    <w:rsid w:val="00D95CCF"/>
    <w:rsid w:val="00DA2572"/>
    <w:rsid w:val="00DA2807"/>
    <w:rsid w:val="00DA3CCD"/>
    <w:rsid w:val="00DA502D"/>
    <w:rsid w:val="00DB364B"/>
    <w:rsid w:val="00DB56DF"/>
    <w:rsid w:val="00DB66E1"/>
    <w:rsid w:val="00DC1C2C"/>
    <w:rsid w:val="00DC4A9A"/>
    <w:rsid w:val="00DC6DD0"/>
    <w:rsid w:val="00DD2C4C"/>
    <w:rsid w:val="00DD5C07"/>
    <w:rsid w:val="00DE5872"/>
    <w:rsid w:val="00DF4543"/>
    <w:rsid w:val="00DF5315"/>
    <w:rsid w:val="00E009E0"/>
    <w:rsid w:val="00E07CCC"/>
    <w:rsid w:val="00E11A78"/>
    <w:rsid w:val="00E124E8"/>
    <w:rsid w:val="00E1373A"/>
    <w:rsid w:val="00E1766F"/>
    <w:rsid w:val="00E3035C"/>
    <w:rsid w:val="00E321CF"/>
    <w:rsid w:val="00E47C01"/>
    <w:rsid w:val="00E50A2E"/>
    <w:rsid w:val="00E5412E"/>
    <w:rsid w:val="00E56423"/>
    <w:rsid w:val="00E61FFE"/>
    <w:rsid w:val="00E676B0"/>
    <w:rsid w:val="00E73D0A"/>
    <w:rsid w:val="00E75077"/>
    <w:rsid w:val="00E75E83"/>
    <w:rsid w:val="00E82B15"/>
    <w:rsid w:val="00E83D68"/>
    <w:rsid w:val="00E845BD"/>
    <w:rsid w:val="00E85118"/>
    <w:rsid w:val="00E9123E"/>
    <w:rsid w:val="00E9295E"/>
    <w:rsid w:val="00EA2FBD"/>
    <w:rsid w:val="00EB18D8"/>
    <w:rsid w:val="00EB46F5"/>
    <w:rsid w:val="00EB7920"/>
    <w:rsid w:val="00EC159D"/>
    <w:rsid w:val="00EC1FC2"/>
    <w:rsid w:val="00EC5939"/>
    <w:rsid w:val="00ED01FE"/>
    <w:rsid w:val="00ED32CC"/>
    <w:rsid w:val="00EE0593"/>
    <w:rsid w:val="00EE06D0"/>
    <w:rsid w:val="00EE0F06"/>
    <w:rsid w:val="00EE101D"/>
    <w:rsid w:val="00EE7795"/>
    <w:rsid w:val="00EF05A6"/>
    <w:rsid w:val="00EF2192"/>
    <w:rsid w:val="00EF43A0"/>
    <w:rsid w:val="00EF6DDC"/>
    <w:rsid w:val="00F02501"/>
    <w:rsid w:val="00F027BB"/>
    <w:rsid w:val="00F063FE"/>
    <w:rsid w:val="00F06539"/>
    <w:rsid w:val="00F106AE"/>
    <w:rsid w:val="00F132C2"/>
    <w:rsid w:val="00F16110"/>
    <w:rsid w:val="00F2263E"/>
    <w:rsid w:val="00F2556D"/>
    <w:rsid w:val="00F316C1"/>
    <w:rsid w:val="00F32B25"/>
    <w:rsid w:val="00F36AFF"/>
    <w:rsid w:val="00F37A5D"/>
    <w:rsid w:val="00F37CBA"/>
    <w:rsid w:val="00F40A99"/>
    <w:rsid w:val="00F50238"/>
    <w:rsid w:val="00F528B3"/>
    <w:rsid w:val="00F5338A"/>
    <w:rsid w:val="00F54418"/>
    <w:rsid w:val="00F63F00"/>
    <w:rsid w:val="00F677B9"/>
    <w:rsid w:val="00F7005A"/>
    <w:rsid w:val="00F77542"/>
    <w:rsid w:val="00F80B76"/>
    <w:rsid w:val="00F81EE6"/>
    <w:rsid w:val="00F85799"/>
    <w:rsid w:val="00F86BDF"/>
    <w:rsid w:val="00F90198"/>
    <w:rsid w:val="00F90FA2"/>
    <w:rsid w:val="00F91A67"/>
    <w:rsid w:val="00F94DD3"/>
    <w:rsid w:val="00F971AB"/>
    <w:rsid w:val="00F97F80"/>
    <w:rsid w:val="00FA0D27"/>
    <w:rsid w:val="00FA142D"/>
    <w:rsid w:val="00FA1515"/>
    <w:rsid w:val="00FA48B8"/>
    <w:rsid w:val="00FA5601"/>
    <w:rsid w:val="00FA73D6"/>
    <w:rsid w:val="00FA7A03"/>
    <w:rsid w:val="00FA7E03"/>
    <w:rsid w:val="00FB2C6C"/>
    <w:rsid w:val="00FB5CE5"/>
    <w:rsid w:val="00FD00C9"/>
    <w:rsid w:val="00FD10DD"/>
    <w:rsid w:val="00FD4E27"/>
    <w:rsid w:val="00FD51F4"/>
    <w:rsid w:val="00FE7667"/>
    <w:rsid w:val="00FF1F04"/>
    <w:rsid w:val="00FF35AE"/>
    <w:rsid w:val="00FF5920"/>
    <w:rsid w:val="00FF6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41A9FC"/>
  <w15:docId w15:val="{A0625247-ABB0-4DBF-8463-5B950847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EAF"/>
    <w:pPr>
      <w:jc w:val="both"/>
    </w:pPr>
    <w:rPr>
      <w:sz w:val="24"/>
      <w:szCs w:val="24"/>
      <w:lang w:eastAsia="ru-RU"/>
    </w:rPr>
  </w:style>
  <w:style w:type="paragraph" w:styleId="1">
    <w:name w:val="heading 1"/>
    <w:basedOn w:val="a"/>
    <w:next w:val="a"/>
    <w:link w:val="10"/>
    <w:qFormat/>
    <w:rsid w:val="004B3EA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EAF"/>
    <w:pPr>
      <w:keepNext/>
      <w:jc w:val="center"/>
      <w:outlineLvl w:val="1"/>
    </w:pPr>
    <w:rPr>
      <w:sz w:val="28"/>
      <w:szCs w:val="20"/>
    </w:rPr>
  </w:style>
  <w:style w:type="paragraph" w:styleId="3">
    <w:name w:val="heading 3"/>
    <w:basedOn w:val="a"/>
    <w:next w:val="a"/>
    <w:link w:val="30"/>
    <w:qFormat/>
    <w:rsid w:val="004B3EAF"/>
    <w:pPr>
      <w:keepNext/>
      <w:suppressAutoHyphens/>
      <w:autoSpaceDE w:val="0"/>
      <w:jc w:val="center"/>
      <w:outlineLvl w:val="2"/>
    </w:pPr>
    <w:rPr>
      <w:b/>
      <w:bCs/>
      <w:lang w:eastAsia="ar-SA"/>
    </w:rPr>
  </w:style>
  <w:style w:type="paragraph" w:styleId="4">
    <w:name w:val="heading 4"/>
    <w:basedOn w:val="a"/>
    <w:next w:val="a"/>
    <w:link w:val="40"/>
    <w:qFormat/>
    <w:rsid w:val="004B3EAF"/>
    <w:pPr>
      <w:keepNext/>
      <w:spacing w:before="240" w:after="60"/>
      <w:outlineLvl w:val="3"/>
    </w:pPr>
    <w:rPr>
      <w:b/>
      <w:bCs/>
      <w:sz w:val="28"/>
      <w:szCs w:val="28"/>
    </w:rPr>
  </w:style>
  <w:style w:type="paragraph" w:styleId="5">
    <w:name w:val="heading 5"/>
    <w:basedOn w:val="a"/>
    <w:next w:val="a"/>
    <w:link w:val="50"/>
    <w:qFormat/>
    <w:rsid w:val="004B3EAF"/>
    <w:pPr>
      <w:keepNext/>
      <w:jc w:val="left"/>
      <w:outlineLvl w:val="4"/>
    </w:pPr>
    <w:rPr>
      <w:sz w:val="28"/>
    </w:rPr>
  </w:style>
  <w:style w:type="paragraph" w:styleId="6">
    <w:name w:val="heading 6"/>
    <w:basedOn w:val="a"/>
    <w:next w:val="a"/>
    <w:link w:val="60"/>
    <w:qFormat/>
    <w:rsid w:val="004B3EAF"/>
    <w:pPr>
      <w:spacing w:before="240" w:after="60" w:line="360" w:lineRule="auto"/>
      <w:ind w:firstLine="709"/>
      <w:outlineLvl w:val="5"/>
    </w:pPr>
    <w:rPr>
      <w:b/>
      <w:bCs/>
      <w:sz w:val="22"/>
      <w:szCs w:val="22"/>
    </w:rPr>
  </w:style>
  <w:style w:type="paragraph" w:styleId="7">
    <w:name w:val="heading 7"/>
    <w:basedOn w:val="a"/>
    <w:next w:val="a"/>
    <w:link w:val="70"/>
    <w:qFormat/>
    <w:rsid w:val="004B3EAF"/>
    <w:pPr>
      <w:keepNext/>
      <w:jc w:val="left"/>
      <w:outlineLvl w:val="6"/>
    </w:pPr>
    <w:rPr>
      <w:b/>
      <w:bCs/>
    </w:rPr>
  </w:style>
  <w:style w:type="paragraph" w:styleId="8">
    <w:name w:val="heading 8"/>
    <w:basedOn w:val="a"/>
    <w:next w:val="a"/>
    <w:link w:val="80"/>
    <w:qFormat/>
    <w:rsid w:val="004B3EAF"/>
    <w:pPr>
      <w:keepNext/>
      <w:ind w:firstLine="709"/>
      <w:jc w:val="center"/>
      <w:outlineLvl w:val="7"/>
    </w:pPr>
    <w:rPr>
      <w:b/>
      <w:sz w:val="28"/>
    </w:rPr>
  </w:style>
  <w:style w:type="paragraph" w:styleId="9">
    <w:name w:val="heading 9"/>
    <w:basedOn w:val="a"/>
    <w:next w:val="a"/>
    <w:link w:val="90"/>
    <w:qFormat/>
    <w:rsid w:val="004B3EAF"/>
    <w:pPr>
      <w:keepNext/>
      <w:jc w:val="center"/>
      <w:outlineLvl w:val="8"/>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AF"/>
    <w:rPr>
      <w:rFonts w:ascii="Arial" w:hAnsi="Arial" w:cs="Arial"/>
      <w:b/>
      <w:bCs/>
      <w:kern w:val="32"/>
      <w:sz w:val="32"/>
      <w:szCs w:val="32"/>
      <w:lang w:eastAsia="ru-RU"/>
    </w:rPr>
  </w:style>
  <w:style w:type="character" w:customStyle="1" w:styleId="20">
    <w:name w:val="Заголовок 2 Знак"/>
    <w:basedOn w:val="a0"/>
    <w:link w:val="2"/>
    <w:rsid w:val="004B3EAF"/>
    <w:rPr>
      <w:sz w:val="28"/>
      <w:lang w:eastAsia="ru-RU"/>
    </w:rPr>
  </w:style>
  <w:style w:type="character" w:customStyle="1" w:styleId="30">
    <w:name w:val="Заголовок 3 Знак"/>
    <w:basedOn w:val="a0"/>
    <w:link w:val="3"/>
    <w:rsid w:val="004B3EAF"/>
    <w:rPr>
      <w:b/>
      <w:bCs/>
      <w:sz w:val="24"/>
      <w:szCs w:val="24"/>
      <w:lang w:eastAsia="ar-SA"/>
    </w:rPr>
  </w:style>
  <w:style w:type="character" w:customStyle="1" w:styleId="40">
    <w:name w:val="Заголовок 4 Знак"/>
    <w:link w:val="4"/>
    <w:rsid w:val="004B3EAF"/>
    <w:rPr>
      <w:b/>
      <w:bCs/>
      <w:sz w:val="28"/>
      <w:szCs w:val="28"/>
      <w:lang w:eastAsia="ru-RU"/>
    </w:rPr>
  </w:style>
  <w:style w:type="character" w:customStyle="1" w:styleId="50">
    <w:name w:val="Заголовок 5 Знак"/>
    <w:basedOn w:val="a0"/>
    <w:link w:val="5"/>
    <w:rsid w:val="004B3EAF"/>
    <w:rPr>
      <w:sz w:val="28"/>
      <w:szCs w:val="24"/>
      <w:lang w:eastAsia="ru-RU"/>
    </w:rPr>
  </w:style>
  <w:style w:type="character" w:customStyle="1" w:styleId="60">
    <w:name w:val="Заголовок 6 Знак"/>
    <w:basedOn w:val="a0"/>
    <w:link w:val="6"/>
    <w:rsid w:val="004B3EAF"/>
    <w:rPr>
      <w:b/>
      <w:bCs/>
      <w:sz w:val="22"/>
      <w:szCs w:val="22"/>
      <w:lang w:eastAsia="ru-RU"/>
    </w:rPr>
  </w:style>
  <w:style w:type="character" w:customStyle="1" w:styleId="70">
    <w:name w:val="Заголовок 7 Знак"/>
    <w:basedOn w:val="a0"/>
    <w:link w:val="7"/>
    <w:rsid w:val="004B3EAF"/>
    <w:rPr>
      <w:b/>
      <w:bCs/>
      <w:sz w:val="24"/>
      <w:szCs w:val="24"/>
      <w:lang w:eastAsia="ru-RU"/>
    </w:rPr>
  </w:style>
  <w:style w:type="character" w:customStyle="1" w:styleId="80">
    <w:name w:val="Заголовок 8 Знак"/>
    <w:basedOn w:val="a0"/>
    <w:link w:val="8"/>
    <w:rsid w:val="004B3EAF"/>
    <w:rPr>
      <w:b/>
      <w:sz w:val="28"/>
      <w:szCs w:val="24"/>
      <w:lang w:eastAsia="ru-RU"/>
    </w:rPr>
  </w:style>
  <w:style w:type="character" w:customStyle="1" w:styleId="90">
    <w:name w:val="Заголовок 9 Знак"/>
    <w:basedOn w:val="a0"/>
    <w:link w:val="9"/>
    <w:rsid w:val="004B3EAF"/>
    <w:rPr>
      <w:b/>
      <w:bCs/>
      <w:sz w:val="44"/>
      <w:szCs w:val="24"/>
      <w:lang w:eastAsia="ru-RU"/>
    </w:rPr>
  </w:style>
  <w:style w:type="paragraph" w:styleId="a3">
    <w:name w:val="caption"/>
    <w:basedOn w:val="a"/>
    <w:next w:val="a"/>
    <w:qFormat/>
    <w:rsid w:val="004B3EAF"/>
    <w:pPr>
      <w:jc w:val="left"/>
    </w:pPr>
    <w:rPr>
      <w:b/>
      <w:bCs/>
      <w:sz w:val="20"/>
      <w:szCs w:val="20"/>
    </w:rPr>
  </w:style>
  <w:style w:type="paragraph" w:styleId="a4">
    <w:name w:val="Title"/>
    <w:basedOn w:val="a"/>
    <w:link w:val="a5"/>
    <w:qFormat/>
    <w:rsid w:val="004B3EAF"/>
    <w:pPr>
      <w:jc w:val="center"/>
    </w:pPr>
    <w:rPr>
      <w:szCs w:val="20"/>
      <w:lang w:eastAsia="en-US"/>
    </w:rPr>
  </w:style>
  <w:style w:type="character" w:customStyle="1" w:styleId="a5">
    <w:name w:val="Заголовок Знак"/>
    <w:link w:val="a4"/>
    <w:rsid w:val="004B3EAF"/>
    <w:rPr>
      <w:sz w:val="24"/>
    </w:rPr>
  </w:style>
  <w:style w:type="paragraph" w:styleId="a6">
    <w:name w:val="Subtitle"/>
    <w:basedOn w:val="a"/>
    <w:link w:val="a7"/>
    <w:qFormat/>
    <w:rsid w:val="004B3EAF"/>
    <w:pPr>
      <w:jc w:val="left"/>
    </w:pPr>
    <w:rPr>
      <w:b/>
      <w:sz w:val="28"/>
    </w:rPr>
  </w:style>
  <w:style w:type="character" w:customStyle="1" w:styleId="a7">
    <w:name w:val="Подзаголовок Знак"/>
    <w:basedOn w:val="a0"/>
    <w:link w:val="a6"/>
    <w:rsid w:val="004B3EAF"/>
    <w:rPr>
      <w:b/>
      <w:sz w:val="28"/>
      <w:szCs w:val="24"/>
      <w:lang w:eastAsia="ru-RU"/>
    </w:rPr>
  </w:style>
  <w:style w:type="character" w:styleId="a8">
    <w:name w:val="Strong"/>
    <w:qFormat/>
    <w:rsid w:val="004B3EAF"/>
    <w:rPr>
      <w:b/>
      <w:bCs/>
    </w:rPr>
  </w:style>
  <w:style w:type="character" w:styleId="a9">
    <w:name w:val="Emphasis"/>
    <w:uiPriority w:val="20"/>
    <w:qFormat/>
    <w:rsid w:val="004B3EAF"/>
    <w:rPr>
      <w:i/>
      <w:iCs/>
    </w:rPr>
  </w:style>
  <w:style w:type="paragraph" w:styleId="aa">
    <w:name w:val="No Spacing"/>
    <w:link w:val="ab"/>
    <w:uiPriority w:val="1"/>
    <w:qFormat/>
    <w:rsid w:val="004B3EAF"/>
    <w:rPr>
      <w:rFonts w:ascii="Calibri" w:eastAsia="Calibri" w:hAnsi="Calibri"/>
      <w:sz w:val="22"/>
      <w:szCs w:val="22"/>
    </w:rPr>
  </w:style>
  <w:style w:type="paragraph" w:styleId="ac">
    <w:name w:val="List Paragraph"/>
    <w:basedOn w:val="a"/>
    <w:link w:val="ad"/>
    <w:uiPriority w:val="34"/>
    <w:qFormat/>
    <w:rsid w:val="004B3EAF"/>
    <w:pPr>
      <w:keepNext/>
      <w:widowControl w:val="0"/>
      <w:suppressAutoHyphens/>
      <w:spacing w:before="100" w:after="100"/>
    </w:pPr>
    <w:rPr>
      <w:rFonts w:eastAsia="Calibri"/>
      <w:kern w:val="1"/>
    </w:rPr>
  </w:style>
  <w:style w:type="table" w:styleId="ae">
    <w:name w:val="Table Grid"/>
    <w:basedOn w:val="a1"/>
    <w:uiPriority w:val="59"/>
    <w:rsid w:val="000D7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Содержимое таблицы"/>
    <w:basedOn w:val="a"/>
    <w:uiPriority w:val="99"/>
    <w:rsid w:val="006C6F66"/>
    <w:pPr>
      <w:widowControl w:val="0"/>
      <w:suppressLineNumbers/>
      <w:suppressAutoHyphens/>
    </w:pPr>
    <w:rPr>
      <w:rFonts w:eastAsia="Arial Unicode MS" w:cs="Tahoma"/>
      <w:color w:val="000000"/>
      <w:lang w:val="en-US" w:eastAsia="en-US" w:bidi="en-US"/>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6C6F66"/>
    <w:pPr>
      <w:spacing w:before="100" w:beforeAutospacing="1" w:after="100" w:afterAutospacing="1"/>
    </w:pPr>
  </w:style>
  <w:style w:type="character" w:customStyle="1" w:styleId="ad">
    <w:name w:val="Абзац списка Знак"/>
    <w:link w:val="ac"/>
    <w:uiPriority w:val="34"/>
    <w:locked/>
    <w:rsid w:val="006C6F66"/>
    <w:rPr>
      <w:rFonts w:eastAsia="Calibri"/>
      <w:kern w:val="1"/>
      <w:sz w:val="24"/>
      <w:szCs w:val="24"/>
      <w:lang w:eastAsia="ru-RU"/>
    </w:rPr>
  </w:style>
  <w:style w:type="paragraph" w:styleId="af1">
    <w:name w:val="Body Text"/>
    <w:aliases w:val="Основной тек"/>
    <w:basedOn w:val="a"/>
    <w:link w:val="af2"/>
    <w:uiPriority w:val="99"/>
    <w:rsid w:val="00A13426"/>
    <w:pPr>
      <w:suppressAutoHyphens/>
      <w:spacing w:after="120"/>
    </w:pPr>
    <w:rPr>
      <w:lang w:eastAsia="ar-SA"/>
    </w:rPr>
  </w:style>
  <w:style w:type="character" w:customStyle="1" w:styleId="af2">
    <w:name w:val="Основной текст Знак"/>
    <w:aliases w:val="Основной тек Знак"/>
    <w:basedOn w:val="a0"/>
    <w:link w:val="af1"/>
    <w:uiPriority w:val="99"/>
    <w:rsid w:val="00A13426"/>
    <w:rPr>
      <w:sz w:val="24"/>
      <w:szCs w:val="24"/>
      <w:lang w:eastAsia="ar-SA"/>
    </w:rPr>
  </w:style>
  <w:style w:type="paragraph" w:customStyle="1" w:styleId="11">
    <w:name w:val="Обычный1"/>
    <w:uiPriority w:val="99"/>
    <w:rsid w:val="00665BC3"/>
    <w:pPr>
      <w:suppressAutoHyphens/>
      <w:spacing w:before="100" w:after="100"/>
      <w:jc w:val="both"/>
    </w:pPr>
    <w:rPr>
      <w:sz w:val="24"/>
      <w:lang w:eastAsia="ar-SA"/>
    </w:rPr>
  </w:style>
  <w:style w:type="character" w:customStyle="1" w:styleId="12">
    <w:name w:val="Основной шрифт абзаца1"/>
    <w:rsid w:val="00665BC3"/>
  </w:style>
  <w:style w:type="paragraph" w:customStyle="1" w:styleId="af3">
    <w:name w:val="Базовый"/>
    <w:rsid w:val="00665BC3"/>
    <w:pPr>
      <w:widowControl w:val="0"/>
      <w:tabs>
        <w:tab w:val="left" w:pos="706"/>
      </w:tabs>
      <w:suppressAutoHyphens/>
      <w:spacing w:line="200" w:lineRule="atLeast"/>
    </w:pPr>
    <w:rPr>
      <w:rFonts w:eastAsia="Andale Sans UI" w:cs="Tahoma"/>
      <w:sz w:val="24"/>
      <w:szCs w:val="24"/>
      <w:lang w:eastAsia="ru-RU" w:bidi="ru-RU"/>
    </w:rPr>
  </w:style>
  <w:style w:type="character" w:customStyle="1" w:styleId="21">
    <w:name w:val="Обычный2"/>
    <w:rsid w:val="00665BC3"/>
    <w:rPr>
      <w:rFonts w:ascii="Times New Roman" w:eastAsia="Times New Roman" w:hAnsi="Times New Roman" w:cs="Times New Roman"/>
      <w:sz w:val="24"/>
      <w:szCs w:val="24"/>
      <w:lang w:val="ru-RU"/>
    </w:rPr>
  </w:style>
  <w:style w:type="character" w:styleId="af4">
    <w:name w:val="Hyperlink"/>
    <w:rsid w:val="00980041"/>
    <w:rPr>
      <w:color w:val="0000FF"/>
      <w:u w:val="single"/>
    </w:rPr>
  </w:style>
  <w:style w:type="paragraph" w:customStyle="1" w:styleId="ConsPlusNonformat">
    <w:name w:val="ConsPlusNonformat"/>
    <w:uiPriority w:val="99"/>
    <w:rsid w:val="00980041"/>
    <w:pPr>
      <w:widowControl w:val="0"/>
      <w:autoSpaceDE w:val="0"/>
      <w:autoSpaceDN w:val="0"/>
      <w:adjustRightInd w:val="0"/>
    </w:pPr>
    <w:rPr>
      <w:rFonts w:ascii="Courier New" w:hAnsi="Courier New" w:cs="Courier New"/>
      <w:lang w:eastAsia="ru-RU"/>
    </w:rPr>
  </w:style>
  <w:style w:type="character" w:customStyle="1" w:styleId="apple-converted-space">
    <w:name w:val="apple-converted-space"/>
    <w:uiPriority w:val="99"/>
    <w:rsid w:val="00980041"/>
  </w:style>
  <w:style w:type="character" w:customStyle="1" w:styleId="ab">
    <w:name w:val="Без интервала Знак"/>
    <w:link w:val="aa"/>
    <w:uiPriority w:val="1"/>
    <w:locked/>
    <w:rsid w:val="00980041"/>
    <w:rPr>
      <w:rFonts w:ascii="Calibri" w:eastAsia="Calibri" w:hAnsi="Calibri"/>
      <w:sz w:val="22"/>
      <w:szCs w:val="22"/>
    </w:rPr>
  </w:style>
  <w:style w:type="paragraph" w:styleId="af5">
    <w:name w:val="Body Text Indent"/>
    <w:basedOn w:val="a"/>
    <w:link w:val="af6"/>
    <w:uiPriority w:val="99"/>
    <w:unhideWhenUsed/>
    <w:rsid w:val="0069054D"/>
    <w:pPr>
      <w:spacing w:after="120"/>
      <w:ind w:left="283"/>
    </w:pPr>
  </w:style>
  <w:style w:type="character" w:customStyle="1" w:styleId="af6">
    <w:name w:val="Основной текст с отступом Знак"/>
    <w:basedOn w:val="a0"/>
    <w:link w:val="af5"/>
    <w:uiPriority w:val="99"/>
    <w:rsid w:val="0069054D"/>
    <w:rPr>
      <w:sz w:val="24"/>
      <w:szCs w:val="24"/>
      <w:lang w:eastAsia="ru-RU"/>
    </w:rPr>
  </w:style>
  <w:style w:type="paragraph" w:customStyle="1" w:styleId="ConsNormal">
    <w:name w:val="ConsNormal"/>
    <w:uiPriority w:val="99"/>
    <w:rsid w:val="0069054D"/>
    <w:pPr>
      <w:widowControl w:val="0"/>
      <w:suppressAutoHyphens/>
      <w:autoSpaceDE w:val="0"/>
      <w:ind w:right="19772" w:firstLine="720"/>
      <w:jc w:val="both"/>
    </w:pPr>
    <w:rPr>
      <w:rFonts w:ascii="Arial" w:hAnsi="Arial" w:cs="Arial"/>
      <w:lang w:eastAsia="ar-SA"/>
    </w:rPr>
  </w:style>
  <w:style w:type="paragraph" w:customStyle="1" w:styleId="Web">
    <w:name w:val="Обычный (Web)"/>
    <w:basedOn w:val="a"/>
    <w:uiPriority w:val="99"/>
    <w:rsid w:val="0069054D"/>
    <w:pPr>
      <w:spacing w:before="100" w:after="100"/>
      <w:jc w:val="left"/>
    </w:pPr>
    <w:rPr>
      <w:szCs w:val="20"/>
    </w:rPr>
  </w:style>
  <w:style w:type="paragraph" w:styleId="af7">
    <w:name w:val="Balloon Text"/>
    <w:basedOn w:val="a"/>
    <w:link w:val="af8"/>
    <w:uiPriority w:val="99"/>
    <w:semiHidden/>
    <w:unhideWhenUsed/>
    <w:rsid w:val="00070B51"/>
    <w:rPr>
      <w:rFonts w:ascii="Tahoma" w:hAnsi="Tahoma" w:cs="Tahoma"/>
      <w:sz w:val="16"/>
      <w:szCs w:val="16"/>
    </w:rPr>
  </w:style>
  <w:style w:type="character" w:customStyle="1" w:styleId="af8">
    <w:name w:val="Текст выноски Знак"/>
    <w:basedOn w:val="a0"/>
    <w:link w:val="af7"/>
    <w:uiPriority w:val="99"/>
    <w:semiHidden/>
    <w:rsid w:val="00070B51"/>
    <w:rPr>
      <w:rFonts w:ascii="Tahoma" w:hAnsi="Tahoma" w:cs="Tahoma"/>
      <w:sz w:val="16"/>
      <w:szCs w:val="16"/>
      <w:lang w:eastAsia="ru-RU"/>
    </w:rPr>
  </w:style>
  <w:style w:type="paragraph" w:customStyle="1" w:styleId="ConsTitle">
    <w:name w:val="ConsTitle"/>
    <w:rsid w:val="00907CEB"/>
    <w:pPr>
      <w:widowControl w:val="0"/>
      <w:suppressAutoHyphens/>
      <w:autoSpaceDE w:val="0"/>
      <w:ind w:right="19772"/>
      <w:jc w:val="both"/>
    </w:pPr>
    <w:rPr>
      <w:rFonts w:ascii="Arial" w:hAnsi="Arial" w:cs="Arial"/>
      <w:b/>
      <w:bCs/>
      <w:sz w:val="14"/>
      <w:szCs w:val="14"/>
      <w:lang w:eastAsia="ar-SA"/>
    </w:rPr>
  </w:style>
  <w:style w:type="paragraph" w:styleId="13">
    <w:name w:val="toc 1"/>
    <w:basedOn w:val="a"/>
    <w:next w:val="a"/>
    <w:autoRedefine/>
    <w:uiPriority w:val="39"/>
    <w:rsid w:val="00601ADB"/>
    <w:pPr>
      <w:tabs>
        <w:tab w:val="right" w:leader="dot" w:pos="9629"/>
      </w:tabs>
      <w:ind w:left="120"/>
      <w:jc w:val="center"/>
    </w:pPr>
    <w:rPr>
      <w:sz w:val="28"/>
      <w:szCs w:val="28"/>
    </w:rPr>
  </w:style>
  <w:style w:type="character" w:customStyle="1" w:styleId="31">
    <w:name w:val="Основной текст (3)_"/>
    <w:basedOn w:val="a0"/>
    <w:link w:val="32"/>
    <w:rsid w:val="002C5EF9"/>
    <w:rPr>
      <w:b/>
      <w:bCs/>
      <w:sz w:val="26"/>
      <w:szCs w:val="26"/>
      <w:shd w:val="clear" w:color="auto" w:fill="FFFFFF"/>
    </w:rPr>
  </w:style>
  <w:style w:type="paragraph" w:customStyle="1" w:styleId="32">
    <w:name w:val="Основной текст (3)"/>
    <w:basedOn w:val="a"/>
    <w:link w:val="31"/>
    <w:rsid w:val="002C5EF9"/>
    <w:pPr>
      <w:widowControl w:val="0"/>
      <w:shd w:val="clear" w:color="auto" w:fill="FFFFFF"/>
      <w:spacing w:line="312" w:lineRule="exact"/>
      <w:jc w:val="center"/>
    </w:pPr>
    <w:rPr>
      <w:b/>
      <w:bCs/>
      <w:sz w:val="26"/>
      <w:szCs w:val="26"/>
      <w:lang w:eastAsia="en-US"/>
    </w:rPr>
  </w:style>
  <w:style w:type="paragraph" w:customStyle="1" w:styleId="ConsPlusTitle">
    <w:name w:val="ConsPlusTitle"/>
    <w:uiPriority w:val="99"/>
    <w:semiHidden/>
    <w:rsid w:val="002C5EF9"/>
    <w:pPr>
      <w:widowControl w:val="0"/>
      <w:autoSpaceDE w:val="0"/>
      <w:autoSpaceDN w:val="0"/>
    </w:pPr>
    <w:rPr>
      <w:rFonts w:ascii="Calibri" w:hAnsi="Calibri" w:cs="Calibri"/>
      <w:b/>
      <w:sz w:val="22"/>
      <w:lang w:eastAsia="ru-RU"/>
    </w:rPr>
  </w:style>
  <w:style w:type="paragraph" w:customStyle="1" w:styleId="c2">
    <w:name w:val="c2"/>
    <w:basedOn w:val="a"/>
    <w:rsid w:val="003958AF"/>
    <w:pPr>
      <w:spacing w:before="100" w:beforeAutospacing="1" w:after="100" w:afterAutospacing="1"/>
      <w:jc w:val="left"/>
    </w:pPr>
  </w:style>
  <w:style w:type="character" w:customStyle="1" w:styleId="c3">
    <w:name w:val="c3"/>
    <w:basedOn w:val="a0"/>
    <w:rsid w:val="003958AF"/>
  </w:style>
  <w:style w:type="paragraph" w:customStyle="1" w:styleId="Standard">
    <w:name w:val="Standard"/>
    <w:rsid w:val="003958AF"/>
    <w:pPr>
      <w:widowControl w:val="0"/>
      <w:suppressAutoHyphens/>
      <w:autoSpaceDN w:val="0"/>
      <w:textAlignment w:val="baseline"/>
    </w:pPr>
    <w:rPr>
      <w:rFonts w:eastAsia="Andale Sans UI" w:cs="Tahoma"/>
      <w:kern w:val="3"/>
      <w:sz w:val="24"/>
      <w:szCs w:val="24"/>
      <w:lang w:val="de-DE" w:eastAsia="ja-JP" w:bidi="fa-IR"/>
    </w:rPr>
  </w:style>
  <w:style w:type="paragraph" w:customStyle="1" w:styleId="14">
    <w:name w:val="Без интервала1"/>
    <w:uiPriority w:val="1"/>
    <w:qFormat/>
    <w:rsid w:val="00204524"/>
    <w:rPr>
      <w:rFonts w:ascii="Calibri" w:hAnsi="Calibri"/>
      <w:sz w:val="22"/>
      <w:szCs w:val="22"/>
      <w:lang w:eastAsia="ru-RU"/>
    </w:rPr>
  </w:style>
  <w:style w:type="paragraph" w:customStyle="1" w:styleId="formattext">
    <w:name w:val="formattext"/>
    <w:basedOn w:val="a"/>
    <w:rsid w:val="00A05F70"/>
    <w:pPr>
      <w:spacing w:before="100" w:beforeAutospacing="1" w:after="100" w:afterAutospacing="1"/>
      <w:jc w:val="left"/>
    </w:pPr>
  </w:style>
  <w:style w:type="paragraph" w:customStyle="1" w:styleId="Default">
    <w:name w:val="Default"/>
    <w:rsid w:val="00666BA5"/>
    <w:pPr>
      <w:autoSpaceDE w:val="0"/>
      <w:autoSpaceDN w:val="0"/>
      <w:adjustRightInd w:val="0"/>
    </w:pPr>
    <w:rPr>
      <w:color w:val="000000"/>
      <w:sz w:val="24"/>
      <w:szCs w:val="24"/>
    </w:rPr>
  </w:style>
  <w:style w:type="paragraph" w:customStyle="1" w:styleId="15">
    <w:name w:val="Знак Знак1"/>
    <w:basedOn w:val="a"/>
    <w:rsid w:val="00833B7E"/>
    <w:pPr>
      <w:spacing w:after="160" w:line="240" w:lineRule="exact"/>
      <w:jc w:val="left"/>
    </w:pPr>
    <w:rPr>
      <w:rFonts w:ascii="Verdana" w:hAnsi="Verdana" w:cs="Verdana"/>
      <w:sz w:val="20"/>
      <w:szCs w:val="20"/>
      <w:lang w:val="en-US" w:eastAsia="en-US"/>
    </w:rPr>
  </w:style>
  <w:style w:type="paragraph" w:customStyle="1" w:styleId="ConsPlusNormal">
    <w:name w:val="ConsPlusNormal"/>
    <w:link w:val="ConsPlusNormal0"/>
    <w:rsid w:val="001E6BE3"/>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rsid w:val="001E6BE3"/>
    <w:rPr>
      <w:rFonts w:ascii="Arial" w:hAnsi="Arial" w:cs="Arial"/>
      <w:lang w:eastAsia="ru-RU"/>
    </w:rPr>
  </w:style>
  <w:style w:type="paragraph" w:customStyle="1" w:styleId="af9">
    <w:basedOn w:val="a"/>
    <w:next w:val="af0"/>
    <w:rsid w:val="001E6BE3"/>
    <w:pPr>
      <w:spacing w:before="100" w:after="100"/>
      <w:jc w:val="left"/>
    </w:pPr>
    <w:rPr>
      <w:szCs w:val="20"/>
    </w:rPr>
  </w:style>
  <w:style w:type="paragraph" w:customStyle="1" w:styleId="210">
    <w:name w:val="Основной текст 21"/>
    <w:basedOn w:val="a"/>
    <w:rsid w:val="001E6BE3"/>
    <w:pPr>
      <w:suppressAutoHyphens/>
    </w:pPr>
    <w:rPr>
      <w:rFonts w:ascii="Tahoma" w:hAnsi="Tahoma" w:cs="Tahoma"/>
      <w:sz w:val="26"/>
      <w:lang w:eastAsia="ar-SA"/>
    </w:rPr>
  </w:style>
  <w:style w:type="paragraph" w:customStyle="1" w:styleId="xl44">
    <w:name w:val="xl44"/>
    <w:basedOn w:val="a"/>
    <w:rsid w:val="0047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styleId="22">
    <w:name w:val="Body Text 2"/>
    <w:basedOn w:val="a"/>
    <w:link w:val="23"/>
    <w:rsid w:val="00D14022"/>
    <w:pPr>
      <w:spacing w:after="120" w:line="480" w:lineRule="auto"/>
      <w:jc w:val="left"/>
    </w:pPr>
  </w:style>
  <w:style w:type="character" w:customStyle="1" w:styleId="23">
    <w:name w:val="Основной текст 2 Знак"/>
    <w:basedOn w:val="a0"/>
    <w:link w:val="22"/>
    <w:rsid w:val="00D14022"/>
    <w:rPr>
      <w:sz w:val="24"/>
      <w:szCs w:val="24"/>
      <w:lang w:eastAsia="ru-RU"/>
    </w:rPr>
  </w:style>
  <w:style w:type="paragraph" w:styleId="HTML">
    <w:name w:val="HTML Preformatted"/>
    <w:basedOn w:val="a"/>
    <w:link w:val="HTML0"/>
    <w:uiPriority w:val="99"/>
    <w:unhideWhenUsed/>
    <w:rsid w:val="00D14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D14022"/>
    <w:rPr>
      <w:rFonts w:ascii="Courier New" w:hAnsi="Courier New" w:cs="Courier New"/>
      <w:lang w:eastAsia="ru-RU"/>
    </w:rPr>
  </w:style>
  <w:style w:type="character" w:customStyle="1" w:styleId="afa">
    <w:name w:val="Основной текст_"/>
    <w:basedOn w:val="a0"/>
    <w:link w:val="41"/>
    <w:rsid w:val="00632BE5"/>
    <w:rPr>
      <w:shd w:val="clear" w:color="auto" w:fill="FFFFFF"/>
    </w:rPr>
  </w:style>
  <w:style w:type="paragraph" w:customStyle="1" w:styleId="41">
    <w:name w:val="Основной текст4"/>
    <w:basedOn w:val="a"/>
    <w:link w:val="afa"/>
    <w:rsid w:val="00632BE5"/>
    <w:pPr>
      <w:widowControl w:val="0"/>
      <w:shd w:val="clear" w:color="auto" w:fill="FFFFFF"/>
      <w:spacing w:before="240" w:after="360" w:line="0" w:lineRule="atLeast"/>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93315">
      <w:bodyDiv w:val="1"/>
      <w:marLeft w:val="0"/>
      <w:marRight w:val="0"/>
      <w:marTop w:val="0"/>
      <w:marBottom w:val="0"/>
      <w:divBdr>
        <w:top w:val="none" w:sz="0" w:space="0" w:color="auto"/>
        <w:left w:val="none" w:sz="0" w:space="0" w:color="auto"/>
        <w:bottom w:val="none" w:sz="0" w:space="0" w:color="auto"/>
        <w:right w:val="none" w:sz="0" w:space="0" w:color="auto"/>
      </w:divBdr>
    </w:div>
    <w:div w:id="387386633">
      <w:bodyDiv w:val="1"/>
      <w:marLeft w:val="0"/>
      <w:marRight w:val="0"/>
      <w:marTop w:val="0"/>
      <w:marBottom w:val="0"/>
      <w:divBdr>
        <w:top w:val="none" w:sz="0" w:space="0" w:color="auto"/>
        <w:left w:val="none" w:sz="0" w:space="0" w:color="auto"/>
        <w:bottom w:val="none" w:sz="0" w:space="0" w:color="auto"/>
        <w:right w:val="none" w:sz="0" w:space="0" w:color="auto"/>
      </w:divBdr>
    </w:div>
    <w:div w:id="396394336">
      <w:bodyDiv w:val="1"/>
      <w:marLeft w:val="0"/>
      <w:marRight w:val="0"/>
      <w:marTop w:val="0"/>
      <w:marBottom w:val="0"/>
      <w:divBdr>
        <w:top w:val="none" w:sz="0" w:space="0" w:color="auto"/>
        <w:left w:val="none" w:sz="0" w:space="0" w:color="auto"/>
        <w:bottom w:val="none" w:sz="0" w:space="0" w:color="auto"/>
        <w:right w:val="none" w:sz="0" w:space="0" w:color="auto"/>
      </w:divBdr>
      <w:divsChild>
        <w:div w:id="1322469567">
          <w:marLeft w:val="0"/>
          <w:marRight w:val="0"/>
          <w:marTop w:val="0"/>
          <w:marBottom w:val="0"/>
          <w:divBdr>
            <w:top w:val="none" w:sz="0" w:space="0" w:color="auto"/>
            <w:left w:val="none" w:sz="0" w:space="0" w:color="auto"/>
            <w:bottom w:val="none" w:sz="0" w:space="0" w:color="auto"/>
            <w:right w:val="none" w:sz="0" w:space="0" w:color="auto"/>
          </w:divBdr>
        </w:div>
      </w:divsChild>
    </w:div>
    <w:div w:id="432676093">
      <w:bodyDiv w:val="1"/>
      <w:marLeft w:val="0"/>
      <w:marRight w:val="0"/>
      <w:marTop w:val="0"/>
      <w:marBottom w:val="0"/>
      <w:divBdr>
        <w:top w:val="none" w:sz="0" w:space="0" w:color="auto"/>
        <w:left w:val="none" w:sz="0" w:space="0" w:color="auto"/>
        <w:bottom w:val="none" w:sz="0" w:space="0" w:color="auto"/>
        <w:right w:val="none" w:sz="0" w:space="0" w:color="auto"/>
      </w:divBdr>
    </w:div>
    <w:div w:id="436102466">
      <w:bodyDiv w:val="1"/>
      <w:marLeft w:val="0"/>
      <w:marRight w:val="0"/>
      <w:marTop w:val="0"/>
      <w:marBottom w:val="0"/>
      <w:divBdr>
        <w:top w:val="none" w:sz="0" w:space="0" w:color="auto"/>
        <w:left w:val="none" w:sz="0" w:space="0" w:color="auto"/>
        <w:bottom w:val="none" w:sz="0" w:space="0" w:color="auto"/>
        <w:right w:val="none" w:sz="0" w:space="0" w:color="auto"/>
      </w:divBdr>
    </w:div>
    <w:div w:id="499152415">
      <w:bodyDiv w:val="1"/>
      <w:marLeft w:val="0"/>
      <w:marRight w:val="0"/>
      <w:marTop w:val="0"/>
      <w:marBottom w:val="0"/>
      <w:divBdr>
        <w:top w:val="none" w:sz="0" w:space="0" w:color="auto"/>
        <w:left w:val="none" w:sz="0" w:space="0" w:color="auto"/>
        <w:bottom w:val="none" w:sz="0" w:space="0" w:color="auto"/>
        <w:right w:val="none" w:sz="0" w:space="0" w:color="auto"/>
      </w:divBdr>
      <w:divsChild>
        <w:div w:id="1435128165">
          <w:marLeft w:val="0"/>
          <w:marRight w:val="0"/>
          <w:marTop w:val="0"/>
          <w:marBottom w:val="0"/>
          <w:divBdr>
            <w:top w:val="none" w:sz="0" w:space="0" w:color="auto"/>
            <w:left w:val="none" w:sz="0" w:space="0" w:color="auto"/>
            <w:bottom w:val="none" w:sz="0" w:space="0" w:color="auto"/>
            <w:right w:val="none" w:sz="0" w:space="0" w:color="auto"/>
          </w:divBdr>
        </w:div>
        <w:div w:id="811168368">
          <w:marLeft w:val="0"/>
          <w:marRight w:val="0"/>
          <w:marTop w:val="0"/>
          <w:marBottom w:val="0"/>
          <w:divBdr>
            <w:top w:val="none" w:sz="0" w:space="0" w:color="auto"/>
            <w:left w:val="none" w:sz="0" w:space="0" w:color="auto"/>
            <w:bottom w:val="none" w:sz="0" w:space="0" w:color="auto"/>
            <w:right w:val="none" w:sz="0" w:space="0" w:color="auto"/>
          </w:divBdr>
        </w:div>
        <w:div w:id="541598165">
          <w:marLeft w:val="0"/>
          <w:marRight w:val="0"/>
          <w:marTop w:val="0"/>
          <w:marBottom w:val="0"/>
          <w:divBdr>
            <w:top w:val="none" w:sz="0" w:space="0" w:color="auto"/>
            <w:left w:val="none" w:sz="0" w:space="0" w:color="auto"/>
            <w:bottom w:val="none" w:sz="0" w:space="0" w:color="auto"/>
            <w:right w:val="none" w:sz="0" w:space="0" w:color="auto"/>
          </w:divBdr>
        </w:div>
      </w:divsChild>
    </w:div>
    <w:div w:id="548229921">
      <w:bodyDiv w:val="1"/>
      <w:marLeft w:val="0"/>
      <w:marRight w:val="0"/>
      <w:marTop w:val="0"/>
      <w:marBottom w:val="0"/>
      <w:divBdr>
        <w:top w:val="none" w:sz="0" w:space="0" w:color="auto"/>
        <w:left w:val="none" w:sz="0" w:space="0" w:color="auto"/>
        <w:bottom w:val="none" w:sz="0" w:space="0" w:color="auto"/>
        <w:right w:val="none" w:sz="0" w:space="0" w:color="auto"/>
      </w:divBdr>
      <w:divsChild>
        <w:div w:id="900020529">
          <w:marLeft w:val="0"/>
          <w:marRight w:val="0"/>
          <w:marTop w:val="0"/>
          <w:marBottom w:val="0"/>
          <w:divBdr>
            <w:top w:val="none" w:sz="0" w:space="0" w:color="auto"/>
            <w:left w:val="none" w:sz="0" w:space="0" w:color="auto"/>
            <w:bottom w:val="none" w:sz="0" w:space="0" w:color="auto"/>
            <w:right w:val="none" w:sz="0" w:space="0" w:color="auto"/>
          </w:divBdr>
        </w:div>
      </w:divsChild>
    </w:div>
    <w:div w:id="675885548">
      <w:bodyDiv w:val="1"/>
      <w:marLeft w:val="0"/>
      <w:marRight w:val="0"/>
      <w:marTop w:val="0"/>
      <w:marBottom w:val="0"/>
      <w:divBdr>
        <w:top w:val="none" w:sz="0" w:space="0" w:color="auto"/>
        <w:left w:val="none" w:sz="0" w:space="0" w:color="auto"/>
        <w:bottom w:val="none" w:sz="0" w:space="0" w:color="auto"/>
        <w:right w:val="none" w:sz="0" w:space="0" w:color="auto"/>
      </w:divBdr>
    </w:div>
    <w:div w:id="897127082">
      <w:bodyDiv w:val="1"/>
      <w:marLeft w:val="0"/>
      <w:marRight w:val="0"/>
      <w:marTop w:val="0"/>
      <w:marBottom w:val="0"/>
      <w:divBdr>
        <w:top w:val="none" w:sz="0" w:space="0" w:color="auto"/>
        <w:left w:val="none" w:sz="0" w:space="0" w:color="auto"/>
        <w:bottom w:val="none" w:sz="0" w:space="0" w:color="auto"/>
        <w:right w:val="none" w:sz="0" w:space="0" w:color="auto"/>
      </w:divBdr>
    </w:div>
    <w:div w:id="919169309">
      <w:bodyDiv w:val="1"/>
      <w:marLeft w:val="0"/>
      <w:marRight w:val="0"/>
      <w:marTop w:val="0"/>
      <w:marBottom w:val="0"/>
      <w:divBdr>
        <w:top w:val="none" w:sz="0" w:space="0" w:color="auto"/>
        <w:left w:val="none" w:sz="0" w:space="0" w:color="auto"/>
        <w:bottom w:val="none" w:sz="0" w:space="0" w:color="auto"/>
        <w:right w:val="none" w:sz="0" w:space="0" w:color="auto"/>
      </w:divBdr>
      <w:divsChild>
        <w:div w:id="625621334">
          <w:marLeft w:val="0"/>
          <w:marRight w:val="0"/>
          <w:marTop w:val="0"/>
          <w:marBottom w:val="0"/>
          <w:divBdr>
            <w:top w:val="none" w:sz="0" w:space="0" w:color="auto"/>
            <w:left w:val="none" w:sz="0" w:space="0" w:color="auto"/>
            <w:bottom w:val="none" w:sz="0" w:space="0" w:color="auto"/>
            <w:right w:val="none" w:sz="0" w:space="0" w:color="auto"/>
          </w:divBdr>
        </w:div>
      </w:divsChild>
    </w:div>
    <w:div w:id="951277535">
      <w:bodyDiv w:val="1"/>
      <w:marLeft w:val="0"/>
      <w:marRight w:val="0"/>
      <w:marTop w:val="0"/>
      <w:marBottom w:val="0"/>
      <w:divBdr>
        <w:top w:val="none" w:sz="0" w:space="0" w:color="auto"/>
        <w:left w:val="none" w:sz="0" w:space="0" w:color="auto"/>
        <w:bottom w:val="none" w:sz="0" w:space="0" w:color="auto"/>
        <w:right w:val="none" w:sz="0" w:space="0" w:color="auto"/>
      </w:divBdr>
    </w:div>
    <w:div w:id="1090467822">
      <w:bodyDiv w:val="1"/>
      <w:marLeft w:val="0"/>
      <w:marRight w:val="0"/>
      <w:marTop w:val="0"/>
      <w:marBottom w:val="0"/>
      <w:divBdr>
        <w:top w:val="none" w:sz="0" w:space="0" w:color="auto"/>
        <w:left w:val="none" w:sz="0" w:space="0" w:color="auto"/>
        <w:bottom w:val="none" w:sz="0" w:space="0" w:color="auto"/>
        <w:right w:val="none" w:sz="0" w:space="0" w:color="auto"/>
      </w:divBdr>
    </w:div>
    <w:div w:id="1099911876">
      <w:bodyDiv w:val="1"/>
      <w:marLeft w:val="0"/>
      <w:marRight w:val="0"/>
      <w:marTop w:val="0"/>
      <w:marBottom w:val="0"/>
      <w:divBdr>
        <w:top w:val="none" w:sz="0" w:space="0" w:color="auto"/>
        <w:left w:val="none" w:sz="0" w:space="0" w:color="auto"/>
        <w:bottom w:val="none" w:sz="0" w:space="0" w:color="auto"/>
        <w:right w:val="none" w:sz="0" w:space="0" w:color="auto"/>
      </w:divBdr>
      <w:divsChild>
        <w:div w:id="1613171504">
          <w:marLeft w:val="0"/>
          <w:marRight w:val="0"/>
          <w:marTop w:val="0"/>
          <w:marBottom w:val="0"/>
          <w:divBdr>
            <w:top w:val="none" w:sz="0" w:space="0" w:color="auto"/>
            <w:left w:val="none" w:sz="0" w:space="0" w:color="auto"/>
            <w:bottom w:val="none" w:sz="0" w:space="0" w:color="auto"/>
            <w:right w:val="none" w:sz="0" w:space="0" w:color="auto"/>
          </w:divBdr>
        </w:div>
        <w:div w:id="2070151712">
          <w:marLeft w:val="0"/>
          <w:marRight w:val="0"/>
          <w:marTop w:val="0"/>
          <w:marBottom w:val="0"/>
          <w:divBdr>
            <w:top w:val="none" w:sz="0" w:space="0" w:color="auto"/>
            <w:left w:val="none" w:sz="0" w:space="0" w:color="auto"/>
            <w:bottom w:val="none" w:sz="0" w:space="0" w:color="auto"/>
            <w:right w:val="none" w:sz="0" w:space="0" w:color="auto"/>
          </w:divBdr>
          <w:divsChild>
            <w:div w:id="12604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08607">
      <w:bodyDiv w:val="1"/>
      <w:marLeft w:val="0"/>
      <w:marRight w:val="0"/>
      <w:marTop w:val="0"/>
      <w:marBottom w:val="0"/>
      <w:divBdr>
        <w:top w:val="none" w:sz="0" w:space="0" w:color="auto"/>
        <w:left w:val="none" w:sz="0" w:space="0" w:color="auto"/>
        <w:bottom w:val="none" w:sz="0" w:space="0" w:color="auto"/>
        <w:right w:val="none" w:sz="0" w:space="0" w:color="auto"/>
      </w:divBdr>
      <w:divsChild>
        <w:div w:id="690496253">
          <w:marLeft w:val="0"/>
          <w:marRight w:val="0"/>
          <w:marTop w:val="0"/>
          <w:marBottom w:val="0"/>
          <w:divBdr>
            <w:top w:val="none" w:sz="0" w:space="0" w:color="auto"/>
            <w:left w:val="none" w:sz="0" w:space="0" w:color="auto"/>
            <w:bottom w:val="none" w:sz="0" w:space="0" w:color="auto"/>
            <w:right w:val="none" w:sz="0" w:space="0" w:color="auto"/>
          </w:divBdr>
        </w:div>
        <w:div w:id="1502424144">
          <w:marLeft w:val="0"/>
          <w:marRight w:val="0"/>
          <w:marTop w:val="0"/>
          <w:marBottom w:val="0"/>
          <w:divBdr>
            <w:top w:val="none" w:sz="0" w:space="0" w:color="auto"/>
            <w:left w:val="none" w:sz="0" w:space="0" w:color="auto"/>
            <w:bottom w:val="none" w:sz="0" w:space="0" w:color="auto"/>
            <w:right w:val="none" w:sz="0" w:space="0" w:color="auto"/>
          </w:divBdr>
        </w:div>
        <w:div w:id="63188718">
          <w:marLeft w:val="0"/>
          <w:marRight w:val="0"/>
          <w:marTop w:val="0"/>
          <w:marBottom w:val="0"/>
          <w:divBdr>
            <w:top w:val="none" w:sz="0" w:space="0" w:color="auto"/>
            <w:left w:val="none" w:sz="0" w:space="0" w:color="auto"/>
            <w:bottom w:val="none" w:sz="0" w:space="0" w:color="auto"/>
            <w:right w:val="none" w:sz="0" w:space="0" w:color="auto"/>
          </w:divBdr>
        </w:div>
      </w:divsChild>
    </w:div>
    <w:div w:id="1308317829">
      <w:bodyDiv w:val="1"/>
      <w:marLeft w:val="0"/>
      <w:marRight w:val="0"/>
      <w:marTop w:val="0"/>
      <w:marBottom w:val="0"/>
      <w:divBdr>
        <w:top w:val="none" w:sz="0" w:space="0" w:color="auto"/>
        <w:left w:val="none" w:sz="0" w:space="0" w:color="auto"/>
        <w:bottom w:val="none" w:sz="0" w:space="0" w:color="auto"/>
        <w:right w:val="none" w:sz="0" w:space="0" w:color="auto"/>
      </w:divBdr>
      <w:divsChild>
        <w:div w:id="1569149667">
          <w:marLeft w:val="0"/>
          <w:marRight w:val="0"/>
          <w:marTop w:val="0"/>
          <w:marBottom w:val="0"/>
          <w:divBdr>
            <w:top w:val="none" w:sz="0" w:space="0" w:color="auto"/>
            <w:left w:val="none" w:sz="0" w:space="0" w:color="auto"/>
            <w:bottom w:val="none" w:sz="0" w:space="0" w:color="auto"/>
            <w:right w:val="none" w:sz="0" w:space="0" w:color="auto"/>
          </w:divBdr>
        </w:div>
      </w:divsChild>
    </w:div>
    <w:div w:id="1388839088">
      <w:bodyDiv w:val="1"/>
      <w:marLeft w:val="0"/>
      <w:marRight w:val="0"/>
      <w:marTop w:val="0"/>
      <w:marBottom w:val="0"/>
      <w:divBdr>
        <w:top w:val="none" w:sz="0" w:space="0" w:color="auto"/>
        <w:left w:val="none" w:sz="0" w:space="0" w:color="auto"/>
        <w:bottom w:val="none" w:sz="0" w:space="0" w:color="auto"/>
        <w:right w:val="none" w:sz="0" w:space="0" w:color="auto"/>
      </w:divBdr>
    </w:div>
    <w:div w:id="1837375164">
      <w:bodyDiv w:val="1"/>
      <w:marLeft w:val="0"/>
      <w:marRight w:val="0"/>
      <w:marTop w:val="0"/>
      <w:marBottom w:val="0"/>
      <w:divBdr>
        <w:top w:val="none" w:sz="0" w:space="0" w:color="auto"/>
        <w:left w:val="none" w:sz="0" w:space="0" w:color="auto"/>
        <w:bottom w:val="none" w:sz="0" w:space="0" w:color="auto"/>
        <w:right w:val="none" w:sz="0" w:space="0" w:color="auto"/>
      </w:divBdr>
      <w:divsChild>
        <w:div w:id="1407072769">
          <w:marLeft w:val="0"/>
          <w:marRight w:val="0"/>
          <w:marTop w:val="0"/>
          <w:marBottom w:val="0"/>
          <w:divBdr>
            <w:top w:val="none" w:sz="0" w:space="0" w:color="auto"/>
            <w:left w:val="none" w:sz="0" w:space="0" w:color="auto"/>
            <w:bottom w:val="none" w:sz="0" w:space="0" w:color="auto"/>
            <w:right w:val="none" w:sz="0" w:space="0" w:color="auto"/>
          </w:divBdr>
        </w:div>
      </w:divsChild>
    </w:div>
    <w:div w:id="2098864824">
      <w:bodyDiv w:val="1"/>
      <w:marLeft w:val="0"/>
      <w:marRight w:val="0"/>
      <w:marTop w:val="0"/>
      <w:marBottom w:val="0"/>
      <w:divBdr>
        <w:top w:val="none" w:sz="0" w:space="0" w:color="auto"/>
        <w:left w:val="none" w:sz="0" w:space="0" w:color="auto"/>
        <w:bottom w:val="none" w:sz="0" w:space="0" w:color="auto"/>
        <w:right w:val="none" w:sz="0" w:space="0" w:color="auto"/>
      </w:divBdr>
    </w:div>
    <w:div w:id="212422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30742049469965"/>
          <c:y val="9.2936802973977689E-2"/>
          <c:w val="0.87279151943462896"/>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5.5459272097053772E-2"/>
                  <c:y val="-5.2380952380952382E-2"/>
                </c:manualLayout>
              </c:layout>
              <c:tx>
                <c:rich>
                  <a:bodyPr/>
                  <a:lstStyle/>
                  <a:p>
                    <a:pPr>
                      <a:defRPr sz="1177" b="1" i="0" u="none" strike="noStrike" baseline="0">
                        <a:solidFill>
                          <a:srgbClr val="000000"/>
                        </a:solidFill>
                        <a:latin typeface="Arial Cyr"/>
                        <a:ea typeface="Arial Cyr"/>
                        <a:cs typeface="Arial Cyr"/>
                      </a:defRPr>
                    </a:pPr>
                    <a:r>
                      <a:rPr lang="en-US"/>
                      <a:t>7785</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EC9-4D24-A240-6E340FA30D41}"/>
                </c:ext>
              </c:extLst>
            </c:dLbl>
            <c:dLbl>
              <c:idx val="1"/>
              <c:layout>
                <c:manualLayout>
                  <c:x val="-5.5459272097053813E-2"/>
                  <c:y val="-6.1904761904761886E-2"/>
                </c:manualLayout>
              </c:layout>
              <c:tx>
                <c:rich>
                  <a:bodyPr/>
                  <a:lstStyle/>
                  <a:p>
                    <a:pPr>
                      <a:defRPr sz="1177" b="1" i="0" u="none" strike="noStrike" baseline="0">
                        <a:solidFill>
                          <a:srgbClr val="000000"/>
                        </a:solidFill>
                        <a:latin typeface="Arial Cyr"/>
                        <a:ea typeface="Arial Cyr"/>
                        <a:cs typeface="Arial Cyr"/>
                      </a:defRPr>
                    </a:pPr>
                    <a:r>
                      <a:rPr lang="en-US"/>
                      <a:t>6000</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EC9-4D24-A240-6E340FA30D41}"/>
                </c:ext>
              </c:extLst>
            </c:dLbl>
            <c:dLbl>
              <c:idx val="2"/>
              <c:layout>
                <c:manualLayout>
                  <c:x val="-6.2391681109185609E-2"/>
                  <c:y val="-7.1428571428571438E-2"/>
                </c:manualLayout>
              </c:layout>
              <c:tx>
                <c:rich>
                  <a:bodyPr/>
                  <a:lstStyle/>
                  <a:p>
                    <a:pPr>
                      <a:defRPr sz="1177" b="1" i="0" u="none" strike="noStrike" baseline="0">
                        <a:solidFill>
                          <a:srgbClr val="000000"/>
                        </a:solidFill>
                        <a:latin typeface="Arial Cyr"/>
                        <a:ea typeface="Arial Cyr"/>
                        <a:cs typeface="Arial Cyr"/>
                      </a:defRPr>
                    </a:pPr>
                    <a:r>
                      <a:rPr lang="en-US"/>
                      <a:t>7308</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EC9-4D24-A240-6E340FA30D41}"/>
                </c:ext>
              </c:extLst>
            </c:dLbl>
            <c:numFmt formatCode="General"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3"/>
                <c:pt idx="0">
                  <c:v>9 месяцев 2022 г.</c:v>
                </c:pt>
                <c:pt idx="1">
                  <c:v>План 2023 г.</c:v>
                </c:pt>
                <c:pt idx="2">
                  <c:v>9 месяцев 2023 г.</c:v>
                </c:pt>
              </c:strCache>
              <c:extLst/>
            </c:strRef>
          </c:cat>
          <c:val>
            <c:numRef>
              <c:f>Sheet1!$B$2:$E$2</c:f>
              <c:numCache>
                <c:formatCode>General</c:formatCode>
                <c:ptCount val="3"/>
                <c:pt idx="0">
                  <c:v>7785</c:v>
                </c:pt>
                <c:pt idx="1">
                  <c:v>6000</c:v>
                </c:pt>
                <c:pt idx="2">
                  <c:v>7308</c:v>
                </c:pt>
              </c:numCache>
              <c:extLst/>
            </c:numRef>
          </c:val>
          <c:smooth val="0"/>
          <c:extLst>
            <c:ext xmlns:c16="http://schemas.microsoft.com/office/drawing/2014/chart" uri="{C3380CC4-5D6E-409C-BE32-E72D297353CC}">
              <c16:uniqueId val="{00000004-8EC9-4D24-A240-6E340FA30D41}"/>
            </c:ext>
          </c:extLst>
        </c:ser>
        <c:dLbls>
          <c:showLegendKey val="0"/>
          <c:showVal val="0"/>
          <c:showCatName val="0"/>
          <c:showSerName val="0"/>
          <c:showPercent val="0"/>
          <c:showBubbleSize val="0"/>
        </c:dLbls>
        <c:marker val="1"/>
        <c:smooth val="0"/>
        <c:axId val="1220128319"/>
        <c:axId val="1"/>
      </c:lineChart>
      <c:catAx>
        <c:axId val="1220128319"/>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220128319"/>
        <c:crosses val="autoZero"/>
        <c:crossBetween val="between"/>
      </c:valAx>
      <c:spPr>
        <a:noFill/>
        <a:ln w="12722">
          <a:solidFill>
            <a:srgbClr val="808080"/>
          </a:solidFill>
          <a:prstDash val="solid"/>
        </a:ln>
      </c:spPr>
    </c:plotArea>
    <c:legend>
      <c:legendPos val="b"/>
      <c:layout>
        <c:manualLayout>
          <c:xMode val="edge"/>
          <c:yMode val="edge"/>
          <c:x val="0.23949398872801211"/>
          <c:y val="0.82982850444665301"/>
          <c:w val="0.53487684056823914"/>
          <c:h val="0.11630456387126366"/>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0.491</cdr:x>
      <cdr:y>0.49825</cdr:y>
    </cdr:from>
    <cdr:to>
      <cdr:x>0.5015</cdr:x>
      <cdr:y>0.569</cdr:y>
    </cdr:to>
    <cdr:sp macro="" textlink="">
      <cdr:nvSpPr>
        <cdr:cNvPr id="1025" name="Text Box 1">
          <a:extLst xmlns:a="http://schemas.openxmlformats.org/drawingml/2006/main">
            <a:ext uri="{FF2B5EF4-FFF2-40B4-BE49-F238E27FC236}">
              <a16:creationId xmlns:a16="http://schemas.microsoft.com/office/drawing/2014/main" id="{92D3134E-B781-614D-964B-1502B457FF29}"/>
            </a:ext>
          </a:extLst>
        </cdr:cNvPr>
        <cdr:cNvSpPr txBox="1">
          <a:spLocks xmlns:a="http://schemas.openxmlformats.org/drawingml/2006/main" noChangeArrowheads="1"/>
        </cdr:cNvSpPr>
      </cdr:nvSpPr>
      <cdr:spPr bwMode="auto">
        <a:xfrm xmlns:a="http://schemas.openxmlformats.org/drawingml/2006/main">
          <a:off x="264705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1CD0-6E22-435C-B54F-2AFB34475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2331</TotalTime>
  <Pages>40</Pages>
  <Words>18105</Words>
  <Characters>103199</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Вениаминов</dc:creator>
  <cp:lastModifiedBy>T M</cp:lastModifiedBy>
  <cp:revision>36</cp:revision>
  <cp:lastPrinted>2023-11-15T06:59:00Z</cp:lastPrinted>
  <dcterms:created xsi:type="dcterms:W3CDTF">2023-10-09T09:26:00Z</dcterms:created>
  <dcterms:modified xsi:type="dcterms:W3CDTF">2023-11-15T07:06:00Z</dcterms:modified>
</cp:coreProperties>
</file>